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48F38" w14:textId="77777777" w:rsidR="00A14500" w:rsidRPr="00A14500" w:rsidRDefault="00A14500" w:rsidP="00A14500">
      <w:pPr>
        <w:suppressAutoHyphens/>
        <w:spacing w:after="0" w:line="360" w:lineRule="auto"/>
        <w:rPr>
          <w:rFonts w:ascii="Open Sans" w:eastAsia="Times New Roman" w:hAnsi="Open Sans" w:cs="Open Sans"/>
          <w:sz w:val="18"/>
          <w:szCs w:val="18"/>
          <w:lang w:eastAsia="pl-PL"/>
        </w:rPr>
      </w:pPr>
      <w:r w:rsidRPr="00A14500">
        <w:rPr>
          <w:rFonts w:ascii="Open Sans" w:eastAsia="Times New Roman" w:hAnsi="Open Sans" w:cs="Open Sans"/>
          <w:b/>
          <w:bCs/>
          <w:sz w:val="18"/>
          <w:szCs w:val="18"/>
          <w:lang w:eastAsia="pl-PL"/>
        </w:rPr>
        <w:t>W</w:t>
      </w:r>
      <w:r w:rsidR="00CF58D0">
        <w:rPr>
          <w:rFonts w:ascii="Open Sans" w:eastAsia="Times New Roman" w:hAnsi="Open Sans" w:cs="Open Sans"/>
          <w:b/>
          <w:bCs/>
          <w:sz w:val="18"/>
          <w:szCs w:val="18"/>
          <w:lang w:eastAsia="pl-PL"/>
        </w:rPr>
        <w:t>I</w:t>
      </w:r>
      <w:r w:rsidRPr="00A14500">
        <w:rPr>
          <w:rFonts w:ascii="Open Sans" w:eastAsia="Times New Roman" w:hAnsi="Open Sans" w:cs="Open Sans"/>
          <w:b/>
          <w:bCs/>
          <w:sz w:val="18"/>
          <w:szCs w:val="18"/>
          <w:lang w:eastAsia="pl-PL"/>
        </w:rPr>
        <w:t>.271.</w:t>
      </w:r>
      <w:proofErr w:type="gramStart"/>
      <w:r w:rsidRPr="00A14500">
        <w:rPr>
          <w:rFonts w:ascii="Open Sans" w:eastAsia="Times New Roman" w:hAnsi="Open Sans" w:cs="Open Sans"/>
          <w:b/>
          <w:bCs/>
          <w:sz w:val="18"/>
          <w:szCs w:val="18"/>
          <w:lang w:eastAsia="pl-PL"/>
        </w:rPr>
        <w:t>1.</w:t>
      </w:r>
      <w:r w:rsidR="00CF58D0">
        <w:rPr>
          <w:rFonts w:ascii="Open Sans" w:eastAsia="Times New Roman" w:hAnsi="Open Sans" w:cs="Open Sans"/>
          <w:b/>
          <w:bCs/>
          <w:sz w:val="18"/>
          <w:szCs w:val="18"/>
          <w:lang w:eastAsia="pl-PL"/>
        </w:rPr>
        <w:t>5.2025</w:t>
      </w:r>
      <w:proofErr w:type="gramEnd"/>
      <w:r w:rsidRPr="00A14500">
        <w:rPr>
          <w:rFonts w:ascii="Open Sans" w:eastAsia="Times New Roman" w:hAnsi="Open Sans" w:cs="Open Sans"/>
          <w:b/>
          <w:bCs/>
          <w:sz w:val="18"/>
          <w:szCs w:val="18"/>
          <w:lang w:eastAsia="pl-PL"/>
        </w:rPr>
        <w:tab/>
      </w:r>
      <w:r w:rsidRPr="00A14500">
        <w:rPr>
          <w:rFonts w:ascii="Open Sans" w:eastAsia="Times New Roman" w:hAnsi="Open Sans" w:cs="Open Sans"/>
          <w:b/>
          <w:bCs/>
          <w:sz w:val="18"/>
          <w:szCs w:val="18"/>
          <w:lang w:eastAsia="pl-PL"/>
        </w:rPr>
        <w:tab/>
      </w:r>
      <w:r w:rsidRPr="00A14500">
        <w:rPr>
          <w:rFonts w:ascii="Open Sans" w:eastAsia="Times New Roman" w:hAnsi="Open Sans" w:cs="Open Sans"/>
          <w:b/>
          <w:bCs/>
          <w:sz w:val="18"/>
          <w:szCs w:val="18"/>
          <w:lang w:eastAsia="pl-PL"/>
        </w:rPr>
        <w:tab/>
      </w:r>
      <w:r w:rsidRPr="00A14500">
        <w:rPr>
          <w:rFonts w:ascii="Open Sans" w:eastAsia="Times New Roman" w:hAnsi="Open Sans" w:cs="Open Sans"/>
          <w:b/>
          <w:bCs/>
          <w:sz w:val="18"/>
          <w:szCs w:val="18"/>
          <w:lang w:eastAsia="pl-PL"/>
        </w:rPr>
        <w:tab/>
      </w:r>
      <w:r w:rsidRPr="00A14500">
        <w:rPr>
          <w:rFonts w:ascii="Open Sans" w:eastAsia="Times New Roman" w:hAnsi="Open Sans" w:cs="Open Sans"/>
          <w:b/>
          <w:bCs/>
          <w:sz w:val="18"/>
          <w:szCs w:val="18"/>
          <w:lang w:eastAsia="pl-PL"/>
        </w:rPr>
        <w:tab/>
      </w:r>
      <w:r w:rsidRPr="00A14500">
        <w:rPr>
          <w:rFonts w:ascii="Open Sans" w:eastAsia="Times New Roman" w:hAnsi="Open Sans" w:cs="Open Sans"/>
          <w:b/>
          <w:bCs/>
          <w:sz w:val="18"/>
          <w:szCs w:val="18"/>
          <w:lang w:eastAsia="pl-PL"/>
        </w:rPr>
        <w:tab/>
      </w:r>
      <w:r w:rsidRPr="00A14500">
        <w:rPr>
          <w:rFonts w:ascii="Open Sans" w:eastAsia="Times New Roman" w:hAnsi="Open Sans" w:cs="Open Sans"/>
          <w:b/>
          <w:bCs/>
          <w:sz w:val="18"/>
          <w:szCs w:val="18"/>
          <w:lang w:eastAsia="pl-PL"/>
        </w:rPr>
        <w:tab/>
      </w:r>
      <w:r w:rsidR="00CF58D0">
        <w:rPr>
          <w:rFonts w:ascii="Open Sans" w:eastAsia="Times New Roman" w:hAnsi="Open Sans" w:cs="Open Sans"/>
          <w:b/>
          <w:bCs/>
          <w:sz w:val="18"/>
          <w:szCs w:val="18"/>
          <w:lang w:eastAsia="pl-PL"/>
        </w:rPr>
        <w:tab/>
      </w:r>
      <w:r w:rsidR="00CF58D0">
        <w:rPr>
          <w:rFonts w:ascii="Open Sans" w:eastAsia="Times New Roman" w:hAnsi="Open Sans" w:cs="Open Sans"/>
          <w:b/>
          <w:bCs/>
          <w:sz w:val="18"/>
          <w:szCs w:val="18"/>
          <w:lang w:eastAsia="pl-PL"/>
        </w:rPr>
        <w:tab/>
      </w:r>
      <w:r w:rsidRPr="00A14500">
        <w:rPr>
          <w:rFonts w:ascii="Open Sans" w:eastAsia="Times New Roman" w:hAnsi="Open Sans" w:cs="Open Sans"/>
          <w:b/>
          <w:bCs/>
          <w:sz w:val="18"/>
          <w:szCs w:val="18"/>
          <w:lang w:eastAsia="pl-PL"/>
        </w:rPr>
        <w:t xml:space="preserve">Załącznik nr </w:t>
      </w:r>
      <w:r>
        <w:rPr>
          <w:rFonts w:ascii="Open Sans" w:eastAsia="Times New Roman" w:hAnsi="Open Sans" w:cs="Open Sans"/>
          <w:b/>
          <w:bCs/>
          <w:sz w:val="18"/>
          <w:szCs w:val="18"/>
          <w:lang w:eastAsia="pl-PL"/>
        </w:rPr>
        <w:t>7</w:t>
      </w:r>
      <w:r w:rsidRPr="00A14500">
        <w:rPr>
          <w:rFonts w:ascii="Open Sans" w:eastAsia="Times New Roman" w:hAnsi="Open Sans" w:cs="Open Sans"/>
          <w:b/>
          <w:bCs/>
          <w:sz w:val="18"/>
          <w:szCs w:val="18"/>
          <w:lang w:eastAsia="pl-PL"/>
        </w:rPr>
        <w:t xml:space="preserve"> do SWZ</w:t>
      </w:r>
    </w:p>
    <w:p w14:paraId="7C87293D" w14:textId="77777777" w:rsidR="00A14500" w:rsidRPr="00A14500" w:rsidRDefault="00A14500" w:rsidP="00A14500">
      <w:pPr>
        <w:suppressAutoHyphens/>
        <w:spacing w:after="0" w:line="360" w:lineRule="auto"/>
        <w:rPr>
          <w:rFonts w:ascii="Open Sans" w:eastAsia="Times New Roman" w:hAnsi="Open Sans" w:cs="Open Sans"/>
          <w:b/>
          <w:sz w:val="18"/>
          <w:szCs w:val="18"/>
          <w:lang w:eastAsia="pl-PL"/>
        </w:rPr>
      </w:pPr>
    </w:p>
    <w:p w14:paraId="6845F774" w14:textId="77777777" w:rsidR="00A14500" w:rsidRPr="00A14500" w:rsidRDefault="00CF58D0" w:rsidP="00A14500">
      <w:pPr>
        <w:suppressAutoHyphens/>
        <w:spacing w:after="0" w:line="360" w:lineRule="auto"/>
        <w:rPr>
          <w:rFonts w:ascii="Open Sans" w:eastAsia="Times New Roman" w:hAnsi="Open Sans" w:cs="Open Sans"/>
          <w:b/>
          <w:sz w:val="18"/>
          <w:szCs w:val="18"/>
          <w:lang w:eastAsia="pl-PL"/>
        </w:rPr>
      </w:pPr>
      <w:r>
        <w:rPr>
          <w:rFonts w:ascii="Open Sans" w:eastAsia="Times New Roman" w:hAnsi="Open Sans" w:cs="Open Sans"/>
          <w:b/>
          <w:sz w:val="18"/>
          <w:szCs w:val="18"/>
          <w:lang w:eastAsia="pl-PL"/>
        </w:rPr>
        <w:t>Wydział Infrastruktury</w:t>
      </w:r>
    </w:p>
    <w:p w14:paraId="5F33055D" w14:textId="77777777" w:rsidR="00A14500" w:rsidRPr="00A14500" w:rsidRDefault="00A14500" w:rsidP="00A14500">
      <w:pPr>
        <w:suppressAutoHyphens/>
        <w:spacing w:after="0" w:line="360" w:lineRule="auto"/>
        <w:rPr>
          <w:rFonts w:ascii="Open Sans" w:eastAsia="Times New Roman" w:hAnsi="Open Sans" w:cs="Open Sans"/>
          <w:b/>
          <w:sz w:val="18"/>
          <w:szCs w:val="18"/>
          <w:lang w:eastAsia="pl-PL"/>
        </w:rPr>
      </w:pPr>
      <w:r w:rsidRPr="00A14500">
        <w:rPr>
          <w:rFonts w:ascii="Open Sans" w:eastAsia="Times New Roman" w:hAnsi="Open Sans" w:cs="Open Sans"/>
          <w:b/>
          <w:sz w:val="18"/>
          <w:szCs w:val="18"/>
          <w:lang w:eastAsia="pl-PL"/>
        </w:rPr>
        <w:t>Urząd Gminy w Inowrocławiu</w:t>
      </w:r>
    </w:p>
    <w:p w14:paraId="4361B406" w14:textId="77777777" w:rsidR="00A14500" w:rsidRPr="00A14500" w:rsidRDefault="00A14500" w:rsidP="00A14500">
      <w:pPr>
        <w:suppressAutoHyphens/>
        <w:spacing w:after="0" w:line="360" w:lineRule="auto"/>
        <w:rPr>
          <w:rFonts w:ascii="Open Sans" w:eastAsia="Times New Roman" w:hAnsi="Open Sans" w:cs="Open Sans"/>
          <w:b/>
          <w:sz w:val="18"/>
          <w:szCs w:val="18"/>
          <w:lang w:eastAsia="pl-PL"/>
        </w:rPr>
      </w:pPr>
    </w:p>
    <w:tbl>
      <w:tblPr>
        <w:tblStyle w:val="Tabela-Siatka"/>
        <w:tblW w:w="0" w:type="auto"/>
        <w:tblInd w:w="-34" w:type="dxa"/>
        <w:tblLook w:val="04A0" w:firstRow="1" w:lastRow="0" w:firstColumn="1" w:lastColumn="0" w:noHBand="0" w:noVBand="1"/>
      </w:tblPr>
      <w:tblGrid>
        <w:gridCol w:w="2529"/>
        <w:gridCol w:w="6793"/>
      </w:tblGrid>
      <w:tr w:rsidR="00A14500" w:rsidRPr="00A14500" w14:paraId="37D07577" w14:textId="77777777" w:rsidTr="00CF58D0">
        <w:trPr>
          <w:trHeight w:val="704"/>
        </w:trPr>
        <w:tc>
          <w:tcPr>
            <w:tcW w:w="2601" w:type="dxa"/>
            <w:vMerge w:val="restart"/>
            <w:vAlign w:val="center"/>
          </w:tcPr>
          <w:p w14:paraId="164431F5" w14:textId="77777777" w:rsidR="00A14500" w:rsidRPr="00A14500" w:rsidRDefault="00615590" w:rsidP="00A14500">
            <w:pPr>
              <w:numPr>
                <w:ilvl w:val="12"/>
                <w:numId w:val="0"/>
              </w:numPr>
              <w:jc w:val="center"/>
              <w:rPr>
                <w:rFonts w:ascii="Open Sans" w:hAnsi="Open Sans" w:cs="Open Sans"/>
                <w:b/>
                <w:bCs/>
                <w:sz w:val="24"/>
                <w:szCs w:val="24"/>
              </w:rPr>
            </w:pPr>
            <w:r w:rsidRPr="00615590">
              <w:rPr>
                <w:rFonts w:ascii="Open Sans" w:hAnsi="Open Sans" w:cs="Open Sans"/>
                <w:noProof/>
                <w:sz w:val="24"/>
                <w:szCs w:val="24"/>
              </w:rPr>
              <w:drawing>
                <wp:inline distT="0" distB="0" distL="0" distR="0" wp14:anchorId="33744F44" wp14:editId="1011A186">
                  <wp:extent cx="1154143" cy="1515377"/>
                  <wp:effectExtent l="19050" t="0" r="7907" b="0"/>
                  <wp:docPr id="2" name="Obraz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herb"/>
                          <pic:cNvPicPr>
                            <a:picLocks noChangeAspect="1" noChangeArrowheads="1"/>
                          </pic:cNvPicPr>
                        </pic:nvPicPr>
                        <pic:blipFill>
                          <a:blip r:embed="rId8">
                            <a:lum bright="6000" contrast="6000"/>
                          </a:blip>
                          <a:srcRect/>
                          <a:stretch>
                            <a:fillRect/>
                          </a:stretch>
                        </pic:blipFill>
                        <pic:spPr bwMode="auto">
                          <a:xfrm>
                            <a:off x="0" y="0"/>
                            <a:ext cx="1153866" cy="1515014"/>
                          </a:xfrm>
                          <a:prstGeom prst="rect">
                            <a:avLst/>
                          </a:prstGeom>
                          <a:noFill/>
                        </pic:spPr>
                      </pic:pic>
                    </a:graphicData>
                  </a:graphic>
                </wp:inline>
              </w:drawing>
            </w:r>
          </w:p>
        </w:tc>
        <w:tc>
          <w:tcPr>
            <w:tcW w:w="7606" w:type="dxa"/>
            <w:vAlign w:val="center"/>
          </w:tcPr>
          <w:p w14:paraId="513D4D6F" w14:textId="77777777" w:rsidR="00A14500" w:rsidRPr="00A14500" w:rsidRDefault="00A14500" w:rsidP="00A14500">
            <w:pPr>
              <w:numPr>
                <w:ilvl w:val="12"/>
                <w:numId w:val="0"/>
              </w:numPr>
              <w:jc w:val="center"/>
              <w:rPr>
                <w:rFonts w:ascii="Open Sans" w:hAnsi="Open Sans" w:cs="Open Sans"/>
                <w:b/>
                <w:bCs/>
              </w:rPr>
            </w:pPr>
            <w:r>
              <w:rPr>
                <w:rFonts w:ascii="Open Sans" w:hAnsi="Open Sans" w:cs="Open Sans"/>
                <w:b/>
                <w:bCs/>
              </w:rPr>
              <w:t>SZCZEGÓŁOWY OPIS PRZEDMIOTU ZAMÓWIENIA</w:t>
            </w:r>
          </w:p>
        </w:tc>
      </w:tr>
      <w:tr w:rsidR="00A14500" w:rsidRPr="00A14500" w14:paraId="5F97963B" w14:textId="77777777" w:rsidTr="00526A72">
        <w:trPr>
          <w:trHeight w:val="1472"/>
        </w:trPr>
        <w:tc>
          <w:tcPr>
            <w:tcW w:w="2601" w:type="dxa"/>
            <w:vMerge/>
          </w:tcPr>
          <w:p w14:paraId="53371D69" w14:textId="77777777" w:rsidR="00A14500" w:rsidRPr="00A14500" w:rsidRDefault="00A14500" w:rsidP="00A14500">
            <w:pPr>
              <w:numPr>
                <w:ilvl w:val="12"/>
                <w:numId w:val="0"/>
              </w:numPr>
              <w:rPr>
                <w:rFonts w:ascii="Open Sans" w:hAnsi="Open Sans" w:cs="Open Sans"/>
                <w:b/>
                <w:bCs/>
                <w:noProof/>
                <w:sz w:val="24"/>
                <w:szCs w:val="24"/>
              </w:rPr>
            </w:pPr>
          </w:p>
        </w:tc>
        <w:tc>
          <w:tcPr>
            <w:tcW w:w="7606" w:type="dxa"/>
            <w:vAlign w:val="center"/>
          </w:tcPr>
          <w:p w14:paraId="0470346B" w14:textId="522D5105" w:rsidR="00A14500" w:rsidRPr="00A14500" w:rsidRDefault="00A14500" w:rsidP="00A14500">
            <w:pPr>
              <w:numPr>
                <w:ilvl w:val="12"/>
                <w:numId w:val="0"/>
              </w:numPr>
              <w:ind w:left="-108" w:right="-76"/>
              <w:jc w:val="center"/>
              <w:rPr>
                <w:rFonts w:ascii="Open Sans" w:hAnsi="Open Sans" w:cs="Open Sans"/>
                <w:b/>
                <w:bCs/>
                <w:sz w:val="18"/>
                <w:szCs w:val="18"/>
              </w:rPr>
            </w:pPr>
            <w:r w:rsidRPr="00526A72">
              <w:rPr>
                <w:rFonts w:ascii="Open Sans" w:hAnsi="Open Sans" w:cs="Open Sans"/>
                <w:b/>
                <w:bCs/>
                <w:sz w:val="18"/>
                <w:szCs w:val="18"/>
              </w:rPr>
              <w:t xml:space="preserve">Odbieranie i zagospodarowanie odpadów komunalnych: </w:t>
            </w:r>
            <w:r w:rsidRPr="00526A72">
              <w:rPr>
                <w:rFonts w:ascii="Open Sans" w:hAnsi="Open Sans" w:cs="Open Sans"/>
                <w:b/>
                <w:bCs/>
                <w:sz w:val="18"/>
                <w:szCs w:val="18"/>
              </w:rPr>
              <w:br/>
              <w:t xml:space="preserve">zmieszanych i zbieranych selektywnie z nieruchomości zamieszkałych z terenu Gminy Inowrocław, Punktu Selektywnego Zbierania Odpadów Komunalnych w </w:t>
            </w:r>
            <w:proofErr w:type="spellStart"/>
            <w:r w:rsidRPr="00526A72">
              <w:rPr>
                <w:rFonts w:ascii="Open Sans" w:hAnsi="Open Sans" w:cs="Open Sans"/>
                <w:b/>
                <w:bCs/>
                <w:sz w:val="18"/>
                <w:szCs w:val="18"/>
              </w:rPr>
              <w:t>Kruśliwcu</w:t>
            </w:r>
            <w:proofErr w:type="spellEnd"/>
            <w:r w:rsidR="003D44BE">
              <w:rPr>
                <w:rFonts w:ascii="Open Sans" w:hAnsi="Open Sans" w:cs="Open Sans"/>
                <w:b/>
                <w:bCs/>
                <w:sz w:val="18"/>
                <w:szCs w:val="18"/>
              </w:rPr>
              <w:t xml:space="preserve"> </w:t>
            </w:r>
            <w:r w:rsidRPr="00526A72">
              <w:rPr>
                <w:rFonts w:ascii="Open Sans" w:hAnsi="Open Sans" w:cs="Open Sans"/>
                <w:b/>
                <w:bCs/>
                <w:sz w:val="18"/>
                <w:szCs w:val="18"/>
              </w:rPr>
              <w:t>oraz nieruchomości niezamieszkałych</w:t>
            </w:r>
          </w:p>
        </w:tc>
      </w:tr>
    </w:tbl>
    <w:p w14:paraId="556B3976" w14:textId="77777777" w:rsidR="00A14500" w:rsidRDefault="00A14500" w:rsidP="00A14500">
      <w:pPr>
        <w:jc w:val="center"/>
        <w:rPr>
          <w:rFonts w:ascii="Open Sans" w:hAnsi="Open Sans" w:cs="Open Sans"/>
          <w:b/>
          <w:bCs/>
          <w:sz w:val="18"/>
          <w:szCs w:val="18"/>
        </w:rPr>
      </w:pPr>
    </w:p>
    <w:p w14:paraId="0D885084" w14:textId="77777777" w:rsidR="00705C73" w:rsidRPr="00A14500" w:rsidRDefault="00705C73" w:rsidP="00C84D9A">
      <w:pPr>
        <w:rPr>
          <w:rFonts w:ascii="Open Sans" w:hAnsi="Open Sans" w:cs="Open Sans"/>
          <w:b/>
          <w:bCs/>
          <w:sz w:val="18"/>
          <w:szCs w:val="18"/>
        </w:rPr>
      </w:pPr>
      <w:r w:rsidRPr="00A14500">
        <w:rPr>
          <w:rFonts w:ascii="Open Sans" w:hAnsi="Open Sans" w:cs="Open Sans"/>
          <w:b/>
          <w:bCs/>
          <w:sz w:val="18"/>
          <w:szCs w:val="18"/>
        </w:rPr>
        <w:t>Części zadania:</w:t>
      </w:r>
    </w:p>
    <w:p w14:paraId="418599F7" w14:textId="091A881C" w:rsidR="008514C1" w:rsidRPr="00A14500" w:rsidRDefault="00602184" w:rsidP="008514C1">
      <w:pPr>
        <w:pStyle w:val="Akapitzlist"/>
        <w:numPr>
          <w:ilvl w:val="0"/>
          <w:numId w:val="24"/>
        </w:numPr>
        <w:autoSpaceDE w:val="0"/>
        <w:autoSpaceDN w:val="0"/>
        <w:adjustRightInd w:val="0"/>
        <w:jc w:val="both"/>
        <w:rPr>
          <w:rFonts w:ascii="Open Sans" w:hAnsi="Open Sans" w:cs="Open Sans"/>
          <w:b/>
          <w:bCs/>
          <w:sz w:val="18"/>
          <w:szCs w:val="18"/>
        </w:rPr>
      </w:pPr>
      <w:r>
        <w:rPr>
          <w:rFonts w:ascii="Open Sans" w:hAnsi="Open Sans" w:cs="Open Sans"/>
          <w:b/>
          <w:bCs/>
          <w:iCs/>
          <w:sz w:val="18"/>
          <w:szCs w:val="18"/>
        </w:rPr>
        <w:t>O</w:t>
      </w:r>
      <w:r w:rsidR="00A14500" w:rsidRPr="00A14500">
        <w:rPr>
          <w:rFonts w:ascii="Open Sans" w:hAnsi="Open Sans" w:cs="Open Sans"/>
          <w:b/>
          <w:bCs/>
          <w:iCs/>
          <w:sz w:val="18"/>
          <w:szCs w:val="18"/>
        </w:rPr>
        <w:t>dbieranie i zagospodarowanie zmieszanych i zbieranych selektywnie odpadów komunalnych z nieruchomości zamieszkałych z terenu Gminy Inowrocław w okresie VII.202</w:t>
      </w:r>
      <w:r w:rsidR="00CF58D0">
        <w:rPr>
          <w:rFonts w:ascii="Open Sans" w:hAnsi="Open Sans" w:cs="Open Sans"/>
          <w:b/>
          <w:bCs/>
          <w:iCs/>
          <w:sz w:val="18"/>
          <w:szCs w:val="18"/>
        </w:rPr>
        <w:t>5</w:t>
      </w:r>
      <w:r w:rsidR="00A14500" w:rsidRPr="00A14500">
        <w:rPr>
          <w:rFonts w:ascii="Open Sans" w:hAnsi="Open Sans" w:cs="Open Sans"/>
          <w:b/>
          <w:bCs/>
          <w:iCs/>
          <w:sz w:val="18"/>
          <w:szCs w:val="18"/>
        </w:rPr>
        <w:t>-VI.202</w:t>
      </w:r>
      <w:r w:rsidR="00CF58D0">
        <w:rPr>
          <w:rFonts w:ascii="Open Sans" w:hAnsi="Open Sans" w:cs="Open Sans"/>
          <w:b/>
          <w:bCs/>
          <w:iCs/>
          <w:sz w:val="18"/>
          <w:szCs w:val="18"/>
        </w:rPr>
        <w:t>7</w:t>
      </w:r>
      <w:r w:rsidR="008514C1" w:rsidRPr="00A14500">
        <w:rPr>
          <w:rFonts w:ascii="Open Sans" w:hAnsi="Open Sans" w:cs="Open Sans"/>
          <w:b/>
          <w:bCs/>
          <w:sz w:val="18"/>
          <w:szCs w:val="18"/>
        </w:rPr>
        <w:t>,</w:t>
      </w:r>
    </w:p>
    <w:p w14:paraId="3D70738B" w14:textId="2464636C" w:rsidR="00705C73" w:rsidRPr="00A14500" w:rsidRDefault="00602184" w:rsidP="00C84D9A">
      <w:pPr>
        <w:pStyle w:val="Akapitzlist"/>
        <w:numPr>
          <w:ilvl w:val="0"/>
          <w:numId w:val="24"/>
        </w:numPr>
        <w:autoSpaceDE w:val="0"/>
        <w:autoSpaceDN w:val="0"/>
        <w:adjustRightInd w:val="0"/>
        <w:jc w:val="both"/>
        <w:rPr>
          <w:rFonts w:ascii="Open Sans" w:hAnsi="Open Sans" w:cs="Open Sans"/>
          <w:b/>
          <w:bCs/>
          <w:sz w:val="18"/>
          <w:szCs w:val="18"/>
        </w:rPr>
      </w:pPr>
      <w:r>
        <w:rPr>
          <w:rFonts w:ascii="Open Sans" w:hAnsi="Open Sans" w:cs="Open Sans"/>
          <w:b/>
          <w:bCs/>
          <w:iCs/>
          <w:sz w:val="18"/>
          <w:szCs w:val="18"/>
        </w:rPr>
        <w:t>O</w:t>
      </w:r>
      <w:r w:rsidR="00A14500" w:rsidRPr="00A14500">
        <w:rPr>
          <w:rFonts w:ascii="Open Sans" w:hAnsi="Open Sans" w:cs="Open Sans"/>
          <w:b/>
          <w:bCs/>
          <w:iCs/>
          <w:sz w:val="18"/>
          <w:szCs w:val="18"/>
        </w:rPr>
        <w:t xml:space="preserve">dbieranie i zagospodarowanie odpadów komunalnych zbieranych selektywnie z Punktu Selektywnego Zbierania Odpadów Komunalnych w </w:t>
      </w:r>
      <w:proofErr w:type="spellStart"/>
      <w:r w:rsidR="00A14500" w:rsidRPr="00A14500">
        <w:rPr>
          <w:rFonts w:ascii="Open Sans" w:hAnsi="Open Sans" w:cs="Open Sans"/>
          <w:b/>
          <w:bCs/>
          <w:iCs/>
          <w:sz w:val="18"/>
          <w:szCs w:val="18"/>
        </w:rPr>
        <w:t>Kruśliwcu</w:t>
      </w:r>
      <w:proofErr w:type="spellEnd"/>
      <w:r w:rsidR="00A14500" w:rsidRPr="00A14500">
        <w:rPr>
          <w:rFonts w:ascii="Open Sans" w:hAnsi="Open Sans" w:cs="Open Sans"/>
          <w:b/>
          <w:bCs/>
          <w:iCs/>
          <w:sz w:val="18"/>
          <w:szCs w:val="18"/>
        </w:rPr>
        <w:t xml:space="preserve"> w okresie VII.202</w:t>
      </w:r>
      <w:r w:rsidR="00CF58D0">
        <w:rPr>
          <w:rFonts w:ascii="Open Sans" w:hAnsi="Open Sans" w:cs="Open Sans"/>
          <w:b/>
          <w:bCs/>
          <w:iCs/>
          <w:sz w:val="18"/>
          <w:szCs w:val="18"/>
        </w:rPr>
        <w:t>5</w:t>
      </w:r>
      <w:r w:rsidR="00A14500" w:rsidRPr="00A14500">
        <w:rPr>
          <w:rFonts w:ascii="Open Sans" w:hAnsi="Open Sans" w:cs="Open Sans"/>
          <w:b/>
          <w:bCs/>
          <w:iCs/>
          <w:sz w:val="18"/>
          <w:szCs w:val="18"/>
        </w:rPr>
        <w:t>-VI.202</w:t>
      </w:r>
      <w:r w:rsidR="00CF58D0">
        <w:rPr>
          <w:rFonts w:ascii="Open Sans" w:hAnsi="Open Sans" w:cs="Open Sans"/>
          <w:b/>
          <w:bCs/>
          <w:iCs/>
          <w:sz w:val="18"/>
          <w:szCs w:val="18"/>
        </w:rPr>
        <w:t>7</w:t>
      </w:r>
      <w:r w:rsidR="00705C73" w:rsidRPr="00A14500">
        <w:rPr>
          <w:rFonts w:ascii="Open Sans" w:hAnsi="Open Sans" w:cs="Open Sans"/>
          <w:b/>
          <w:bCs/>
          <w:sz w:val="18"/>
          <w:szCs w:val="18"/>
        </w:rPr>
        <w:t>,</w:t>
      </w:r>
    </w:p>
    <w:p w14:paraId="1E0D7B08" w14:textId="4CC73985" w:rsidR="00BA688C" w:rsidRPr="00A14500" w:rsidRDefault="00602184" w:rsidP="00C84D9A">
      <w:pPr>
        <w:pStyle w:val="Akapitzlist"/>
        <w:numPr>
          <w:ilvl w:val="0"/>
          <w:numId w:val="24"/>
        </w:numPr>
        <w:autoSpaceDE w:val="0"/>
        <w:autoSpaceDN w:val="0"/>
        <w:adjustRightInd w:val="0"/>
        <w:jc w:val="both"/>
        <w:rPr>
          <w:rFonts w:ascii="Open Sans" w:hAnsi="Open Sans" w:cs="Open Sans"/>
          <w:b/>
          <w:bCs/>
          <w:sz w:val="18"/>
          <w:szCs w:val="18"/>
        </w:rPr>
      </w:pPr>
      <w:r>
        <w:rPr>
          <w:rFonts w:ascii="Open Sans" w:hAnsi="Open Sans" w:cs="Open Sans"/>
          <w:b/>
          <w:sz w:val="18"/>
          <w:szCs w:val="18"/>
        </w:rPr>
        <w:t>O</w:t>
      </w:r>
      <w:r w:rsidR="00A14500" w:rsidRPr="00A14500">
        <w:rPr>
          <w:rFonts w:ascii="Open Sans" w:hAnsi="Open Sans" w:cs="Open Sans"/>
          <w:b/>
          <w:bCs/>
          <w:iCs/>
          <w:sz w:val="18"/>
          <w:szCs w:val="18"/>
        </w:rPr>
        <w:t>dbieranie i zagospodarowanie odpadów komunalnych z terenów niezamieszkałych na zlecenie Gminy Inowrocław w okresie VII.202</w:t>
      </w:r>
      <w:r w:rsidR="00CF58D0">
        <w:rPr>
          <w:rFonts w:ascii="Open Sans" w:hAnsi="Open Sans" w:cs="Open Sans"/>
          <w:b/>
          <w:bCs/>
          <w:iCs/>
          <w:sz w:val="18"/>
          <w:szCs w:val="18"/>
        </w:rPr>
        <w:t>5-VI.2027</w:t>
      </w:r>
      <w:r w:rsidR="00A14500" w:rsidRPr="00A14500">
        <w:rPr>
          <w:rFonts w:ascii="Open Sans" w:hAnsi="Open Sans" w:cs="Open Sans"/>
          <w:b/>
          <w:bCs/>
          <w:sz w:val="18"/>
          <w:szCs w:val="18"/>
        </w:rPr>
        <w:t>,</w:t>
      </w:r>
    </w:p>
    <w:p w14:paraId="0635AC17" w14:textId="38125A5E" w:rsidR="00A14500" w:rsidRPr="00A14500" w:rsidRDefault="00602184" w:rsidP="00C84D9A">
      <w:pPr>
        <w:pStyle w:val="Akapitzlist"/>
        <w:numPr>
          <w:ilvl w:val="0"/>
          <w:numId w:val="24"/>
        </w:numPr>
        <w:autoSpaceDE w:val="0"/>
        <w:autoSpaceDN w:val="0"/>
        <w:adjustRightInd w:val="0"/>
        <w:jc w:val="both"/>
        <w:rPr>
          <w:rFonts w:ascii="Open Sans" w:hAnsi="Open Sans" w:cs="Open Sans"/>
          <w:b/>
          <w:bCs/>
          <w:sz w:val="18"/>
          <w:szCs w:val="18"/>
        </w:rPr>
      </w:pPr>
      <w:r>
        <w:rPr>
          <w:rFonts w:ascii="Open Sans" w:hAnsi="Open Sans" w:cs="Open Sans"/>
          <w:b/>
          <w:sz w:val="18"/>
          <w:szCs w:val="18"/>
        </w:rPr>
        <w:t>O</w:t>
      </w:r>
      <w:r w:rsidR="00A14500" w:rsidRPr="00A14500">
        <w:rPr>
          <w:rFonts w:ascii="Open Sans" w:hAnsi="Open Sans" w:cs="Open Sans"/>
          <w:b/>
          <w:bCs/>
          <w:iCs/>
          <w:sz w:val="18"/>
          <w:szCs w:val="18"/>
        </w:rPr>
        <w:t>dbieranie i zagospodarowanie odpadów komunalnych – zmieszanych gromadzonych w pojemnikach i zbieranych selektywnie (frakcje PMTSB) w systemie workowym z Urzędu Gminy Inowrocław, zlokalizowanym przy ul. Kr. Jadwigi 43 w</w:t>
      </w:r>
      <w:r w:rsidR="00CF58D0">
        <w:rPr>
          <w:rFonts w:ascii="Open Sans" w:hAnsi="Open Sans" w:cs="Open Sans"/>
          <w:b/>
          <w:bCs/>
          <w:iCs/>
          <w:sz w:val="18"/>
          <w:szCs w:val="18"/>
        </w:rPr>
        <w:t xml:space="preserve"> Inowrocławiu</w:t>
      </w:r>
      <w:r w:rsidR="003A4968">
        <w:rPr>
          <w:rFonts w:ascii="Open Sans" w:hAnsi="Open Sans" w:cs="Open Sans"/>
          <w:b/>
          <w:bCs/>
          <w:iCs/>
          <w:sz w:val="18"/>
          <w:szCs w:val="18"/>
        </w:rPr>
        <w:t xml:space="preserve"> oraz budynku zlokalizowanym przy ul. Metalowców 7 w Inowrocławiu</w:t>
      </w:r>
      <w:r w:rsidR="00CF58D0">
        <w:rPr>
          <w:rFonts w:ascii="Open Sans" w:hAnsi="Open Sans" w:cs="Open Sans"/>
          <w:b/>
          <w:bCs/>
          <w:iCs/>
          <w:sz w:val="18"/>
          <w:szCs w:val="18"/>
        </w:rPr>
        <w:t xml:space="preserve"> w okresie VII.2025-VI.2027</w:t>
      </w:r>
      <w:r w:rsidR="003A4968">
        <w:rPr>
          <w:rFonts w:ascii="Open Sans" w:hAnsi="Open Sans" w:cs="Open Sans"/>
          <w:b/>
          <w:bCs/>
          <w:iCs/>
          <w:sz w:val="18"/>
          <w:szCs w:val="18"/>
        </w:rPr>
        <w:t xml:space="preserve"> </w:t>
      </w:r>
    </w:p>
    <w:p w14:paraId="54179B16" w14:textId="77777777" w:rsidR="00526A72" w:rsidRDefault="00526A72" w:rsidP="00C84D9A">
      <w:pPr>
        <w:rPr>
          <w:rFonts w:ascii="Open Sans" w:hAnsi="Open Sans" w:cs="Open Sans"/>
          <w:b/>
          <w:bCs/>
          <w:spacing w:val="8"/>
          <w:sz w:val="18"/>
          <w:szCs w:val="18"/>
          <w:u w:val="single"/>
        </w:rPr>
      </w:pPr>
    </w:p>
    <w:p w14:paraId="28A585B1" w14:textId="77777777" w:rsidR="00526A72" w:rsidRDefault="00C94466" w:rsidP="00526A72">
      <w:pPr>
        <w:jc w:val="both"/>
        <w:rPr>
          <w:rFonts w:ascii="Open Sans" w:hAnsi="Open Sans" w:cs="Open Sans"/>
          <w:b/>
          <w:bCs/>
          <w:spacing w:val="8"/>
          <w:sz w:val="18"/>
          <w:szCs w:val="18"/>
          <w:u w:val="single"/>
        </w:rPr>
      </w:pPr>
      <w:r w:rsidRPr="00A14500">
        <w:rPr>
          <w:rFonts w:ascii="Open Sans" w:hAnsi="Open Sans" w:cs="Open Sans"/>
          <w:b/>
          <w:bCs/>
          <w:spacing w:val="8"/>
          <w:sz w:val="18"/>
          <w:szCs w:val="18"/>
          <w:u w:val="single"/>
        </w:rPr>
        <w:t xml:space="preserve">Część I </w:t>
      </w:r>
    </w:p>
    <w:p w14:paraId="7106A3F3" w14:textId="77777777" w:rsidR="00C94466" w:rsidRPr="00A14500" w:rsidRDefault="00C94466" w:rsidP="00526A72">
      <w:pPr>
        <w:jc w:val="both"/>
        <w:rPr>
          <w:rFonts w:ascii="Open Sans" w:hAnsi="Open Sans" w:cs="Open Sans"/>
          <w:b/>
          <w:bCs/>
          <w:sz w:val="18"/>
          <w:szCs w:val="18"/>
          <w:u w:val="single"/>
        </w:rPr>
      </w:pPr>
      <w:r w:rsidRPr="00A14500">
        <w:rPr>
          <w:rFonts w:ascii="Open Sans" w:hAnsi="Open Sans" w:cs="Open Sans"/>
          <w:b/>
          <w:bCs/>
          <w:spacing w:val="8"/>
          <w:sz w:val="18"/>
          <w:szCs w:val="18"/>
          <w:u w:val="single"/>
        </w:rPr>
        <w:t>o</w:t>
      </w:r>
      <w:r w:rsidRPr="00A14500">
        <w:rPr>
          <w:rFonts w:ascii="Open Sans" w:hAnsi="Open Sans" w:cs="Open Sans"/>
          <w:b/>
          <w:bCs/>
          <w:sz w:val="18"/>
          <w:szCs w:val="18"/>
          <w:u w:val="single"/>
        </w:rPr>
        <w:t>dbieranie i zagospodarowanie zmieszanych i zbieranych selektywnie odpadó</w:t>
      </w:r>
      <w:r w:rsidR="00E437ED" w:rsidRPr="00A14500">
        <w:rPr>
          <w:rFonts w:ascii="Open Sans" w:hAnsi="Open Sans" w:cs="Open Sans"/>
          <w:b/>
          <w:bCs/>
          <w:sz w:val="18"/>
          <w:szCs w:val="18"/>
          <w:u w:val="single"/>
        </w:rPr>
        <w:t>w komunalnych, w tym bioodpadów</w:t>
      </w:r>
      <w:r w:rsidRPr="00A14500">
        <w:rPr>
          <w:rFonts w:ascii="Open Sans" w:hAnsi="Open Sans" w:cs="Open Sans"/>
          <w:b/>
          <w:bCs/>
          <w:sz w:val="18"/>
          <w:szCs w:val="18"/>
          <w:u w:val="single"/>
        </w:rPr>
        <w:t xml:space="preserve"> z nieruchomości zamieszkałych z terenu Gminy Inowrocław </w:t>
      </w:r>
    </w:p>
    <w:p w14:paraId="26CC9A83" w14:textId="77777777" w:rsidR="00C94466" w:rsidRPr="00A14500" w:rsidRDefault="00C94466" w:rsidP="00C84D9A">
      <w:pPr>
        <w:rPr>
          <w:rFonts w:ascii="Open Sans" w:hAnsi="Open Sans" w:cs="Open Sans"/>
          <w:b/>
          <w:bCs/>
          <w:sz w:val="18"/>
          <w:szCs w:val="18"/>
        </w:rPr>
      </w:pPr>
    </w:p>
    <w:p w14:paraId="12506989" w14:textId="77777777" w:rsidR="00F947C8" w:rsidRPr="00A14500" w:rsidRDefault="00F947C8" w:rsidP="00C84D9A">
      <w:pPr>
        <w:rPr>
          <w:rFonts w:ascii="Open Sans" w:hAnsi="Open Sans" w:cs="Open Sans"/>
          <w:b/>
          <w:bCs/>
          <w:sz w:val="18"/>
          <w:szCs w:val="18"/>
        </w:rPr>
      </w:pPr>
      <w:r w:rsidRPr="00A14500">
        <w:rPr>
          <w:rFonts w:ascii="Open Sans" w:hAnsi="Open Sans" w:cs="Open Sans"/>
          <w:b/>
          <w:bCs/>
          <w:sz w:val="18"/>
          <w:szCs w:val="18"/>
        </w:rPr>
        <w:t>Usługa będzie świadczona w okresie 24 miesięcy, tj. w okresie VII.202</w:t>
      </w:r>
      <w:r w:rsidR="00CF58D0">
        <w:rPr>
          <w:rFonts w:ascii="Open Sans" w:hAnsi="Open Sans" w:cs="Open Sans"/>
          <w:b/>
          <w:bCs/>
          <w:sz w:val="18"/>
          <w:szCs w:val="18"/>
        </w:rPr>
        <w:t>5</w:t>
      </w:r>
      <w:r w:rsidRPr="00A14500">
        <w:rPr>
          <w:rFonts w:ascii="Open Sans" w:hAnsi="Open Sans" w:cs="Open Sans"/>
          <w:b/>
          <w:bCs/>
          <w:sz w:val="18"/>
          <w:szCs w:val="18"/>
        </w:rPr>
        <w:t xml:space="preserve"> – VI.202</w:t>
      </w:r>
      <w:r w:rsidR="00CF58D0">
        <w:rPr>
          <w:rFonts w:ascii="Open Sans" w:hAnsi="Open Sans" w:cs="Open Sans"/>
          <w:b/>
          <w:bCs/>
          <w:sz w:val="18"/>
          <w:szCs w:val="18"/>
        </w:rPr>
        <w:t>7</w:t>
      </w:r>
    </w:p>
    <w:p w14:paraId="31ED6D5C" w14:textId="77777777" w:rsidR="00F947C8" w:rsidRPr="00A14500" w:rsidRDefault="00F947C8" w:rsidP="001E67A4">
      <w:pPr>
        <w:autoSpaceDE w:val="0"/>
        <w:autoSpaceDN w:val="0"/>
        <w:adjustRightInd w:val="0"/>
        <w:jc w:val="both"/>
        <w:rPr>
          <w:rFonts w:ascii="Open Sans" w:hAnsi="Open Sans" w:cs="Open Sans"/>
          <w:sz w:val="18"/>
          <w:szCs w:val="18"/>
        </w:rPr>
      </w:pPr>
      <w:r w:rsidRPr="00A14500">
        <w:rPr>
          <w:rFonts w:ascii="Open Sans" w:hAnsi="Open Sans" w:cs="Open Sans"/>
          <w:spacing w:val="-1"/>
          <w:sz w:val="18"/>
          <w:szCs w:val="18"/>
        </w:rPr>
        <w:t>Szacunkowa l</w:t>
      </w:r>
      <w:r w:rsidRPr="00A14500">
        <w:rPr>
          <w:rFonts w:ascii="Open Sans" w:hAnsi="Open Sans" w:cs="Open Sans"/>
          <w:spacing w:val="1"/>
          <w:sz w:val="18"/>
          <w:szCs w:val="18"/>
        </w:rPr>
        <w:t>i</w:t>
      </w:r>
      <w:r w:rsidRPr="00A14500">
        <w:rPr>
          <w:rFonts w:ascii="Open Sans" w:hAnsi="Open Sans" w:cs="Open Sans"/>
          <w:sz w:val="18"/>
          <w:szCs w:val="18"/>
        </w:rPr>
        <w:t xml:space="preserve">czba obsługiwanych </w:t>
      </w:r>
      <w:r w:rsidRPr="00A14500">
        <w:rPr>
          <w:rFonts w:ascii="Open Sans" w:hAnsi="Open Sans" w:cs="Open Sans"/>
          <w:spacing w:val="-1"/>
          <w:sz w:val="18"/>
          <w:szCs w:val="18"/>
        </w:rPr>
        <w:t>mi</w:t>
      </w:r>
      <w:r w:rsidRPr="00A14500">
        <w:rPr>
          <w:rFonts w:ascii="Open Sans" w:hAnsi="Open Sans" w:cs="Open Sans"/>
          <w:sz w:val="18"/>
          <w:szCs w:val="18"/>
        </w:rPr>
        <w:t>e</w:t>
      </w:r>
      <w:r w:rsidRPr="00A14500">
        <w:rPr>
          <w:rFonts w:ascii="Open Sans" w:hAnsi="Open Sans" w:cs="Open Sans"/>
          <w:spacing w:val="2"/>
          <w:sz w:val="18"/>
          <w:szCs w:val="18"/>
        </w:rPr>
        <w:t>s</w:t>
      </w:r>
      <w:r w:rsidRPr="00A14500">
        <w:rPr>
          <w:rFonts w:ascii="Open Sans" w:hAnsi="Open Sans" w:cs="Open Sans"/>
          <w:sz w:val="18"/>
          <w:szCs w:val="18"/>
        </w:rPr>
        <w:t xml:space="preserve">zkańców </w:t>
      </w:r>
      <w:r w:rsidRPr="00A14500">
        <w:rPr>
          <w:rFonts w:ascii="Open Sans" w:hAnsi="Open Sans" w:cs="Open Sans"/>
          <w:spacing w:val="2"/>
          <w:sz w:val="18"/>
          <w:szCs w:val="18"/>
        </w:rPr>
        <w:t>w</w:t>
      </w:r>
      <w:r w:rsidRPr="00A14500">
        <w:rPr>
          <w:rFonts w:ascii="Open Sans" w:hAnsi="Open Sans" w:cs="Open Sans"/>
          <w:spacing w:val="-6"/>
          <w:sz w:val="18"/>
          <w:szCs w:val="18"/>
        </w:rPr>
        <w:t>y</w:t>
      </w:r>
      <w:r w:rsidRPr="00A14500">
        <w:rPr>
          <w:rFonts w:ascii="Open Sans" w:hAnsi="Open Sans" w:cs="Open Sans"/>
          <w:spacing w:val="2"/>
          <w:sz w:val="18"/>
          <w:szCs w:val="18"/>
        </w:rPr>
        <w:t>n</w:t>
      </w:r>
      <w:r w:rsidRPr="00A14500">
        <w:rPr>
          <w:rFonts w:ascii="Open Sans" w:hAnsi="Open Sans" w:cs="Open Sans"/>
          <w:sz w:val="18"/>
          <w:szCs w:val="18"/>
        </w:rPr>
        <w:t>osi 11 tys. osób. Powierzchnia Gminy Inowrocław: 171,05 km².</w:t>
      </w:r>
    </w:p>
    <w:p w14:paraId="7C892BEC" w14:textId="7B4F386E" w:rsidR="00F947C8" w:rsidRPr="00A14500" w:rsidRDefault="008514C1" w:rsidP="00526A72">
      <w:pPr>
        <w:autoSpaceDE w:val="0"/>
        <w:autoSpaceDN w:val="0"/>
        <w:adjustRightInd w:val="0"/>
        <w:jc w:val="both"/>
        <w:rPr>
          <w:rFonts w:ascii="Open Sans" w:hAnsi="Open Sans" w:cs="Open Sans"/>
          <w:sz w:val="18"/>
          <w:szCs w:val="18"/>
        </w:rPr>
      </w:pPr>
      <w:r w:rsidRPr="00A14500">
        <w:rPr>
          <w:rFonts w:ascii="Open Sans" w:hAnsi="Open Sans" w:cs="Open Sans"/>
          <w:sz w:val="18"/>
          <w:szCs w:val="18"/>
        </w:rPr>
        <w:t xml:space="preserve">Usługa musi być wykonywana </w:t>
      </w:r>
      <w:r w:rsidR="00F947C8" w:rsidRPr="00A14500">
        <w:rPr>
          <w:rFonts w:ascii="Open Sans" w:hAnsi="Open Sans" w:cs="Open Sans"/>
          <w:sz w:val="18"/>
          <w:szCs w:val="18"/>
        </w:rPr>
        <w:t>w</w:t>
      </w:r>
      <w:r w:rsidR="00233D15">
        <w:rPr>
          <w:rFonts w:ascii="Open Sans" w:hAnsi="Open Sans" w:cs="Open Sans"/>
          <w:sz w:val="18"/>
          <w:szCs w:val="18"/>
        </w:rPr>
        <w:t xml:space="preserve"> </w:t>
      </w:r>
      <w:r w:rsidR="00F947C8" w:rsidRPr="00A14500">
        <w:rPr>
          <w:rFonts w:ascii="Open Sans" w:hAnsi="Open Sans" w:cs="Open Sans"/>
          <w:spacing w:val="-1"/>
          <w:sz w:val="18"/>
          <w:szCs w:val="18"/>
        </w:rPr>
        <w:t>s</w:t>
      </w:r>
      <w:r w:rsidR="00F947C8" w:rsidRPr="00A14500">
        <w:rPr>
          <w:rFonts w:ascii="Open Sans" w:hAnsi="Open Sans" w:cs="Open Sans"/>
          <w:sz w:val="18"/>
          <w:szCs w:val="18"/>
        </w:rPr>
        <w:t>posób</w:t>
      </w:r>
      <w:r w:rsidR="00233D15">
        <w:rPr>
          <w:rFonts w:ascii="Open Sans" w:hAnsi="Open Sans" w:cs="Open Sans"/>
          <w:sz w:val="18"/>
          <w:szCs w:val="18"/>
        </w:rPr>
        <w:t xml:space="preserve"> </w:t>
      </w:r>
      <w:r w:rsidR="00F947C8" w:rsidRPr="00A14500">
        <w:rPr>
          <w:rFonts w:ascii="Open Sans" w:hAnsi="Open Sans" w:cs="Open Sans"/>
          <w:sz w:val="18"/>
          <w:szCs w:val="18"/>
        </w:rPr>
        <w:t>za</w:t>
      </w:r>
      <w:r w:rsidR="00F947C8" w:rsidRPr="00A14500">
        <w:rPr>
          <w:rFonts w:ascii="Open Sans" w:hAnsi="Open Sans" w:cs="Open Sans"/>
          <w:spacing w:val="2"/>
          <w:sz w:val="18"/>
          <w:szCs w:val="18"/>
        </w:rPr>
        <w:t>p</w:t>
      </w:r>
      <w:r w:rsidR="00F947C8" w:rsidRPr="00A14500">
        <w:rPr>
          <w:rFonts w:ascii="Open Sans" w:hAnsi="Open Sans" w:cs="Open Sans"/>
          <w:sz w:val="18"/>
          <w:szCs w:val="18"/>
        </w:rPr>
        <w:t>ewn</w:t>
      </w:r>
      <w:r w:rsidR="00F947C8" w:rsidRPr="00A14500">
        <w:rPr>
          <w:rFonts w:ascii="Open Sans" w:hAnsi="Open Sans" w:cs="Open Sans"/>
          <w:spacing w:val="-1"/>
          <w:sz w:val="18"/>
          <w:szCs w:val="18"/>
        </w:rPr>
        <w:t>i</w:t>
      </w:r>
      <w:r w:rsidR="00F947C8" w:rsidRPr="00A14500">
        <w:rPr>
          <w:rFonts w:ascii="Open Sans" w:hAnsi="Open Sans" w:cs="Open Sans"/>
          <w:sz w:val="18"/>
          <w:szCs w:val="18"/>
        </w:rPr>
        <w:t>a</w:t>
      </w:r>
      <w:r w:rsidR="00F947C8" w:rsidRPr="00A14500">
        <w:rPr>
          <w:rFonts w:ascii="Open Sans" w:hAnsi="Open Sans" w:cs="Open Sans"/>
          <w:spacing w:val="1"/>
          <w:sz w:val="18"/>
          <w:szCs w:val="18"/>
        </w:rPr>
        <w:t>j</w:t>
      </w:r>
      <w:r w:rsidR="00F947C8" w:rsidRPr="00A14500">
        <w:rPr>
          <w:rFonts w:ascii="Open Sans" w:hAnsi="Open Sans" w:cs="Open Sans"/>
          <w:sz w:val="18"/>
          <w:szCs w:val="18"/>
        </w:rPr>
        <w:t>ą</w:t>
      </w:r>
      <w:r w:rsidR="00F947C8" w:rsidRPr="00A14500">
        <w:rPr>
          <w:rFonts w:ascii="Open Sans" w:hAnsi="Open Sans" w:cs="Open Sans"/>
          <w:spacing w:val="1"/>
          <w:sz w:val="18"/>
          <w:szCs w:val="18"/>
        </w:rPr>
        <w:t>c</w:t>
      </w:r>
      <w:r w:rsidR="00F947C8" w:rsidRPr="00A14500">
        <w:rPr>
          <w:rFonts w:ascii="Open Sans" w:hAnsi="Open Sans" w:cs="Open Sans"/>
          <w:sz w:val="18"/>
          <w:szCs w:val="18"/>
        </w:rPr>
        <w:t>y</w:t>
      </w:r>
      <w:r w:rsidR="00233D15">
        <w:rPr>
          <w:rFonts w:ascii="Open Sans" w:hAnsi="Open Sans" w:cs="Open Sans"/>
          <w:sz w:val="18"/>
          <w:szCs w:val="18"/>
        </w:rPr>
        <w:t xml:space="preserve"> </w:t>
      </w:r>
      <w:r w:rsidR="00F947C8" w:rsidRPr="00A14500">
        <w:rPr>
          <w:rFonts w:ascii="Open Sans" w:hAnsi="Open Sans" w:cs="Open Sans"/>
          <w:spacing w:val="-2"/>
          <w:sz w:val="18"/>
          <w:szCs w:val="18"/>
        </w:rPr>
        <w:t>o</w:t>
      </w:r>
      <w:r w:rsidR="00F947C8" w:rsidRPr="00A14500">
        <w:rPr>
          <w:rFonts w:ascii="Open Sans" w:hAnsi="Open Sans" w:cs="Open Sans"/>
          <w:sz w:val="18"/>
          <w:szCs w:val="18"/>
        </w:rPr>
        <w:t>s</w:t>
      </w:r>
      <w:r w:rsidR="00F947C8" w:rsidRPr="00A14500">
        <w:rPr>
          <w:rFonts w:ascii="Open Sans" w:hAnsi="Open Sans" w:cs="Open Sans"/>
          <w:spacing w:val="1"/>
          <w:sz w:val="18"/>
          <w:szCs w:val="18"/>
        </w:rPr>
        <w:t>i</w:t>
      </w:r>
      <w:r w:rsidR="00F947C8" w:rsidRPr="00A14500">
        <w:rPr>
          <w:rFonts w:ascii="Open Sans" w:hAnsi="Open Sans" w:cs="Open Sans"/>
          <w:sz w:val="18"/>
          <w:szCs w:val="18"/>
        </w:rPr>
        <w:t>ągn</w:t>
      </w:r>
      <w:r w:rsidR="00F947C8" w:rsidRPr="00A14500">
        <w:rPr>
          <w:rFonts w:ascii="Open Sans" w:hAnsi="Open Sans" w:cs="Open Sans"/>
          <w:spacing w:val="-1"/>
          <w:sz w:val="18"/>
          <w:szCs w:val="18"/>
        </w:rPr>
        <w:t>i</w:t>
      </w:r>
      <w:r w:rsidR="00F947C8" w:rsidRPr="00A14500">
        <w:rPr>
          <w:rFonts w:ascii="Open Sans" w:hAnsi="Open Sans" w:cs="Open Sans"/>
          <w:sz w:val="18"/>
          <w:szCs w:val="18"/>
        </w:rPr>
        <w:t>ę</w:t>
      </w:r>
      <w:r w:rsidR="00F947C8" w:rsidRPr="00A14500">
        <w:rPr>
          <w:rFonts w:ascii="Open Sans" w:hAnsi="Open Sans" w:cs="Open Sans"/>
          <w:spacing w:val="1"/>
          <w:sz w:val="18"/>
          <w:szCs w:val="18"/>
        </w:rPr>
        <w:t>c</w:t>
      </w:r>
      <w:r w:rsidR="00F947C8" w:rsidRPr="00A14500">
        <w:rPr>
          <w:rFonts w:ascii="Open Sans" w:hAnsi="Open Sans" w:cs="Open Sans"/>
          <w:spacing w:val="-1"/>
          <w:sz w:val="18"/>
          <w:szCs w:val="18"/>
        </w:rPr>
        <w:t>i</w:t>
      </w:r>
      <w:r w:rsidR="00F947C8" w:rsidRPr="00A14500">
        <w:rPr>
          <w:rFonts w:ascii="Open Sans" w:hAnsi="Open Sans" w:cs="Open Sans"/>
          <w:sz w:val="18"/>
          <w:szCs w:val="18"/>
        </w:rPr>
        <w:t>e zaoferowanych poz</w:t>
      </w:r>
      <w:r w:rsidR="00F947C8" w:rsidRPr="00A14500">
        <w:rPr>
          <w:rFonts w:ascii="Open Sans" w:hAnsi="Open Sans" w:cs="Open Sans"/>
          <w:spacing w:val="-1"/>
          <w:sz w:val="18"/>
          <w:szCs w:val="18"/>
        </w:rPr>
        <w:t>i</w:t>
      </w:r>
      <w:r w:rsidR="00F947C8" w:rsidRPr="00A14500">
        <w:rPr>
          <w:rFonts w:ascii="Open Sans" w:hAnsi="Open Sans" w:cs="Open Sans"/>
          <w:spacing w:val="2"/>
          <w:sz w:val="18"/>
          <w:szCs w:val="18"/>
        </w:rPr>
        <w:t>o</w:t>
      </w:r>
      <w:r w:rsidR="00F947C8" w:rsidRPr="00A14500">
        <w:rPr>
          <w:rFonts w:ascii="Open Sans" w:hAnsi="Open Sans" w:cs="Open Sans"/>
          <w:spacing w:val="-3"/>
          <w:sz w:val="18"/>
          <w:szCs w:val="18"/>
        </w:rPr>
        <w:t>m</w:t>
      </w:r>
      <w:r w:rsidR="00F947C8" w:rsidRPr="00A14500">
        <w:rPr>
          <w:rFonts w:ascii="Open Sans" w:hAnsi="Open Sans" w:cs="Open Sans"/>
          <w:sz w:val="18"/>
          <w:szCs w:val="18"/>
        </w:rPr>
        <w:t>ów</w:t>
      </w:r>
      <w:r w:rsidR="00233D15">
        <w:rPr>
          <w:rFonts w:ascii="Open Sans" w:hAnsi="Open Sans" w:cs="Open Sans"/>
          <w:sz w:val="18"/>
          <w:szCs w:val="18"/>
        </w:rPr>
        <w:t xml:space="preserve"> </w:t>
      </w:r>
      <w:r w:rsidR="00F947C8" w:rsidRPr="00A14500">
        <w:rPr>
          <w:rFonts w:ascii="Open Sans" w:hAnsi="Open Sans" w:cs="Open Sans"/>
          <w:sz w:val="18"/>
          <w:szCs w:val="18"/>
        </w:rPr>
        <w:t>re</w:t>
      </w:r>
      <w:r w:rsidR="00F947C8" w:rsidRPr="00A14500">
        <w:rPr>
          <w:rFonts w:ascii="Open Sans" w:hAnsi="Open Sans" w:cs="Open Sans"/>
          <w:spacing w:val="1"/>
          <w:sz w:val="18"/>
          <w:szCs w:val="18"/>
        </w:rPr>
        <w:t>c</w:t>
      </w:r>
      <w:r w:rsidR="00F947C8" w:rsidRPr="00A14500">
        <w:rPr>
          <w:rFonts w:ascii="Open Sans" w:hAnsi="Open Sans" w:cs="Open Sans"/>
          <w:spacing w:val="-4"/>
          <w:sz w:val="18"/>
          <w:szCs w:val="18"/>
        </w:rPr>
        <w:t>y</w:t>
      </w:r>
      <w:r w:rsidR="00F947C8" w:rsidRPr="00A14500">
        <w:rPr>
          <w:rFonts w:ascii="Open Sans" w:hAnsi="Open Sans" w:cs="Open Sans"/>
          <w:spacing w:val="2"/>
          <w:sz w:val="18"/>
          <w:szCs w:val="18"/>
        </w:rPr>
        <w:t>k</w:t>
      </w:r>
      <w:r w:rsidR="00F947C8" w:rsidRPr="00A14500">
        <w:rPr>
          <w:rFonts w:ascii="Open Sans" w:hAnsi="Open Sans" w:cs="Open Sans"/>
          <w:spacing w:val="-1"/>
          <w:sz w:val="18"/>
          <w:szCs w:val="18"/>
        </w:rPr>
        <w:t>li</w:t>
      </w:r>
      <w:r w:rsidR="00F947C8" w:rsidRPr="00A14500">
        <w:rPr>
          <w:rFonts w:ascii="Open Sans" w:hAnsi="Open Sans" w:cs="Open Sans"/>
          <w:sz w:val="18"/>
          <w:szCs w:val="18"/>
        </w:rPr>
        <w:t>ngu,</w:t>
      </w:r>
      <w:r w:rsidR="00233D15">
        <w:rPr>
          <w:rFonts w:ascii="Open Sans" w:hAnsi="Open Sans" w:cs="Open Sans"/>
          <w:sz w:val="18"/>
          <w:szCs w:val="18"/>
        </w:rPr>
        <w:t xml:space="preserve"> </w:t>
      </w:r>
      <w:r w:rsidR="00F947C8" w:rsidRPr="00A14500">
        <w:rPr>
          <w:rFonts w:ascii="Open Sans" w:hAnsi="Open Sans" w:cs="Open Sans"/>
          <w:sz w:val="18"/>
          <w:szCs w:val="18"/>
        </w:rPr>
        <w:t>pr</w:t>
      </w:r>
      <w:r w:rsidR="00F947C8" w:rsidRPr="00A14500">
        <w:rPr>
          <w:rFonts w:ascii="Open Sans" w:hAnsi="Open Sans" w:cs="Open Sans"/>
          <w:spacing w:val="3"/>
          <w:sz w:val="18"/>
          <w:szCs w:val="18"/>
        </w:rPr>
        <w:t>z</w:t>
      </w:r>
      <w:r w:rsidR="00F947C8" w:rsidRPr="00A14500">
        <w:rPr>
          <w:rFonts w:ascii="Open Sans" w:hAnsi="Open Sans" w:cs="Open Sans"/>
          <w:spacing w:val="-4"/>
          <w:sz w:val="18"/>
          <w:szCs w:val="18"/>
        </w:rPr>
        <w:t>y</w:t>
      </w:r>
      <w:r w:rsidR="00F947C8" w:rsidRPr="00A14500">
        <w:rPr>
          <w:rFonts w:ascii="Open Sans" w:hAnsi="Open Sans" w:cs="Open Sans"/>
          <w:sz w:val="18"/>
          <w:szCs w:val="18"/>
        </w:rPr>
        <w:t>go</w:t>
      </w:r>
      <w:r w:rsidR="00F947C8" w:rsidRPr="00A14500">
        <w:rPr>
          <w:rFonts w:ascii="Open Sans" w:hAnsi="Open Sans" w:cs="Open Sans"/>
          <w:spacing w:val="-1"/>
          <w:sz w:val="18"/>
          <w:szCs w:val="18"/>
        </w:rPr>
        <w:t>t</w:t>
      </w:r>
      <w:r w:rsidR="00F947C8" w:rsidRPr="00A14500">
        <w:rPr>
          <w:rFonts w:ascii="Open Sans" w:hAnsi="Open Sans" w:cs="Open Sans"/>
          <w:sz w:val="18"/>
          <w:szCs w:val="18"/>
        </w:rPr>
        <w:t>owa</w:t>
      </w:r>
      <w:r w:rsidR="00F947C8" w:rsidRPr="00A14500">
        <w:rPr>
          <w:rFonts w:ascii="Open Sans" w:hAnsi="Open Sans" w:cs="Open Sans"/>
          <w:spacing w:val="2"/>
          <w:sz w:val="18"/>
          <w:szCs w:val="18"/>
        </w:rPr>
        <w:t>n</w:t>
      </w:r>
      <w:r w:rsidR="00F947C8" w:rsidRPr="00A14500">
        <w:rPr>
          <w:rFonts w:ascii="Open Sans" w:hAnsi="Open Sans" w:cs="Open Sans"/>
          <w:spacing w:val="-1"/>
          <w:sz w:val="18"/>
          <w:szCs w:val="18"/>
        </w:rPr>
        <w:t>i</w:t>
      </w:r>
      <w:r w:rsidR="00F947C8" w:rsidRPr="00A14500">
        <w:rPr>
          <w:rFonts w:ascii="Open Sans" w:hAnsi="Open Sans" w:cs="Open Sans"/>
          <w:sz w:val="18"/>
          <w:szCs w:val="18"/>
        </w:rPr>
        <w:t>a do</w:t>
      </w:r>
      <w:r w:rsidR="00233D15">
        <w:rPr>
          <w:rFonts w:ascii="Open Sans" w:hAnsi="Open Sans" w:cs="Open Sans"/>
          <w:sz w:val="18"/>
          <w:szCs w:val="18"/>
        </w:rPr>
        <w:t xml:space="preserve"> </w:t>
      </w:r>
      <w:r w:rsidR="00F947C8" w:rsidRPr="00A14500">
        <w:rPr>
          <w:rFonts w:ascii="Open Sans" w:hAnsi="Open Sans" w:cs="Open Sans"/>
          <w:sz w:val="18"/>
          <w:szCs w:val="18"/>
        </w:rPr>
        <w:t>ponownego</w:t>
      </w:r>
      <w:r w:rsidR="00233D15">
        <w:rPr>
          <w:rFonts w:ascii="Open Sans" w:hAnsi="Open Sans" w:cs="Open Sans"/>
          <w:sz w:val="18"/>
          <w:szCs w:val="18"/>
        </w:rPr>
        <w:t xml:space="preserve"> </w:t>
      </w:r>
      <w:r w:rsidR="00F947C8" w:rsidRPr="00A14500">
        <w:rPr>
          <w:rFonts w:ascii="Open Sans" w:hAnsi="Open Sans" w:cs="Open Sans"/>
          <w:sz w:val="18"/>
          <w:szCs w:val="18"/>
        </w:rPr>
        <w:t>u</w:t>
      </w:r>
      <w:r w:rsidR="00F947C8" w:rsidRPr="00A14500">
        <w:rPr>
          <w:rFonts w:ascii="Open Sans" w:hAnsi="Open Sans" w:cs="Open Sans"/>
          <w:spacing w:val="1"/>
          <w:sz w:val="18"/>
          <w:szCs w:val="18"/>
        </w:rPr>
        <w:t>ż</w:t>
      </w:r>
      <w:r w:rsidR="00F947C8" w:rsidRPr="00A14500">
        <w:rPr>
          <w:rFonts w:ascii="Open Sans" w:hAnsi="Open Sans" w:cs="Open Sans"/>
          <w:spacing w:val="-4"/>
          <w:sz w:val="18"/>
          <w:szCs w:val="18"/>
        </w:rPr>
        <w:t>y</w:t>
      </w:r>
      <w:r w:rsidR="00F947C8" w:rsidRPr="00A14500">
        <w:rPr>
          <w:rFonts w:ascii="Open Sans" w:hAnsi="Open Sans" w:cs="Open Sans"/>
          <w:spacing w:val="1"/>
          <w:sz w:val="18"/>
          <w:szCs w:val="18"/>
        </w:rPr>
        <w:t>c</w:t>
      </w:r>
      <w:r w:rsidR="00F947C8" w:rsidRPr="00A14500">
        <w:rPr>
          <w:rFonts w:ascii="Open Sans" w:hAnsi="Open Sans" w:cs="Open Sans"/>
          <w:spacing w:val="-1"/>
          <w:sz w:val="18"/>
          <w:szCs w:val="18"/>
        </w:rPr>
        <w:t>i</w:t>
      </w:r>
      <w:r w:rsidR="00F947C8" w:rsidRPr="00A14500">
        <w:rPr>
          <w:rFonts w:ascii="Open Sans" w:hAnsi="Open Sans" w:cs="Open Sans"/>
          <w:sz w:val="18"/>
          <w:szCs w:val="18"/>
        </w:rPr>
        <w:t>a</w:t>
      </w:r>
      <w:r w:rsidR="00233D15">
        <w:rPr>
          <w:rFonts w:ascii="Open Sans" w:hAnsi="Open Sans" w:cs="Open Sans"/>
          <w:sz w:val="18"/>
          <w:szCs w:val="18"/>
        </w:rPr>
        <w:t xml:space="preserve"> </w:t>
      </w:r>
      <w:r w:rsidR="00F947C8" w:rsidRPr="00A14500">
        <w:rPr>
          <w:rFonts w:ascii="Open Sans" w:hAnsi="Open Sans" w:cs="Open Sans"/>
          <w:sz w:val="18"/>
          <w:szCs w:val="18"/>
        </w:rPr>
        <w:t>i</w:t>
      </w:r>
      <w:r w:rsidR="00233D15">
        <w:rPr>
          <w:rFonts w:ascii="Open Sans" w:hAnsi="Open Sans" w:cs="Open Sans"/>
          <w:sz w:val="18"/>
          <w:szCs w:val="18"/>
        </w:rPr>
        <w:t xml:space="preserve"> </w:t>
      </w:r>
      <w:r w:rsidR="00F947C8" w:rsidRPr="00A14500">
        <w:rPr>
          <w:rFonts w:ascii="Open Sans" w:hAnsi="Open Sans" w:cs="Open Sans"/>
          <w:sz w:val="18"/>
          <w:szCs w:val="18"/>
        </w:rPr>
        <w:t>od</w:t>
      </w:r>
      <w:r w:rsidR="00F947C8" w:rsidRPr="00A14500">
        <w:rPr>
          <w:rFonts w:ascii="Open Sans" w:hAnsi="Open Sans" w:cs="Open Sans"/>
          <w:spacing w:val="3"/>
          <w:sz w:val="18"/>
          <w:szCs w:val="18"/>
        </w:rPr>
        <w:t>z</w:t>
      </w:r>
      <w:r w:rsidR="00F947C8" w:rsidRPr="00A14500">
        <w:rPr>
          <w:rFonts w:ascii="Open Sans" w:hAnsi="Open Sans" w:cs="Open Sans"/>
          <w:spacing w:val="-6"/>
          <w:sz w:val="18"/>
          <w:szCs w:val="18"/>
        </w:rPr>
        <w:t>y</w:t>
      </w:r>
      <w:r w:rsidR="00F947C8" w:rsidRPr="00A14500">
        <w:rPr>
          <w:rFonts w:ascii="Open Sans" w:hAnsi="Open Sans" w:cs="Open Sans"/>
          <w:spacing w:val="2"/>
          <w:sz w:val="18"/>
          <w:szCs w:val="18"/>
        </w:rPr>
        <w:t>s</w:t>
      </w:r>
      <w:r w:rsidR="00F947C8" w:rsidRPr="00A14500">
        <w:rPr>
          <w:rFonts w:ascii="Open Sans" w:hAnsi="Open Sans" w:cs="Open Sans"/>
          <w:sz w:val="18"/>
          <w:szCs w:val="18"/>
        </w:rPr>
        <w:t>k</w:t>
      </w:r>
      <w:r w:rsidR="00233D15">
        <w:rPr>
          <w:rFonts w:ascii="Open Sans" w:hAnsi="Open Sans" w:cs="Open Sans"/>
          <w:sz w:val="18"/>
          <w:szCs w:val="18"/>
        </w:rPr>
        <w:t xml:space="preserve">u </w:t>
      </w:r>
      <w:r w:rsidR="00F947C8" w:rsidRPr="00A14500">
        <w:rPr>
          <w:rFonts w:ascii="Open Sans" w:hAnsi="Open Sans" w:cs="Open Sans"/>
          <w:spacing w:val="-1"/>
          <w:sz w:val="18"/>
          <w:szCs w:val="18"/>
        </w:rPr>
        <w:t>i</w:t>
      </w:r>
      <w:r w:rsidR="00F947C8" w:rsidRPr="00A14500">
        <w:rPr>
          <w:rFonts w:ascii="Open Sans" w:hAnsi="Open Sans" w:cs="Open Sans"/>
          <w:sz w:val="18"/>
          <w:szCs w:val="18"/>
        </w:rPr>
        <w:t>n</w:t>
      </w:r>
      <w:r w:rsidR="00F947C8" w:rsidRPr="00A14500">
        <w:rPr>
          <w:rFonts w:ascii="Open Sans" w:hAnsi="Open Sans" w:cs="Open Sans"/>
          <w:spacing w:val="2"/>
          <w:sz w:val="18"/>
          <w:szCs w:val="18"/>
        </w:rPr>
        <w:t>n</w:t>
      </w:r>
      <w:r w:rsidR="00F947C8" w:rsidRPr="00A14500">
        <w:rPr>
          <w:rFonts w:ascii="Open Sans" w:hAnsi="Open Sans" w:cs="Open Sans"/>
          <w:spacing w:val="-2"/>
          <w:sz w:val="18"/>
          <w:szCs w:val="18"/>
        </w:rPr>
        <w:t>y</w:t>
      </w:r>
      <w:r w:rsidR="00F947C8" w:rsidRPr="00A14500">
        <w:rPr>
          <w:rFonts w:ascii="Open Sans" w:hAnsi="Open Sans" w:cs="Open Sans"/>
          <w:spacing w:val="-1"/>
          <w:sz w:val="18"/>
          <w:szCs w:val="18"/>
        </w:rPr>
        <w:t>m</w:t>
      </w:r>
      <w:r w:rsidR="00F947C8" w:rsidRPr="00A14500">
        <w:rPr>
          <w:rFonts w:ascii="Open Sans" w:hAnsi="Open Sans" w:cs="Open Sans"/>
          <w:sz w:val="18"/>
          <w:szCs w:val="18"/>
        </w:rPr>
        <w:t xml:space="preserve">i </w:t>
      </w:r>
      <w:r w:rsidR="00F947C8" w:rsidRPr="00A14500">
        <w:rPr>
          <w:rFonts w:ascii="Open Sans" w:hAnsi="Open Sans" w:cs="Open Sans"/>
          <w:spacing w:val="-1"/>
          <w:sz w:val="18"/>
          <w:szCs w:val="18"/>
        </w:rPr>
        <w:t>m</w:t>
      </w:r>
      <w:r w:rsidR="00F947C8" w:rsidRPr="00A14500">
        <w:rPr>
          <w:rFonts w:ascii="Open Sans" w:hAnsi="Open Sans" w:cs="Open Sans"/>
          <w:sz w:val="18"/>
          <w:szCs w:val="18"/>
        </w:rPr>
        <w:t>e</w:t>
      </w:r>
      <w:r w:rsidR="00F947C8" w:rsidRPr="00A14500">
        <w:rPr>
          <w:rFonts w:ascii="Open Sans" w:hAnsi="Open Sans" w:cs="Open Sans"/>
          <w:spacing w:val="1"/>
          <w:sz w:val="18"/>
          <w:szCs w:val="18"/>
        </w:rPr>
        <w:t>t</w:t>
      </w:r>
      <w:r w:rsidR="00F947C8" w:rsidRPr="00A14500">
        <w:rPr>
          <w:rFonts w:ascii="Open Sans" w:hAnsi="Open Sans" w:cs="Open Sans"/>
          <w:sz w:val="18"/>
          <w:szCs w:val="18"/>
        </w:rPr>
        <w:t>od</w:t>
      </w:r>
      <w:r w:rsidR="00F947C8" w:rsidRPr="00A14500">
        <w:rPr>
          <w:rFonts w:ascii="Open Sans" w:hAnsi="Open Sans" w:cs="Open Sans"/>
          <w:spacing w:val="1"/>
          <w:sz w:val="18"/>
          <w:szCs w:val="18"/>
        </w:rPr>
        <w:t>a</w:t>
      </w:r>
      <w:r w:rsidR="00F947C8" w:rsidRPr="00A14500">
        <w:rPr>
          <w:rFonts w:ascii="Open Sans" w:hAnsi="Open Sans" w:cs="Open Sans"/>
          <w:spacing w:val="-3"/>
          <w:sz w:val="18"/>
          <w:szCs w:val="18"/>
        </w:rPr>
        <w:t>m</w:t>
      </w:r>
      <w:r w:rsidR="00F947C8" w:rsidRPr="00A14500">
        <w:rPr>
          <w:rFonts w:ascii="Open Sans" w:hAnsi="Open Sans" w:cs="Open Sans"/>
          <w:sz w:val="18"/>
          <w:szCs w:val="18"/>
        </w:rPr>
        <w:t>i</w:t>
      </w:r>
      <w:r w:rsidR="00F947C8" w:rsidRPr="00A14500">
        <w:rPr>
          <w:rFonts w:ascii="Open Sans" w:hAnsi="Open Sans" w:cs="Open Sans"/>
          <w:spacing w:val="1"/>
          <w:sz w:val="18"/>
          <w:szCs w:val="18"/>
        </w:rPr>
        <w:t xml:space="preserve"> (łącznie z podmiotami zbierającymi odpady komunalne </w:t>
      </w:r>
      <w:r w:rsidR="00F947C8" w:rsidRPr="00A14500">
        <w:rPr>
          <w:rFonts w:ascii="Open Sans" w:hAnsi="Open Sans" w:cs="Open Sans"/>
          <w:sz w:val="18"/>
          <w:szCs w:val="18"/>
        </w:rPr>
        <w:t>stanowiącymi frakcje odpadów komunalnych: papieru, metali, tworzyw sztucznych</w:t>
      </w:r>
      <w:r w:rsidR="003A4968">
        <w:rPr>
          <w:rFonts w:ascii="Open Sans" w:hAnsi="Open Sans" w:cs="Open Sans"/>
          <w:sz w:val="18"/>
          <w:szCs w:val="18"/>
        </w:rPr>
        <w:br/>
      </w:r>
      <w:r w:rsidR="00F947C8" w:rsidRPr="00A14500">
        <w:rPr>
          <w:rFonts w:ascii="Open Sans" w:hAnsi="Open Sans" w:cs="Open Sans"/>
          <w:sz w:val="18"/>
          <w:szCs w:val="18"/>
        </w:rPr>
        <w:t>i szkła</w:t>
      </w:r>
      <w:r w:rsidR="00F947C8" w:rsidRPr="00A14500">
        <w:rPr>
          <w:rFonts w:ascii="Open Sans" w:hAnsi="Open Sans" w:cs="Open Sans"/>
          <w:spacing w:val="1"/>
          <w:sz w:val="18"/>
          <w:szCs w:val="18"/>
        </w:rPr>
        <w:t xml:space="preserve">) </w:t>
      </w:r>
      <w:r w:rsidR="00F947C8" w:rsidRPr="00A14500">
        <w:rPr>
          <w:rFonts w:ascii="Open Sans" w:hAnsi="Open Sans" w:cs="Open Sans"/>
          <w:sz w:val="18"/>
          <w:szCs w:val="18"/>
        </w:rPr>
        <w:t>oraz</w:t>
      </w:r>
      <w:r w:rsidR="00233D15">
        <w:rPr>
          <w:rFonts w:ascii="Open Sans" w:hAnsi="Open Sans" w:cs="Open Sans"/>
          <w:sz w:val="18"/>
          <w:szCs w:val="18"/>
        </w:rPr>
        <w:t xml:space="preserve"> </w:t>
      </w:r>
      <w:r w:rsidR="00F947C8" w:rsidRPr="00A14500">
        <w:rPr>
          <w:rFonts w:ascii="Open Sans" w:hAnsi="Open Sans" w:cs="Open Sans"/>
          <w:sz w:val="18"/>
          <w:szCs w:val="18"/>
        </w:rPr>
        <w:t>ogran</w:t>
      </w:r>
      <w:r w:rsidR="00F947C8" w:rsidRPr="00A14500">
        <w:rPr>
          <w:rFonts w:ascii="Open Sans" w:hAnsi="Open Sans" w:cs="Open Sans"/>
          <w:spacing w:val="-1"/>
          <w:sz w:val="18"/>
          <w:szCs w:val="18"/>
        </w:rPr>
        <w:t>i</w:t>
      </w:r>
      <w:r w:rsidR="00F947C8" w:rsidRPr="00A14500">
        <w:rPr>
          <w:rFonts w:ascii="Open Sans" w:hAnsi="Open Sans" w:cs="Open Sans"/>
          <w:sz w:val="18"/>
          <w:szCs w:val="18"/>
        </w:rPr>
        <w:t>cze</w:t>
      </w:r>
      <w:r w:rsidR="00F947C8" w:rsidRPr="00A14500">
        <w:rPr>
          <w:rFonts w:ascii="Open Sans" w:hAnsi="Open Sans" w:cs="Open Sans"/>
          <w:spacing w:val="2"/>
          <w:sz w:val="18"/>
          <w:szCs w:val="18"/>
        </w:rPr>
        <w:t>n</w:t>
      </w:r>
      <w:r w:rsidR="00F947C8" w:rsidRPr="00A14500">
        <w:rPr>
          <w:rFonts w:ascii="Open Sans" w:hAnsi="Open Sans" w:cs="Open Sans"/>
          <w:spacing w:val="-1"/>
          <w:sz w:val="18"/>
          <w:szCs w:val="18"/>
        </w:rPr>
        <w:t>i</w:t>
      </w:r>
      <w:r w:rsidR="00F947C8" w:rsidRPr="00A14500">
        <w:rPr>
          <w:rFonts w:ascii="Open Sans" w:hAnsi="Open Sans" w:cs="Open Sans"/>
          <w:sz w:val="18"/>
          <w:szCs w:val="18"/>
        </w:rPr>
        <w:t xml:space="preserve">e </w:t>
      </w:r>
      <w:r w:rsidR="00F947C8" w:rsidRPr="00A14500">
        <w:rPr>
          <w:rFonts w:ascii="Open Sans" w:hAnsi="Open Sans" w:cs="Open Sans"/>
          <w:spacing w:val="-3"/>
          <w:sz w:val="18"/>
          <w:szCs w:val="18"/>
        </w:rPr>
        <w:t>m</w:t>
      </w:r>
      <w:r w:rsidR="00F947C8" w:rsidRPr="00A14500">
        <w:rPr>
          <w:rFonts w:ascii="Open Sans" w:hAnsi="Open Sans" w:cs="Open Sans"/>
          <w:sz w:val="18"/>
          <w:szCs w:val="18"/>
        </w:rPr>
        <w:t>a</w:t>
      </w:r>
      <w:r w:rsidR="00F947C8" w:rsidRPr="00A14500">
        <w:rPr>
          <w:rFonts w:ascii="Open Sans" w:hAnsi="Open Sans" w:cs="Open Sans"/>
          <w:spacing w:val="4"/>
          <w:sz w:val="18"/>
          <w:szCs w:val="18"/>
        </w:rPr>
        <w:t>s</w:t>
      </w:r>
      <w:r w:rsidR="00F947C8" w:rsidRPr="00A14500">
        <w:rPr>
          <w:rFonts w:ascii="Open Sans" w:hAnsi="Open Sans" w:cs="Open Sans"/>
          <w:sz w:val="18"/>
          <w:szCs w:val="18"/>
        </w:rPr>
        <w:t>y</w:t>
      </w:r>
      <w:r w:rsidR="00233D15">
        <w:rPr>
          <w:rFonts w:ascii="Open Sans" w:hAnsi="Open Sans" w:cs="Open Sans"/>
          <w:sz w:val="18"/>
          <w:szCs w:val="18"/>
        </w:rPr>
        <w:t xml:space="preserve"> </w:t>
      </w:r>
      <w:r w:rsidR="00F947C8" w:rsidRPr="00A14500">
        <w:rPr>
          <w:rFonts w:ascii="Open Sans" w:hAnsi="Open Sans" w:cs="Open Sans"/>
          <w:sz w:val="18"/>
          <w:szCs w:val="18"/>
        </w:rPr>
        <w:t>odpadów</w:t>
      </w:r>
      <w:r w:rsidR="00233D15">
        <w:rPr>
          <w:rFonts w:ascii="Open Sans" w:hAnsi="Open Sans" w:cs="Open Sans"/>
          <w:sz w:val="18"/>
          <w:szCs w:val="18"/>
        </w:rPr>
        <w:t xml:space="preserve"> </w:t>
      </w:r>
      <w:r w:rsidR="00F947C8" w:rsidRPr="00A14500">
        <w:rPr>
          <w:rFonts w:ascii="Open Sans" w:hAnsi="Open Sans" w:cs="Open Sans"/>
          <w:sz w:val="18"/>
          <w:szCs w:val="18"/>
        </w:rPr>
        <w:t>ko</w:t>
      </w:r>
      <w:r w:rsidR="00F947C8" w:rsidRPr="00A14500">
        <w:rPr>
          <w:rFonts w:ascii="Open Sans" w:hAnsi="Open Sans" w:cs="Open Sans"/>
          <w:spacing w:val="-1"/>
          <w:sz w:val="18"/>
          <w:szCs w:val="18"/>
        </w:rPr>
        <w:t>m</w:t>
      </w:r>
      <w:r w:rsidR="00F947C8" w:rsidRPr="00A14500">
        <w:rPr>
          <w:rFonts w:ascii="Open Sans" w:hAnsi="Open Sans" w:cs="Open Sans"/>
          <w:sz w:val="18"/>
          <w:szCs w:val="18"/>
        </w:rPr>
        <w:t>una</w:t>
      </w:r>
      <w:r w:rsidR="00F947C8" w:rsidRPr="00A14500">
        <w:rPr>
          <w:rFonts w:ascii="Open Sans" w:hAnsi="Open Sans" w:cs="Open Sans"/>
          <w:spacing w:val="-1"/>
          <w:sz w:val="18"/>
          <w:szCs w:val="18"/>
        </w:rPr>
        <w:t>l</w:t>
      </w:r>
      <w:r w:rsidR="00F947C8" w:rsidRPr="00A14500">
        <w:rPr>
          <w:rFonts w:ascii="Open Sans" w:hAnsi="Open Sans" w:cs="Open Sans"/>
          <w:spacing w:val="4"/>
          <w:sz w:val="18"/>
          <w:szCs w:val="18"/>
        </w:rPr>
        <w:t>n</w:t>
      </w:r>
      <w:r w:rsidR="00F947C8" w:rsidRPr="00A14500">
        <w:rPr>
          <w:rFonts w:ascii="Open Sans" w:hAnsi="Open Sans" w:cs="Open Sans"/>
          <w:spacing w:val="-4"/>
          <w:sz w:val="18"/>
          <w:szCs w:val="18"/>
        </w:rPr>
        <w:t>y</w:t>
      </w:r>
      <w:r w:rsidR="00F947C8" w:rsidRPr="00A14500">
        <w:rPr>
          <w:rFonts w:ascii="Open Sans" w:hAnsi="Open Sans" w:cs="Open Sans"/>
          <w:sz w:val="18"/>
          <w:szCs w:val="18"/>
        </w:rPr>
        <w:t>c</w:t>
      </w:r>
      <w:r w:rsidR="00233D15">
        <w:rPr>
          <w:rFonts w:ascii="Open Sans" w:hAnsi="Open Sans" w:cs="Open Sans"/>
          <w:sz w:val="18"/>
          <w:szCs w:val="18"/>
        </w:rPr>
        <w:t xml:space="preserve">h </w:t>
      </w:r>
      <w:r w:rsidR="00F947C8" w:rsidRPr="00A14500">
        <w:rPr>
          <w:rFonts w:ascii="Open Sans" w:hAnsi="Open Sans" w:cs="Open Sans"/>
          <w:sz w:val="18"/>
          <w:szCs w:val="18"/>
        </w:rPr>
        <w:t>u</w:t>
      </w:r>
      <w:r w:rsidR="00F947C8" w:rsidRPr="00A14500">
        <w:rPr>
          <w:rFonts w:ascii="Open Sans" w:hAnsi="Open Sans" w:cs="Open Sans"/>
          <w:spacing w:val="-1"/>
          <w:sz w:val="18"/>
          <w:szCs w:val="18"/>
        </w:rPr>
        <w:t>l</w:t>
      </w:r>
      <w:r w:rsidR="00F947C8" w:rsidRPr="00A14500">
        <w:rPr>
          <w:rFonts w:ascii="Open Sans" w:hAnsi="Open Sans" w:cs="Open Sans"/>
          <w:sz w:val="18"/>
          <w:szCs w:val="18"/>
        </w:rPr>
        <w:t>ega</w:t>
      </w:r>
      <w:r w:rsidR="00F947C8" w:rsidRPr="00A14500">
        <w:rPr>
          <w:rFonts w:ascii="Open Sans" w:hAnsi="Open Sans" w:cs="Open Sans"/>
          <w:spacing w:val="1"/>
          <w:sz w:val="18"/>
          <w:szCs w:val="18"/>
        </w:rPr>
        <w:t>j</w:t>
      </w:r>
      <w:r w:rsidR="00F947C8" w:rsidRPr="00A14500">
        <w:rPr>
          <w:rFonts w:ascii="Open Sans" w:hAnsi="Open Sans" w:cs="Open Sans"/>
          <w:sz w:val="18"/>
          <w:szCs w:val="18"/>
        </w:rPr>
        <w:t>ą</w:t>
      </w:r>
      <w:r w:rsidR="00F947C8" w:rsidRPr="00A14500">
        <w:rPr>
          <w:rFonts w:ascii="Open Sans" w:hAnsi="Open Sans" w:cs="Open Sans"/>
          <w:spacing w:val="3"/>
          <w:sz w:val="18"/>
          <w:szCs w:val="18"/>
        </w:rPr>
        <w:t>c</w:t>
      </w:r>
      <w:r w:rsidR="00F947C8" w:rsidRPr="00A14500">
        <w:rPr>
          <w:rFonts w:ascii="Open Sans" w:hAnsi="Open Sans" w:cs="Open Sans"/>
          <w:spacing w:val="-4"/>
          <w:sz w:val="18"/>
          <w:szCs w:val="18"/>
        </w:rPr>
        <w:t>y</w:t>
      </w:r>
      <w:r w:rsidR="00F947C8" w:rsidRPr="00A14500">
        <w:rPr>
          <w:rFonts w:ascii="Open Sans" w:hAnsi="Open Sans" w:cs="Open Sans"/>
          <w:sz w:val="18"/>
          <w:szCs w:val="18"/>
        </w:rPr>
        <w:t>ch</w:t>
      </w:r>
      <w:r w:rsidR="00233D15">
        <w:rPr>
          <w:rFonts w:ascii="Open Sans" w:hAnsi="Open Sans" w:cs="Open Sans"/>
          <w:sz w:val="18"/>
          <w:szCs w:val="18"/>
        </w:rPr>
        <w:t xml:space="preserve"> </w:t>
      </w:r>
      <w:r w:rsidR="00F947C8" w:rsidRPr="00A14500">
        <w:rPr>
          <w:rFonts w:ascii="Open Sans" w:hAnsi="Open Sans" w:cs="Open Sans"/>
          <w:sz w:val="18"/>
          <w:szCs w:val="18"/>
        </w:rPr>
        <w:t>b</w:t>
      </w:r>
      <w:r w:rsidR="00F947C8" w:rsidRPr="00A14500">
        <w:rPr>
          <w:rFonts w:ascii="Open Sans" w:hAnsi="Open Sans" w:cs="Open Sans"/>
          <w:spacing w:val="-1"/>
          <w:sz w:val="18"/>
          <w:szCs w:val="18"/>
        </w:rPr>
        <w:t>i</w:t>
      </w:r>
      <w:r w:rsidR="00F947C8" w:rsidRPr="00A14500">
        <w:rPr>
          <w:rFonts w:ascii="Open Sans" w:hAnsi="Open Sans" w:cs="Open Sans"/>
          <w:sz w:val="18"/>
          <w:szCs w:val="18"/>
        </w:rPr>
        <w:t>odegrad</w:t>
      </w:r>
      <w:r w:rsidR="00F947C8" w:rsidRPr="00A14500">
        <w:rPr>
          <w:rFonts w:ascii="Open Sans" w:hAnsi="Open Sans" w:cs="Open Sans"/>
          <w:spacing w:val="1"/>
          <w:sz w:val="18"/>
          <w:szCs w:val="18"/>
        </w:rPr>
        <w:t>a</w:t>
      </w:r>
      <w:r w:rsidR="00F947C8" w:rsidRPr="00A14500">
        <w:rPr>
          <w:rFonts w:ascii="Open Sans" w:hAnsi="Open Sans" w:cs="Open Sans"/>
          <w:spacing w:val="-3"/>
          <w:sz w:val="18"/>
          <w:szCs w:val="18"/>
        </w:rPr>
        <w:t>c</w:t>
      </w:r>
      <w:r w:rsidR="00F947C8" w:rsidRPr="00A14500">
        <w:rPr>
          <w:rFonts w:ascii="Open Sans" w:hAnsi="Open Sans" w:cs="Open Sans"/>
          <w:spacing w:val="1"/>
          <w:sz w:val="18"/>
          <w:szCs w:val="18"/>
        </w:rPr>
        <w:t>j</w:t>
      </w:r>
      <w:r w:rsidR="00F947C8" w:rsidRPr="00A14500">
        <w:rPr>
          <w:rFonts w:ascii="Open Sans" w:hAnsi="Open Sans" w:cs="Open Sans"/>
          <w:sz w:val="18"/>
          <w:szCs w:val="18"/>
        </w:rPr>
        <w:t>i prze</w:t>
      </w:r>
      <w:r w:rsidR="00F947C8" w:rsidRPr="00A14500">
        <w:rPr>
          <w:rFonts w:ascii="Open Sans" w:hAnsi="Open Sans" w:cs="Open Sans"/>
          <w:spacing w:val="2"/>
          <w:sz w:val="18"/>
          <w:szCs w:val="18"/>
        </w:rPr>
        <w:t>k</w:t>
      </w:r>
      <w:r w:rsidR="00F947C8" w:rsidRPr="00A14500">
        <w:rPr>
          <w:rFonts w:ascii="Open Sans" w:hAnsi="Open Sans" w:cs="Open Sans"/>
          <w:sz w:val="18"/>
          <w:szCs w:val="18"/>
        </w:rPr>
        <w:t>a</w:t>
      </w:r>
      <w:r w:rsidR="00F947C8" w:rsidRPr="00A14500">
        <w:rPr>
          <w:rFonts w:ascii="Open Sans" w:hAnsi="Open Sans" w:cs="Open Sans"/>
          <w:spacing w:val="1"/>
          <w:sz w:val="18"/>
          <w:szCs w:val="18"/>
        </w:rPr>
        <w:t>z</w:t>
      </w:r>
      <w:r w:rsidR="00F947C8" w:rsidRPr="00A14500">
        <w:rPr>
          <w:rFonts w:ascii="Open Sans" w:hAnsi="Open Sans" w:cs="Open Sans"/>
          <w:spacing w:val="-4"/>
          <w:sz w:val="18"/>
          <w:szCs w:val="18"/>
        </w:rPr>
        <w:t>y</w:t>
      </w:r>
      <w:r w:rsidR="00F947C8" w:rsidRPr="00A14500">
        <w:rPr>
          <w:rFonts w:ascii="Open Sans" w:hAnsi="Open Sans" w:cs="Open Sans"/>
          <w:sz w:val="18"/>
          <w:szCs w:val="18"/>
        </w:rPr>
        <w:t>w</w:t>
      </w:r>
      <w:r w:rsidR="00F947C8" w:rsidRPr="00A14500">
        <w:rPr>
          <w:rFonts w:ascii="Open Sans" w:hAnsi="Open Sans" w:cs="Open Sans"/>
          <w:spacing w:val="1"/>
          <w:sz w:val="18"/>
          <w:szCs w:val="18"/>
        </w:rPr>
        <w:t>a</w:t>
      </w:r>
      <w:r w:rsidR="00F947C8" w:rsidRPr="00A14500">
        <w:rPr>
          <w:rFonts w:ascii="Open Sans" w:hAnsi="Open Sans" w:cs="Open Sans"/>
          <w:spacing w:val="2"/>
          <w:sz w:val="18"/>
          <w:szCs w:val="18"/>
        </w:rPr>
        <w:t>n</w:t>
      </w:r>
      <w:r w:rsidR="00F947C8" w:rsidRPr="00A14500">
        <w:rPr>
          <w:rFonts w:ascii="Open Sans" w:hAnsi="Open Sans" w:cs="Open Sans"/>
          <w:spacing w:val="-4"/>
          <w:sz w:val="18"/>
          <w:szCs w:val="18"/>
        </w:rPr>
        <w:t>y</w:t>
      </w:r>
      <w:r w:rsidR="00F947C8" w:rsidRPr="00A14500">
        <w:rPr>
          <w:rFonts w:ascii="Open Sans" w:hAnsi="Open Sans" w:cs="Open Sans"/>
          <w:spacing w:val="1"/>
          <w:sz w:val="18"/>
          <w:szCs w:val="18"/>
        </w:rPr>
        <w:t>c</w:t>
      </w:r>
      <w:r w:rsidR="00F947C8" w:rsidRPr="00A14500">
        <w:rPr>
          <w:rFonts w:ascii="Open Sans" w:hAnsi="Open Sans" w:cs="Open Sans"/>
          <w:sz w:val="18"/>
          <w:szCs w:val="18"/>
        </w:rPr>
        <w:t>h</w:t>
      </w:r>
      <w:r w:rsidR="003A4968">
        <w:rPr>
          <w:rFonts w:ascii="Open Sans" w:hAnsi="Open Sans" w:cs="Open Sans"/>
          <w:sz w:val="18"/>
          <w:szCs w:val="18"/>
        </w:rPr>
        <w:br/>
      </w:r>
      <w:r w:rsidR="00F947C8" w:rsidRPr="00A14500">
        <w:rPr>
          <w:rFonts w:ascii="Open Sans" w:hAnsi="Open Sans" w:cs="Open Sans"/>
          <w:sz w:val="18"/>
          <w:szCs w:val="18"/>
        </w:rPr>
        <w:t>do sk</w:t>
      </w:r>
      <w:r w:rsidR="00F947C8" w:rsidRPr="00A14500">
        <w:rPr>
          <w:rFonts w:ascii="Open Sans" w:hAnsi="Open Sans" w:cs="Open Sans"/>
          <w:spacing w:val="-1"/>
          <w:sz w:val="18"/>
          <w:szCs w:val="18"/>
        </w:rPr>
        <w:t>ł</w:t>
      </w:r>
      <w:r w:rsidR="00F947C8" w:rsidRPr="00A14500">
        <w:rPr>
          <w:rFonts w:ascii="Open Sans" w:hAnsi="Open Sans" w:cs="Open Sans"/>
          <w:sz w:val="18"/>
          <w:szCs w:val="18"/>
        </w:rPr>
        <w:t>adowan</w:t>
      </w:r>
      <w:r w:rsidR="00F947C8" w:rsidRPr="00A14500">
        <w:rPr>
          <w:rFonts w:ascii="Open Sans" w:hAnsi="Open Sans" w:cs="Open Sans"/>
          <w:spacing w:val="1"/>
          <w:sz w:val="18"/>
          <w:szCs w:val="18"/>
        </w:rPr>
        <w:t>i</w:t>
      </w:r>
      <w:r w:rsidR="00F947C8" w:rsidRPr="00A14500">
        <w:rPr>
          <w:rFonts w:ascii="Open Sans" w:hAnsi="Open Sans" w:cs="Open Sans"/>
          <w:sz w:val="18"/>
          <w:szCs w:val="18"/>
        </w:rPr>
        <w:t>a, zgodn</w:t>
      </w:r>
      <w:r w:rsidR="00F947C8" w:rsidRPr="00A14500">
        <w:rPr>
          <w:rFonts w:ascii="Open Sans" w:hAnsi="Open Sans" w:cs="Open Sans"/>
          <w:spacing w:val="-1"/>
          <w:sz w:val="18"/>
          <w:szCs w:val="18"/>
        </w:rPr>
        <w:t>i</w:t>
      </w:r>
      <w:r w:rsidR="00F947C8" w:rsidRPr="00A14500">
        <w:rPr>
          <w:rFonts w:ascii="Open Sans" w:hAnsi="Open Sans" w:cs="Open Sans"/>
          <w:sz w:val="18"/>
          <w:szCs w:val="18"/>
        </w:rPr>
        <w:t>e z zap</w:t>
      </w:r>
      <w:r w:rsidR="00F947C8" w:rsidRPr="00A14500">
        <w:rPr>
          <w:rFonts w:ascii="Open Sans" w:hAnsi="Open Sans" w:cs="Open Sans"/>
          <w:spacing w:val="-1"/>
          <w:sz w:val="18"/>
          <w:szCs w:val="18"/>
        </w:rPr>
        <w:t>i</w:t>
      </w:r>
      <w:r w:rsidR="00F947C8" w:rsidRPr="00A14500">
        <w:rPr>
          <w:rFonts w:ascii="Open Sans" w:hAnsi="Open Sans" w:cs="Open Sans"/>
          <w:sz w:val="18"/>
          <w:szCs w:val="18"/>
        </w:rPr>
        <w:t>s</w:t>
      </w:r>
      <w:r w:rsidR="00F947C8" w:rsidRPr="00A14500">
        <w:rPr>
          <w:rFonts w:ascii="Open Sans" w:hAnsi="Open Sans" w:cs="Open Sans"/>
          <w:spacing w:val="1"/>
          <w:sz w:val="18"/>
          <w:szCs w:val="18"/>
        </w:rPr>
        <w:t>a</w:t>
      </w:r>
      <w:r w:rsidR="00F947C8" w:rsidRPr="00A14500">
        <w:rPr>
          <w:rFonts w:ascii="Open Sans" w:hAnsi="Open Sans" w:cs="Open Sans"/>
          <w:spacing w:val="-3"/>
          <w:sz w:val="18"/>
          <w:szCs w:val="18"/>
        </w:rPr>
        <w:t>m</w:t>
      </w:r>
      <w:r w:rsidR="00F947C8" w:rsidRPr="00A14500">
        <w:rPr>
          <w:rFonts w:ascii="Open Sans" w:hAnsi="Open Sans" w:cs="Open Sans"/>
          <w:sz w:val="18"/>
          <w:szCs w:val="18"/>
        </w:rPr>
        <w:t xml:space="preserve">i </w:t>
      </w:r>
      <w:r w:rsidR="00F947C8" w:rsidRPr="00A14500">
        <w:rPr>
          <w:rFonts w:ascii="Open Sans" w:hAnsi="Open Sans" w:cs="Open Sans"/>
          <w:spacing w:val="-2"/>
          <w:sz w:val="18"/>
          <w:szCs w:val="18"/>
        </w:rPr>
        <w:t>u</w:t>
      </w:r>
      <w:r w:rsidR="00F947C8" w:rsidRPr="00A14500">
        <w:rPr>
          <w:rFonts w:ascii="Open Sans" w:hAnsi="Open Sans" w:cs="Open Sans"/>
          <w:sz w:val="18"/>
          <w:szCs w:val="18"/>
        </w:rPr>
        <w:t>s</w:t>
      </w:r>
      <w:r w:rsidR="00F947C8" w:rsidRPr="00A14500">
        <w:rPr>
          <w:rFonts w:ascii="Open Sans" w:hAnsi="Open Sans" w:cs="Open Sans"/>
          <w:spacing w:val="-1"/>
          <w:sz w:val="18"/>
          <w:szCs w:val="18"/>
        </w:rPr>
        <w:t>t</w:t>
      </w:r>
      <w:r w:rsidR="00F947C8" w:rsidRPr="00A14500">
        <w:rPr>
          <w:rFonts w:ascii="Open Sans" w:hAnsi="Open Sans" w:cs="Open Sans"/>
          <w:sz w:val="18"/>
          <w:szCs w:val="18"/>
        </w:rPr>
        <w:t>a</w:t>
      </w:r>
      <w:r w:rsidR="00F947C8" w:rsidRPr="00A14500">
        <w:rPr>
          <w:rFonts w:ascii="Open Sans" w:hAnsi="Open Sans" w:cs="Open Sans"/>
          <w:spacing w:val="5"/>
          <w:sz w:val="18"/>
          <w:szCs w:val="18"/>
        </w:rPr>
        <w:t>w</w:t>
      </w:r>
      <w:r w:rsidR="00F947C8" w:rsidRPr="00A14500">
        <w:rPr>
          <w:rFonts w:ascii="Open Sans" w:hAnsi="Open Sans" w:cs="Open Sans"/>
          <w:sz w:val="18"/>
          <w:szCs w:val="18"/>
        </w:rPr>
        <w:t>y z dn</w:t>
      </w:r>
      <w:r w:rsidR="00F947C8" w:rsidRPr="00A14500">
        <w:rPr>
          <w:rFonts w:ascii="Open Sans" w:hAnsi="Open Sans" w:cs="Open Sans"/>
          <w:spacing w:val="-1"/>
          <w:sz w:val="18"/>
          <w:szCs w:val="18"/>
        </w:rPr>
        <w:t>i</w:t>
      </w:r>
      <w:r w:rsidR="00F947C8" w:rsidRPr="00A14500">
        <w:rPr>
          <w:rFonts w:ascii="Open Sans" w:hAnsi="Open Sans" w:cs="Open Sans"/>
          <w:sz w:val="18"/>
          <w:szCs w:val="18"/>
        </w:rPr>
        <w:t>a 13 wrześn</w:t>
      </w:r>
      <w:r w:rsidR="00F947C8" w:rsidRPr="00A14500">
        <w:rPr>
          <w:rFonts w:ascii="Open Sans" w:hAnsi="Open Sans" w:cs="Open Sans"/>
          <w:spacing w:val="-1"/>
          <w:sz w:val="18"/>
          <w:szCs w:val="18"/>
        </w:rPr>
        <w:t>i</w:t>
      </w:r>
      <w:r w:rsidR="00F947C8" w:rsidRPr="00A14500">
        <w:rPr>
          <w:rFonts w:ascii="Open Sans" w:hAnsi="Open Sans" w:cs="Open Sans"/>
          <w:sz w:val="18"/>
          <w:szCs w:val="18"/>
        </w:rPr>
        <w:t>a 1996</w:t>
      </w:r>
      <w:r w:rsidR="00F947C8" w:rsidRPr="00A14500">
        <w:rPr>
          <w:rFonts w:ascii="Open Sans" w:hAnsi="Open Sans" w:cs="Open Sans"/>
          <w:spacing w:val="-14"/>
          <w:sz w:val="18"/>
          <w:szCs w:val="18"/>
        </w:rPr>
        <w:t>r</w:t>
      </w:r>
      <w:r w:rsidR="00F947C8" w:rsidRPr="00A14500">
        <w:rPr>
          <w:rFonts w:ascii="Open Sans" w:hAnsi="Open Sans" w:cs="Open Sans"/>
          <w:sz w:val="18"/>
          <w:szCs w:val="18"/>
        </w:rPr>
        <w:t>. o u</w:t>
      </w:r>
      <w:r w:rsidR="00F947C8" w:rsidRPr="00A14500">
        <w:rPr>
          <w:rFonts w:ascii="Open Sans" w:hAnsi="Open Sans" w:cs="Open Sans"/>
          <w:spacing w:val="-1"/>
          <w:sz w:val="18"/>
          <w:szCs w:val="18"/>
        </w:rPr>
        <w:t>t</w:t>
      </w:r>
      <w:r w:rsidR="00F947C8" w:rsidRPr="00A14500">
        <w:rPr>
          <w:rFonts w:ascii="Open Sans" w:hAnsi="Open Sans" w:cs="Open Sans"/>
          <w:sz w:val="18"/>
          <w:szCs w:val="18"/>
        </w:rPr>
        <w:t>r</w:t>
      </w:r>
      <w:r w:rsidR="00F947C8" w:rsidRPr="00A14500">
        <w:rPr>
          <w:rFonts w:ascii="Open Sans" w:hAnsi="Open Sans" w:cs="Open Sans"/>
          <w:spacing w:val="3"/>
          <w:sz w:val="18"/>
          <w:szCs w:val="18"/>
        </w:rPr>
        <w:t>z</w:t>
      </w:r>
      <w:r w:rsidR="00F947C8" w:rsidRPr="00A14500">
        <w:rPr>
          <w:rFonts w:ascii="Open Sans" w:hAnsi="Open Sans" w:cs="Open Sans"/>
          <w:spacing w:val="-4"/>
          <w:sz w:val="18"/>
          <w:szCs w:val="18"/>
        </w:rPr>
        <w:t>y</w:t>
      </w:r>
      <w:r w:rsidR="00F947C8" w:rsidRPr="00A14500">
        <w:rPr>
          <w:rFonts w:ascii="Open Sans" w:hAnsi="Open Sans" w:cs="Open Sans"/>
          <w:spacing w:val="-1"/>
          <w:sz w:val="18"/>
          <w:szCs w:val="18"/>
        </w:rPr>
        <w:t>m</w:t>
      </w:r>
      <w:r w:rsidR="00F947C8" w:rsidRPr="00A14500">
        <w:rPr>
          <w:rFonts w:ascii="Open Sans" w:hAnsi="Open Sans" w:cs="Open Sans"/>
          <w:spacing w:val="1"/>
          <w:sz w:val="18"/>
          <w:szCs w:val="18"/>
        </w:rPr>
        <w:t>a</w:t>
      </w:r>
      <w:r w:rsidR="00F947C8" w:rsidRPr="00A14500">
        <w:rPr>
          <w:rFonts w:ascii="Open Sans" w:hAnsi="Open Sans" w:cs="Open Sans"/>
          <w:sz w:val="18"/>
          <w:szCs w:val="18"/>
        </w:rPr>
        <w:t>n</w:t>
      </w:r>
      <w:r w:rsidR="00F947C8" w:rsidRPr="00A14500">
        <w:rPr>
          <w:rFonts w:ascii="Open Sans" w:hAnsi="Open Sans" w:cs="Open Sans"/>
          <w:spacing w:val="-1"/>
          <w:sz w:val="18"/>
          <w:szCs w:val="18"/>
        </w:rPr>
        <w:t>i</w:t>
      </w:r>
      <w:r w:rsidR="00F947C8" w:rsidRPr="00A14500">
        <w:rPr>
          <w:rFonts w:ascii="Open Sans" w:hAnsi="Open Sans" w:cs="Open Sans"/>
          <w:sz w:val="18"/>
          <w:szCs w:val="18"/>
        </w:rPr>
        <w:t>u</w:t>
      </w:r>
      <w:r w:rsidR="009307CC">
        <w:rPr>
          <w:rFonts w:ascii="Open Sans" w:hAnsi="Open Sans" w:cs="Open Sans"/>
          <w:sz w:val="18"/>
          <w:szCs w:val="18"/>
        </w:rPr>
        <w:t xml:space="preserve"> </w:t>
      </w:r>
      <w:r w:rsidR="00F947C8" w:rsidRPr="00A14500">
        <w:rPr>
          <w:rFonts w:ascii="Open Sans" w:hAnsi="Open Sans" w:cs="Open Sans"/>
          <w:sz w:val="18"/>
          <w:szCs w:val="18"/>
        </w:rPr>
        <w:t>c</w:t>
      </w:r>
      <w:r w:rsidR="00F947C8" w:rsidRPr="00A14500">
        <w:rPr>
          <w:rFonts w:ascii="Open Sans" w:hAnsi="Open Sans" w:cs="Open Sans"/>
          <w:spacing w:val="3"/>
          <w:sz w:val="18"/>
          <w:szCs w:val="18"/>
        </w:rPr>
        <w:t>z</w:t>
      </w:r>
      <w:r w:rsidR="00F947C8" w:rsidRPr="00A14500">
        <w:rPr>
          <w:rFonts w:ascii="Open Sans" w:hAnsi="Open Sans" w:cs="Open Sans"/>
          <w:spacing w:val="-6"/>
          <w:sz w:val="18"/>
          <w:szCs w:val="18"/>
        </w:rPr>
        <w:t>y</w:t>
      </w:r>
      <w:r w:rsidR="00F947C8" w:rsidRPr="00A14500">
        <w:rPr>
          <w:rFonts w:ascii="Open Sans" w:hAnsi="Open Sans" w:cs="Open Sans"/>
          <w:spacing w:val="2"/>
          <w:sz w:val="18"/>
          <w:szCs w:val="18"/>
        </w:rPr>
        <w:t>s</w:t>
      </w:r>
      <w:r w:rsidR="00F947C8" w:rsidRPr="00A14500">
        <w:rPr>
          <w:rFonts w:ascii="Open Sans" w:hAnsi="Open Sans" w:cs="Open Sans"/>
          <w:spacing w:val="-1"/>
          <w:sz w:val="18"/>
          <w:szCs w:val="18"/>
        </w:rPr>
        <w:t>t</w:t>
      </w:r>
      <w:r w:rsidR="00F947C8" w:rsidRPr="00A14500">
        <w:rPr>
          <w:rFonts w:ascii="Open Sans" w:hAnsi="Open Sans" w:cs="Open Sans"/>
          <w:sz w:val="18"/>
          <w:szCs w:val="18"/>
        </w:rPr>
        <w:t>oś</w:t>
      </w:r>
      <w:r w:rsidR="00F947C8" w:rsidRPr="00A14500">
        <w:rPr>
          <w:rFonts w:ascii="Open Sans" w:hAnsi="Open Sans" w:cs="Open Sans"/>
          <w:spacing w:val="1"/>
          <w:sz w:val="18"/>
          <w:szCs w:val="18"/>
        </w:rPr>
        <w:t>c</w:t>
      </w:r>
      <w:r w:rsidR="00F947C8" w:rsidRPr="00A14500">
        <w:rPr>
          <w:rFonts w:ascii="Open Sans" w:hAnsi="Open Sans" w:cs="Open Sans"/>
          <w:sz w:val="18"/>
          <w:szCs w:val="18"/>
        </w:rPr>
        <w:t>i</w:t>
      </w:r>
      <w:r w:rsidR="009307CC">
        <w:rPr>
          <w:rFonts w:ascii="Open Sans" w:hAnsi="Open Sans" w:cs="Open Sans"/>
          <w:sz w:val="18"/>
          <w:szCs w:val="18"/>
        </w:rPr>
        <w:t xml:space="preserve"> </w:t>
      </w:r>
      <w:r w:rsidR="00F947C8" w:rsidRPr="00A14500">
        <w:rPr>
          <w:rFonts w:ascii="Open Sans" w:hAnsi="Open Sans" w:cs="Open Sans"/>
          <w:sz w:val="18"/>
          <w:szCs w:val="18"/>
        </w:rPr>
        <w:t>i</w:t>
      </w:r>
      <w:r w:rsidR="009307CC">
        <w:rPr>
          <w:rFonts w:ascii="Open Sans" w:hAnsi="Open Sans" w:cs="Open Sans"/>
          <w:sz w:val="18"/>
          <w:szCs w:val="18"/>
        </w:rPr>
        <w:t xml:space="preserve"> </w:t>
      </w:r>
      <w:r w:rsidR="00F947C8" w:rsidRPr="00A14500">
        <w:rPr>
          <w:rFonts w:ascii="Open Sans" w:hAnsi="Open Sans" w:cs="Open Sans"/>
          <w:sz w:val="18"/>
          <w:szCs w:val="18"/>
        </w:rPr>
        <w:t>porządku</w:t>
      </w:r>
      <w:r w:rsidR="003A4968">
        <w:rPr>
          <w:rFonts w:ascii="Open Sans" w:hAnsi="Open Sans" w:cs="Open Sans"/>
          <w:sz w:val="18"/>
          <w:szCs w:val="18"/>
        </w:rPr>
        <w:br/>
      </w:r>
      <w:r w:rsidR="00F947C8" w:rsidRPr="00A14500">
        <w:rPr>
          <w:rFonts w:ascii="Open Sans" w:hAnsi="Open Sans" w:cs="Open Sans"/>
          <w:sz w:val="18"/>
          <w:szCs w:val="18"/>
        </w:rPr>
        <w:t>w</w:t>
      </w:r>
      <w:r w:rsidR="009307CC">
        <w:rPr>
          <w:rFonts w:ascii="Open Sans" w:hAnsi="Open Sans" w:cs="Open Sans"/>
          <w:sz w:val="18"/>
          <w:szCs w:val="18"/>
        </w:rPr>
        <w:t xml:space="preserve"> </w:t>
      </w:r>
      <w:r w:rsidR="00F947C8" w:rsidRPr="00A14500">
        <w:rPr>
          <w:rFonts w:ascii="Open Sans" w:hAnsi="Open Sans" w:cs="Open Sans"/>
          <w:sz w:val="18"/>
          <w:szCs w:val="18"/>
        </w:rPr>
        <w:t>g</w:t>
      </w:r>
      <w:r w:rsidR="00F947C8" w:rsidRPr="00A14500">
        <w:rPr>
          <w:rFonts w:ascii="Open Sans" w:hAnsi="Open Sans" w:cs="Open Sans"/>
          <w:spacing w:val="-1"/>
          <w:sz w:val="18"/>
          <w:szCs w:val="18"/>
        </w:rPr>
        <w:t>mi</w:t>
      </w:r>
      <w:r w:rsidR="00F947C8" w:rsidRPr="00A14500">
        <w:rPr>
          <w:rFonts w:ascii="Open Sans" w:hAnsi="Open Sans" w:cs="Open Sans"/>
          <w:sz w:val="18"/>
          <w:szCs w:val="18"/>
        </w:rPr>
        <w:t>nach,</w:t>
      </w:r>
      <w:r w:rsidR="009307CC">
        <w:rPr>
          <w:rFonts w:ascii="Open Sans" w:hAnsi="Open Sans" w:cs="Open Sans"/>
          <w:sz w:val="18"/>
          <w:szCs w:val="18"/>
        </w:rPr>
        <w:t xml:space="preserve"> </w:t>
      </w:r>
      <w:r w:rsidR="00F947C8" w:rsidRPr="00A14500">
        <w:rPr>
          <w:rFonts w:ascii="Open Sans" w:hAnsi="Open Sans" w:cs="Open Sans"/>
          <w:sz w:val="18"/>
          <w:szCs w:val="18"/>
        </w:rPr>
        <w:t>za</w:t>
      </w:r>
      <w:r w:rsidR="00F947C8" w:rsidRPr="00A14500">
        <w:rPr>
          <w:rFonts w:ascii="Open Sans" w:hAnsi="Open Sans" w:cs="Open Sans"/>
          <w:spacing w:val="2"/>
          <w:sz w:val="18"/>
          <w:szCs w:val="18"/>
        </w:rPr>
        <w:t>p</w:t>
      </w:r>
      <w:r w:rsidR="00F947C8" w:rsidRPr="00A14500">
        <w:rPr>
          <w:rFonts w:ascii="Open Sans" w:hAnsi="Open Sans" w:cs="Open Sans"/>
          <w:spacing w:val="-1"/>
          <w:sz w:val="18"/>
          <w:szCs w:val="18"/>
        </w:rPr>
        <w:t>i</w:t>
      </w:r>
      <w:r w:rsidR="00F947C8" w:rsidRPr="00A14500">
        <w:rPr>
          <w:rFonts w:ascii="Open Sans" w:hAnsi="Open Sans" w:cs="Open Sans"/>
          <w:sz w:val="18"/>
          <w:szCs w:val="18"/>
        </w:rPr>
        <w:t>sa</w:t>
      </w:r>
      <w:r w:rsidR="00F947C8" w:rsidRPr="00A14500">
        <w:rPr>
          <w:rFonts w:ascii="Open Sans" w:hAnsi="Open Sans" w:cs="Open Sans"/>
          <w:spacing w:val="-1"/>
          <w:sz w:val="18"/>
          <w:szCs w:val="18"/>
        </w:rPr>
        <w:t>m</w:t>
      </w:r>
      <w:r w:rsidR="00F947C8" w:rsidRPr="00A14500">
        <w:rPr>
          <w:rFonts w:ascii="Open Sans" w:hAnsi="Open Sans" w:cs="Open Sans"/>
          <w:sz w:val="18"/>
          <w:szCs w:val="18"/>
        </w:rPr>
        <w:t>i P</w:t>
      </w:r>
      <w:r w:rsidR="00F947C8" w:rsidRPr="00A14500">
        <w:rPr>
          <w:rFonts w:ascii="Open Sans" w:hAnsi="Open Sans" w:cs="Open Sans"/>
          <w:spacing w:val="-1"/>
          <w:sz w:val="18"/>
          <w:szCs w:val="18"/>
        </w:rPr>
        <w:t>l</w:t>
      </w:r>
      <w:r w:rsidR="00F947C8" w:rsidRPr="00A14500">
        <w:rPr>
          <w:rFonts w:ascii="Open Sans" w:hAnsi="Open Sans" w:cs="Open Sans"/>
          <w:sz w:val="18"/>
          <w:szCs w:val="18"/>
        </w:rPr>
        <w:t xml:space="preserve">anu </w:t>
      </w:r>
      <w:r w:rsidR="00F947C8" w:rsidRPr="00A14500">
        <w:rPr>
          <w:rFonts w:ascii="Open Sans" w:hAnsi="Open Sans" w:cs="Open Sans"/>
          <w:spacing w:val="-1"/>
          <w:sz w:val="18"/>
          <w:szCs w:val="18"/>
        </w:rPr>
        <w:t>G</w:t>
      </w:r>
      <w:r w:rsidR="00F947C8" w:rsidRPr="00A14500">
        <w:rPr>
          <w:rFonts w:ascii="Open Sans" w:hAnsi="Open Sans" w:cs="Open Sans"/>
          <w:sz w:val="18"/>
          <w:szCs w:val="18"/>
        </w:rPr>
        <w:t>ospodarki</w:t>
      </w:r>
      <w:r w:rsidR="009307CC">
        <w:rPr>
          <w:rFonts w:ascii="Open Sans" w:hAnsi="Open Sans" w:cs="Open Sans"/>
          <w:sz w:val="18"/>
          <w:szCs w:val="18"/>
        </w:rPr>
        <w:t xml:space="preserve"> </w:t>
      </w:r>
      <w:r w:rsidR="00F947C8" w:rsidRPr="00A14500">
        <w:rPr>
          <w:rFonts w:ascii="Open Sans" w:hAnsi="Open Sans" w:cs="Open Sans"/>
          <w:spacing w:val="-1"/>
          <w:sz w:val="18"/>
          <w:szCs w:val="18"/>
        </w:rPr>
        <w:t>O</w:t>
      </w:r>
      <w:r w:rsidR="00F947C8" w:rsidRPr="00A14500">
        <w:rPr>
          <w:rFonts w:ascii="Open Sans" w:hAnsi="Open Sans" w:cs="Open Sans"/>
          <w:sz w:val="18"/>
          <w:szCs w:val="18"/>
        </w:rPr>
        <w:t>dpad</w:t>
      </w:r>
      <w:r w:rsidR="00F947C8" w:rsidRPr="00A14500">
        <w:rPr>
          <w:rFonts w:ascii="Open Sans" w:hAnsi="Open Sans" w:cs="Open Sans"/>
          <w:spacing w:val="1"/>
          <w:sz w:val="18"/>
          <w:szCs w:val="18"/>
        </w:rPr>
        <w:t>a</w:t>
      </w:r>
      <w:r w:rsidR="00F947C8" w:rsidRPr="00A14500">
        <w:rPr>
          <w:rFonts w:ascii="Open Sans" w:hAnsi="Open Sans" w:cs="Open Sans"/>
          <w:spacing w:val="-1"/>
          <w:sz w:val="18"/>
          <w:szCs w:val="18"/>
        </w:rPr>
        <w:t>m</w:t>
      </w:r>
      <w:r w:rsidR="009307CC">
        <w:rPr>
          <w:rFonts w:ascii="Open Sans" w:hAnsi="Open Sans" w:cs="Open Sans"/>
          <w:spacing w:val="-1"/>
          <w:sz w:val="18"/>
          <w:szCs w:val="18"/>
        </w:rPr>
        <w:t xml:space="preserve">i </w:t>
      </w:r>
      <w:r w:rsidR="00F947C8" w:rsidRPr="00A14500">
        <w:rPr>
          <w:rFonts w:ascii="Open Sans" w:hAnsi="Open Sans" w:cs="Open Sans"/>
          <w:sz w:val="18"/>
          <w:szCs w:val="18"/>
        </w:rPr>
        <w:t>,pr</w:t>
      </w:r>
      <w:r w:rsidR="00F947C8" w:rsidRPr="00A14500">
        <w:rPr>
          <w:rFonts w:ascii="Open Sans" w:hAnsi="Open Sans" w:cs="Open Sans"/>
          <w:spacing w:val="3"/>
          <w:sz w:val="18"/>
          <w:szCs w:val="18"/>
        </w:rPr>
        <w:t>z</w:t>
      </w:r>
      <w:r w:rsidR="00F947C8" w:rsidRPr="00A14500">
        <w:rPr>
          <w:rFonts w:ascii="Open Sans" w:hAnsi="Open Sans" w:cs="Open Sans"/>
          <w:spacing w:val="-6"/>
          <w:sz w:val="18"/>
          <w:szCs w:val="18"/>
        </w:rPr>
        <w:t>y</w:t>
      </w:r>
      <w:r w:rsidR="00F947C8" w:rsidRPr="00A14500">
        <w:rPr>
          <w:rFonts w:ascii="Open Sans" w:hAnsi="Open Sans" w:cs="Open Sans"/>
          <w:spacing w:val="3"/>
          <w:sz w:val="18"/>
          <w:szCs w:val="18"/>
        </w:rPr>
        <w:t>j</w:t>
      </w:r>
      <w:r w:rsidR="00F947C8" w:rsidRPr="00A14500">
        <w:rPr>
          <w:rFonts w:ascii="Open Sans" w:hAnsi="Open Sans" w:cs="Open Sans"/>
          <w:sz w:val="18"/>
          <w:szCs w:val="18"/>
        </w:rPr>
        <w:t>ę</w:t>
      </w:r>
      <w:r w:rsidR="00F947C8" w:rsidRPr="00A14500">
        <w:rPr>
          <w:rFonts w:ascii="Open Sans" w:hAnsi="Open Sans" w:cs="Open Sans"/>
          <w:spacing w:val="-1"/>
          <w:sz w:val="18"/>
          <w:szCs w:val="18"/>
        </w:rPr>
        <w:t>t</w:t>
      </w:r>
      <w:r w:rsidR="00F947C8" w:rsidRPr="00A14500">
        <w:rPr>
          <w:rFonts w:ascii="Open Sans" w:hAnsi="Open Sans" w:cs="Open Sans"/>
          <w:sz w:val="18"/>
          <w:szCs w:val="18"/>
        </w:rPr>
        <w:t>ego</w:t>
      </w:r>
      <w:r w:rsidR="00F947C8" w:rsidRPr="00A14500">
        <w:rPr>
          <w:rFonts w:ascii="Open Sans" w:hAnsi="Open Sans" w:cs="Open Sans"/>
          <w:spacing w:val="-5"/>
          <w:sz w:val="18"/>
          <w:szCs w:val="18"/>
        </w:rPr>
        <w:t xml:space="preserve"> U</w:t>
      </w:r>
      <w:r w:rsidR="00F947C8" w:rsidRPr="00A14500">
        <w:rPr>
          <w:rFonts w:ascii="Open Sans" w:hAnsi="Open Sans" w:cs="Open Sans"/>
          <w:sz w:val="18"/>
          <w:szCs w:val="18"/>
        </w:rPr>
        <w:t>chwa</w:t>
      </w:r>
      <w:r w:rsidR="00F947C8" w:rsidRPr="00A14500">
        <w:rPr>
          <w:rFonts w:ascii="Open Sans" w:hAnsi="Open Sans" w:cs="Open Sans"/>
          <w:spacing w:val="-1"/>
          <w:sz w:val="18"/>
          <w:szCs w:val="18"/>
        </w:rPr>
        <w:t>ł</w:t>
      </w:r>
      <w:r w:rsidR="00F947C8" w:rsidRPr="00A14500">
        <w:rPr>
          <w:rFonts w:ascii="Open Sans" w:hAnsi="Open Sans" w:cs="Open Sans"/>
          <w:sz w:val="18"/>
          <w:szCs w:val="18"/>
        </w:rPr>
        <w:t>ą</w:t>
      </w:r>
      <w:r w:rsidR="009307CC">
        <w:rPr>
          <w:rFonts w:ascii="Open Sans" w:hAnsi="Open Sans" w:cs="Open Sans"/>
          <w:sz w:val="18"/>
          <w:szCs w:val="18"/>
        </w:rPr>
        <w:t xml:space="preserve"> </w:t>
      </w:r>
      <w:r w:rsidR="00F947C8" w:rsidRPr="00A14500">
        <w:rPr>
          <w:rFonts w:ascii="Open Sans" w:hAnsi="Open Sans" w:cs="Open Sans"/>
          <w:sz w:val="18"/>
          <w:szCs w:val="18"/>
        </w:rPr>
        <w:t>S</w:t>
      </w:r>
      <w:r w:rsidR="00F947C8" w:rsidRPr="00A14500">
        <w:rPr>
          <w:rFonts w:ascii="Open Sans" w:hAnsi="Open Sans" w:cs="Open Sans"/>
          <w:spacing w:val="-3"/>
          <w:sz w:val="18"/>
          <w:szCs w:val="18"/>
        </w:rPr>
        <w:t>e</w:t>
      </w:r>
      <w:r w:rsidR="00F947C8" w:rsidRPr="00A14500">
        <w:rPr>
          <w:rFonts w:ascii="Open Sans" w:hAnsi="Open Sans" w:cs="Open Sans"/>
          <w:spacing w:val="3"/>
          <w:sz w:val="18"/>
          <w:szCs w:val="18"/>
        </w:rPr>
        <w:t>j</w:t>
      </w:r>
      <w:r w:rsidR="00F947C8" w:rsidRPr="00A14500">
        <w:rPr>
          <w:rFonts w:ascii="Open Sans" w:hAnsi="Open Sans" w:cs="Open Sans"/>
          <w:spacing w:val="-3"/>
          <w:sz w:val="18"/>
          <w:szCs w:val="18"/>
        </w:rPr>
        <w:t>m</w:t>
      </w:r>
      <w:r w:rsidR="00F947C8" w:rsidRPr="00A14500">
        <w:rPr>
          <w:rFonts w:ascii="Open Sans" w:hAnsi="Open Sans" w:cs="Open Sans"/>
          <w:spacing w:val="-1"/>
          <w:sz w:val="18"/>
          <w:szCs w:val="18"/>
        </w:rPr>
        <w:t>i</w:t>
      </w:r>
      <w:r w:rsidR="00F947C8" w:rsidRPr="00A14500">
        <w:rPr>
          <w:rFonts w:ascii="Open Sans" w:hAnsi="Open Sans" w:cs="Open Sans"/>
          <w:sz w:val="18"/>
          <w:szCs w:val="18"/>
        </w:rPr>
        <w:t>ku</w:t>
      </w:r>
      <w:r w:rsidR="009307CC">
        <w:rPr>
          <w:rFonts w:ascii="Open Sans" w:hAnsi="Open Sans" w:cs="Open Sans"/>
          <w:sz w:val="18"/>
          <w:szCs w:val="18"/>
        </w:rPr>
        <w:t xml:space="preserve"> </w:t>
      </w:r>
      <w:r w:rsidR="00F947C8" w:rsidRPr="00A14500">
        <w:rPr>
          <w:rFonts w:ascii="Open Sans" w:hAnsi="Open Sans" w:cs="Open Sans"/>
          <w:spacing w:val="-18"/>
          <w:sz w:val="18"/>
          <w:szCs w:val="18"/>
        </w:rPr>
        <w:t>W</w:t>
      </w:r>
      <w:r w:rsidR="00F947C8" w:rsidRPr="00A14500">
        <w:rPr>
          <w:rFonts w:ascii="Open Sans" w:hAnsi="Open Sans" w:cs="Open Sans"/>
          <w:spacing w:val="-2"/>
          <w:sz w:val="18"/>
          <w:szCs w:val="18"/>
        </w:rPr>
        <w:t>o</w:t>
      </w:r>
      <w:r w:rsidR="00F947C8" w:rsidRPr="00A14500">
        <w:rPr>
          <w:rFonts w:ascii="Open Sans" w:hAnsi="Open Sans" w:cs="Open Sans"/>
          <w:spacing w:val="1"/>
          <w:sz w:val="18"/>
          <w:szCs w:val="18"/>
        </w:rPr>
        <w:t>j</w:t>
      </w:r>
      <w:r w:rsidR="00F947C8" w:rsidRPr="00A14500">
        <w:rPr>
          <w:rFonts w:ascii="Open Sans" w:hAnsi="Open Sans" w:cs="Open Sans"/>
          <w:sz w:val="18"/>
          <w:szCs w:val="18"/>
        </w:rPr>
        <w:t>ewódz</w:t>
      </w:r>
      <w:r w:rsidR="00F947C8" w:rsidRPr="00A14500">
        <w:rPr>
          <w:rFonts w:ascii="Open Sans" w:hAnsi="Open Sans" w:cs="Open Sans"/>
          <w:spacing w:val="-1"/>
          <w:sz w:val="18"/>
          <w:szCs w:val="18"/>
        </w:rPr>
        <w:t>t</w:t>
      </w:r>
      <w:r w:rsidR="00F947C8" w:rsidRPr="00A14500">
        <w:rPr>
          <w:rFonts w:ascii="Open Sans" w:hAnsi="Open Sans" w:cs="Open Sans"/>
          <w:sz w:val="18"/>
          <w:szCs w:val="18"/>
        </w:rPr>
        <w:t>wa</w:t>
      </w:r>
      <w:r w:rsidR="00F947C8" w:rsidRPr="00A14500">
        <w:rPr>
          <w:rFonts w:ascii="Open Sans" w:hAnsi="Open Sans" w:cs="Open Sans"/>
          <w:spacing w:val="-8"/>
          <w:sz w:val="18"/>
          <w:szCs w:val="18"/>
        </w:rPr>
        <w:t xml:space="preserve"> Kujawsko-Pomorskiego </w:t>
      </w:r>
      <w:r w:rsidR="00F947C8" w:rsidRPr="00A14500">
        <w:rPr>
          <w:rFonts w:ascii="Open Sans" w:hAnsi="Open Sans" w:cs="Open Sans"/>
          <w:sz w:val="18"/>
          <w:szCs w:val="18"/>
        </w:rPr>
        <w:t>z</w:t>
      </w:r>
      <w:r w:rsidR="009307CC">
        <w:rPr>
          <w:rFonts w:ascii="Open Sans" w:hAnsi="Open Sans" w:cs="Open Sans"/>
          <w:sz w:val="18"/>
          <w:szCs w:val="18"/>
        </w:rPr>
        <w:t xml:space="preserve"> </w:t>
      </w:r>
      <w:r w:rsidR="00F947C8" w:rsidRPr="00A14500">
        <w:rPr>
          <w:rFonts w:ascii="Open Sans" w:hAnsi="Open Sans" w:cs="Open Sans"/>
          <w:sz w:val="18"/>
          <w:szCs w:val="18"/>
        </w:rPr>
        <w:t>załącznikami</w:t>
      </w:r>
      <w:r w:rsidR="009307CC">
        <w:rPr>
          <w:rFonts w:ascii="Open Sans" w:hAnsi="Open Sans" w:cs="Open Sans"/>
          <w:sz w:val="18"/>
          <w:szCs w:val="18"/>
        </w:rPr>
        <w:t xml:space="preserve"> </w:t>
      </w:r>
      <w:r w:rsidR="00F947C8" w:rsidRPr="00A14500">
        <w:rPr>
          <w:rFonts w:ascii="Open Sans" w:hAnsi="Open Sans" w:cs="Open Sans"/>
          <w:sz w:val="18"/>
          <w:szCs w:val="18"/>
        </w:rPr>
        <w:t>oraz</w:t>
      </w:r>
      <w:r w:rsidR="009307CC">
        <w:rPr>
          <w:rFonts w:ascii="Open Sans" w:hAnsi="Open Sans" w:cs="Open Sans"/>
          <w:sz w:val="18"/>
          <w:szCs w:val="18"/>
        </w:rPr>
        <w:t xml:space="preserve"> </w:t>
      </w:r>
      <w:r w:rsidR="00F947C8" w:rsidRPr="00A14500">
        <w:rPr>
          <w:rFonts w:ascii="Open Sans" w:hAnsi="Open Sans" w:cs="Open Sans"/>
          <w:sz w:val="18"/>
          <w:szCs w:val="18"/>
        </w:rPr>
        <w:t>prze</w:t>
      </w:r>
      <w:r w:rsidR="00F947C8" w:rsidRPr="00A14500">
        <w:rPr>
          <w:rFonts w:ascii="Open Sans" w:hAnsi="Open Sans" w:cs="Open Sans"/>
          <w:spacing w:val="2"/>
          <w:sz w:val="18"/>
          <w:szCs w:val="18"/>
        </w:rPr>
        <w:t>p</w:t>
      </w:r>
      <w:r w:rsidR="00F947C8" w:rsidRPr="00A14500">
        <w:rPr>
          <w:rFonts w:ascii="Open Sans" w:hAnsi="Open Sans" w:cs="Open Sans"/>
          <w:spacing w:val="-1"/>
          <w:sz w:val="18"/>
          <w:szCs w:val="18"/>
        </w:rPr>
        <w:t>i</w:t>
      </w:r>
      <w:r w:rsidR="00F947C8" w:rsidRPr="00A14500">
        <w:rPr>
          <w:rFonts w:ascii="Open Sans" w:hAnsi="Open Sans" w:cs="Open Sans"/>
          <w:sz w:val="18"/>
          <w:szCs w:val="18"/>
        </w:rPr>
        <w:t>s</w:t>
      </w:r>
      <w:r w:rsidR="00F947C8" w:rsidRPr="00A14500">
        <w:rPr>
          <w:rFonts w:ascii="Open Sans" w:hAnsi="Open Sans" w:cs="Open Sans"/>
          <w:spacing w:val="1"/>
          <w:sz w:val="18"/>
          <w:szCs w:val="18"/>
        </w:rPr>
        <w:t>a</w:t>
      </w:r>
      <w:r w:rsidR="00F947C8" w:rsidRPr="00A14500">
        <w:rPr>
          <w:rFonts w:ascii="Open Sans" w:hAnsi="Open Sans" w:cs="Open Sans"/>
          <w:spacing w:val="-3"/>
          <w:sz w:val="18"/>
          <w:szCs w:val="18"/>
        </w:rPr>
        <w:t>m</w:t>
      </w:r>
      <w:r w:rsidR="00F947C8" w:rsidRPr="00A14500">
        <w:rPr>
          <w:rFonts w:ascii="Open Sans" w:hAnsi="Open Sans" w:cs="Open Sans"/>
          <w:sz w:val="18"/>
          <w:szCs w:val="18"/>
        </w:rPr>
        <w:t>i miejscowymi, głównie R</w:t>
      </w:r>
      <w:r w:rsidR="00F947C8" w:rsidRPr="00A14500">
        <w:rPr>
          <w:rFonts w:ascii="Open Sans" w:hAnsi="Open Sans" w:cs="Open Sans"/>
          <w:spacing w:val="-1"/>
          <w:sz w:val="18"/>
          <w:szCs w:val="18"/>
        </w:rPr>
        <w:t>e</w:t>
      </w:r>
      <w:r w:rsidR="00F947C8" w:rsidRPr="00A14500">
        <w:rPr>
          <w:rFonts w:ascii="Open Sans" w:hAnsi="Open Sans" w:cs="Open Sans"/>
          <w:sz w:val="18"/>
          <w:szCs w:val="18"/>
        </w:rPr>
        <w:t>gu</w:t>
      </w:r>
      <w:r w:rsidR="00F947C8" w:rsidRPr="00A14500">
        <w:rPr>
          <w:rFonts w:ascii="Open Sans" w:hAnsi="Open Sans" w:cs="Open Sans"/>
          <w:spacing w:val="1"/>
          <w:sz w:val="18"/>
          <w:szCs w:val="18"/>
        </w:rPr>
        <w:t>l</w:t>
      </w:r>
      <w:r w:rsidR="00F947C8" w:rsidRPr="00A14500">
        <w:rPr>
          <w:rFonts w:ascii="Open Sans" w:hAnsi="Open Sans" w:cs="Open Sans"/>
          <w:sz w:val="18"/>
          <w:szCs w:val="18"/>
        </w:rPr>
        <w:t>a</w:t>
      </w:r>
      <w:r w:rsidR="00F947C8" w:rsidRPr="00A14500">
        <w:rPr>
          <w:rFonts w:ascii="Open Sans" w:hAnsi="Open Sans" w:cs="Open Sans"/>
          <w:spacing w:val="-1"/>
          <w:sz w:val="18"/>
          <w:szCs w:val="18"/>
        </w:rPr>
        <w:t>mi</w:t>
      </w:r>
      <w:r w:rsidR="00F947C8" w:rsidRPr="00A14500">
        <w:rPr>
          <w:rFonts w:ascii="Open Sans" w:hAnsi="Open Sans" w:cs="Open Sans"/>
          <w:sz w:val="18"/>
          <w:szCs w:val="18"/>
        </w:rPr>
        <w:t>nu</w:t>
      </w:r>
      <w:r w:rsidR="009307CC">
        <w:rPr>
          <w:rFonts w:ascii="Open Sans" w:hAnsi="Open Sans" w:cs="Open Sans"/>
          <w:sz w:val="18"/>
          <w:szCs w:val="18"/>
        </w:rPr>
        <w:t xml:space="preserve"> </w:t>
      </w:r>
      <w:r w:rsidR="00F947C8" w:rsidRPr="00A14500">
        <w:rPr>
          <w:rFonts w:ascii="Open Sans" w:hAnsi="Open Sans" w:cs="Open Sans"/>
          <w:sz w:val="18"/>
          <w:szCs w:val="18"/>
        </w:rPr>
        <w:t>u</w:t>
      </w:r>
      <w:r w:rsidR="00F947C8" w:rsidRPr="00A14500">
        <w:rPr>
          <w:rFonts w:ascii="Open Sans" w:hAnsi="Open Sans" w:cs="Open Sans"/>
          <w:spacing w:val="-1"/>
          <w:sz w:val="18"/>
          <w:szCs w:val="18"/>
        </w:rPr>
        <w:t>t</w:t>
      </w:r>
      <w:r w:rsidR="00F947C8" w:rsidRPr="00A14500">
        <w:rPr>
          <w:rFonts w:ascii="Open Sans" w:hAnsi="Open Sans" w:cs="Open Sans"/>
          <w:sz w:val="18"/>
          <w:szCs w:val="18"/>
        </w:rPr>
        <w:t>r</w:t>
      </w:r>
      <w:r w:rsidR="00F947C8" w:rsidRPr="00A14500">
        <w:rPr>
          <w:rFonts w:ascii="Open Sans" w:hAnsi="Open Sans" w:cs="Open Sans"/>
          <w:spacing w:val="1"/>
          <w:sz w:val="18"/>
          <w:szCs w:val="18"/>
        </w:rPr>
        <w:t>z</w:t>
      </w:r>
      <w:r w:rsidR="00F947C8" w:rsidRPr="00A14500">
        <w:rPr>
          <w:rFonts w:ascii="Open Sans" w:hAnsi="Open Sans" w:cs="Open Sans"/>
          <w:spacing w:val="-2"/>
          <w:sz w:val="18"/>
          <w:szCs w:val="18"/>
        </w:rPr>
        <w:t>y</w:t>
      </w:r>
      <w:r w:rsidR="00F947C8" w:rsidRPr="00A14500">
        <w:rPr>
          <w:rFonts w:ascii="Open Sans" w:hAnsi="Open Sans" w:cs="Open Sans"/>
          <w:spacing w:val="-1"/>
          <w:sz w:val="18"/>
          <w:szCs w:val="18"/>
        </w:rPr>
        <w:t>m</w:t>
      </w:r>
      <w:r w:rsidR="00F947C8" w:rsidRPr="00A14500">
        <w:rPr>
          <w:rFonts w:ascii="Open Sans" w:hAnsi="Open Sans" w:cs="Open Sans"/>
          <w:sz w:val="18"/>
          <w:szCs w:val="18"/>
        </w:rPr>
        <w:t>a</w:t>
      </w:r>
      <w:r w:rsidR="00F947C8" w:rsidRPr="00A14500">
        <w:rPr>
          <w:rFonts w:ascii="Open Sans" w:hAnsi="Open Sans" w:cs="Open Sans"/>
          <w:spacing w:val="2"/>
          <w:sz w:val="18"/>
          <w:szCs w:val="18"/>
        </w:rPr>
        <w:t>n</w:t>
      </w:r>
      <w:r w:rsidR="00F947C8" w:rsidRPr="00A14500">
        <w:rPr>
          <w:rFonts w:ascii="Open Sans" w:hAnsi="Open Sans" w:cs="Open Sans"/>
          <w:spacing w:val="-1"/>
          <w:sz w:val="18"/>
          <w:szCs w:val="18"/>
        </w:rPr>
        <w:t>i</w:t>
      </w:r>
      <w:r w:rsidR="00F947C8" w:rsidRPr="00A14500">
        <w:rPr>
          <w:rFonts w:ascii="Open Sans" w:hAnsi="Open Sans" w:cs="Open Sans"/>
          <w:sz w:val="18"/>
          <w:szCs w:val="18"/>
        </w:rPr>
        <w:t>a</w:t>
      </w:r>
      <w:r w:rsidR="009307CC">
        <w:rPr>
          <w:rFonts w:ascii="Open Sans" w:hAnsi="Open Sans" w:cs="Open Sans"/>
          <w:sz w:val="18"/>
          <w:szCs w:val="18"/>
        </w:rPr>
        <w:t xml:space="preserve"> </w:t>
      </w:r>
      <w:r w:rsidR="00F947C8" w:rsidRPr="00A14500">
        <w:rPr>
          <w:rFonts w:ascii="Open Sans" w:hAnsi="Open Sans" w:cs="Open Sans"/>
          <w:sz w:val="18"/>
          <w:szCs w:val="18"/>
        </w:rPr>
        <w:t>c</w:t>
      </w:r>
      <w:r w:rsidR="00F947C8" w:rsidRPr="00A14500">
        <w:rPr>
          <w:rFonts w:ascii="Open Sans" w:hAnsi="Open Sans" w:cs="Open Sans"/>
          <w:spacing w:val="1"/>
          <w:sz w:val="18"/>
          <w:szCs w:val="18"/>
        </w:rPr>
        <w:t>z</w:t>
      </w:r>
      <w:r w:rsidR="00F947C8" w:rsidRPr="00A14500">
        <w:rPr>
          <w:rFonts w:ascii="Open Sans" w:hAnsi="Open Sans" w:cs="Open Sans"/>
          <w:spacing w:val="-4"/>
          <w:sz w:val="18"/>
          <w:szCs w:val="18"/>
        </w:rPr>
        <w:t>y</w:t>
      </w:r>
      <w:r w:rsidR="00F947C8" w:rsidRPr="00A14500">
        <w:rPr>
          <w:rFonts w:ascii="Open Sans" w:hAnsi="Open Sans" w:cs="Open Sans"/>
          <w:sz w:val="18"/>
          <w:szCs w:val="18"/>
        </w:rPr>
        <w:t>s</w:t>
      </w:r>
      <w:r w:rsidR="00F947C8" w:rsidRPr="00A14500">
        <w:rPr>
          <w:rFonts w:ascii="Open Sans" w:hAnsi="Open Sans" w:cs="Open Sans"/>
          <w:spacing w:val="1"/>
          <w:sz w:val="18"/>
          <w:szCs w:val="18"/>
        </w:rPr>
        <w:t>t</w:t>
      </w:r>
      <w:r w:rsidR="00F947C8" w:rsidRPr="00A14500">
        <w:rPr>
          <w:rFonts w:ascii="Open Sans" w:hAnsi="Open Sans" w:cs="Open Sans"/>
          <w:sz w:val="18"/>
          <w:szCs w:val="18"/>
        </w:rPr>
        <w:t>ości</w:t>
      </w:r>
      <w:r w:rsidR="003A4968">
        <w:rPr>
          <w:rFonts w:ascii="Open Sans" w:hAnsi="Open Sans" w:cs="Open Sans"/>
          <w:sz w:val="18"/>
          <w:szCs w:val="18"/>
        </w:rPr>
        <w:br/>
      </w:r>
      <w:r w:rsidR="00F947C8" w:rsidRPr="00A14500">
        <w:rPr>
          <w:rFonts w:ascii="Open Sans" w:hAnsi="Open Sans" w:cs="Open Sans"/>
          <w:sz w:val="18"/>
          <w:szCs w:val="18"/>
        </w:rPr>
        <w:t>i porządku</w:t>
      </w:r>
      <w:r w:rsidR="009307CC">
        <w:rPr>
          <w:rFonts w:ascii="Open Sans" w:hAnsi="Open Sans" w:cs="Open Sans"/>
          <w:sz w:val="18"/>
          <w:szCs w:val="18"/>
        </w:rPr>
        <w:t xml:space="preserve"> </w:t>
      </w:r>
      <w:r w:rsidR="00F947C8" w:rsidRPr="00A14500">
        <w:rPr>
          <w:rFonts w:ascii="Open Sans" w:hAnsi="Open Sans" w:cs="Open Sans"/>
          <w:sz w:val="18"/>
          <w:szCs w:val="18"/>
        </w:rPr>
        <w:t>na</w:t>
      </w:r>
      <w:r w:rsidR="009307CC">
        <w:rPr>
          <w:rFonts w:ascii="Open Sans" w:hAnsi="Open Sans" w:cs="Open Sans"/>
          <w:sz w:val="18"/>
          <w:szCs w:val="18"/>
        </w:rPr>
        <w:t xml:space="preserve"> </w:t>
      </w:r>
      <w:r w:rsidR="00F947C8" w:rsidRPr="00A14500">
        <w:rPr>
          <w:rFonts w:ascii="Open Sans" w:hAnsi="Open Sans" w:cs="Open Sans"/>
          <w:spacing w:val="-1"/>
          <w:sz w:val="18"/>
          <w:szCs w:val="18"/>
        </w:rPr>
        <w:t>t</w:t>
      </w:r>
      <w:r w:rsidR="00F947C8" w:rsidRPr="00A14500">
        <w:rPr>
          <w:rFonts w:ascii="Open Sans" w:hAnsi="Open Sans" w:cs="Open Sans"/>
          <w:sz w:val="18"/>
          <w:szCs w:val="18"/>
        </w:rPr>
        <w:t>e</w:t>
      </w:r>
      <w:r w:rsidR="00F947C8" w:rsidRPr="00A14500">
        <w:rPr>
          <w:rFonts w:ascii="Open Sans" w:hAnsi="Open Sans" w:cs="Open Sans"/>
          <w:spacing w:val="2"/>
          <w:sz w:val="18"/>
          <w:szCs w:val="18"/>
        </w:rPr>
        <w:t>r</w:t>
      </w:r>
      <w:r w:rsidR="00F947C8" w:rsidRPr="00A14500">
        <w:rPr>
          <w:rFonts w:ascii="Open Sans" w:hAnsi="Open Sans" w:cs="Open Sans"/>
          <w:sz w:val="18"/>
          <w:szCs w:val="18"/>
        </w:rPr>
        <w:t>en</w:t>
      </w:r>
      <w:r w:rsidR="00F947C8" w:rsidRPr="00A14500">
        <w:rPr>
          <w:rFonts w:ascii="Open Sans" w:hAnsi="Open Sans" w:cs="Open Sans"/>
          <w:spacing w:val="-1"/>
          <w:sz w:val="18"/>
          <w:szCs w:val="18"/>
        </w:rPr>
        <w:t>i</w:t>
      </w:r>
      <w:r w:rsidR="00F947C8" w:rsidRPr="00A14500">
        <w:rPr>
          <w:rFonts w:ascii="Open Sans" w:hAnsi="Open Sans" w:cs="Open Sans"/>
          <w:sz w:val="18"/>
          <w:szCs w:val="18"/>
        </w:rPr>
        <w:t>e</w:t>
      </w:r>
      <w:r w:rsidR="009307CC">
        <w:rPr>
          <w:rFonts w:ascii="Open Sans" w:hAnsi="Open Sans" w:cs="Open Sans"/>
          <w:sz w:val="18"/>
          <w:szCs w:val="18"/>
        </w:rPr>
        <w:t xml:space="preserve"> </w:t>
      </w:r>
      <w:r w:rsidR="00F947C8" w:rsidRPr="00A14500">
        <w:rPr>
          <w:rFonts w:ascii="Open Sans" w:hAnsi="Open Sans" w:cs="Open Sans"/>
          <w:sz w:val="18"/>
          <w:szCs w:val="18"/>
        </w:rPr>
        <w:t>G</w:t>
      </w:r>
      <w:r w:rsidR="00F947C8" w:rsidRPr="00A14500">
        <w:rPr>
          <w:rFonts w:ascii="Open Sans" w:hAnsi="Open Sans" w:cs="Open Sans"/>
          <w:spacing w:val="-1"/>
          <w:sz w:val="18"/>
          <w:szCs w:val="18"/>
        </w:rPr>
        <w:t>mi</w:t>
      </w:r>
      <w:r w:rsidR="00F947C8" w:rsidRPr="00A14500">
        <w:rPr>
          <w:rFonts w:ascii="Open Sans" w:hAnsi="Open Sans" w:cs="Open Sans"/>
          <w:spacing w:val="2"/>
          <w:sz w:val="18"/>
          <w:szCs w:val="18"/>
        </w:rPr>
        <w:t>n</w:t>
      </w:r>
      <w:r w:rsidR="00F947C8" w:rsidRPr="00A14500">
        <w:rPr>
          <w:rFonts w:ascii="Open Sans" w:hAnsi="Open Sans" w:cs="Open Sans"/>
          <w:sz w:val="18"/>
          <w:szCs w:val="18"/>
        </w:rPr>
        <w:t>y</w:t>
      </w:r>
      <w:r w:rsidR="00F947C8" w:rsidRPr="00A14500">
        <w:rPr>
          <w:rFonts w:ascii="Open Sans" w:hAnsi="Open Sans" w:cs="Open Sans"/>
          <w:spacing w:val="-5"/>
          <w:sz w:val="18"/>
          <w:szCs w:val="18"/>
        </w:rPr>
        <w:t xml:space="preserve"> Inowrocław</w:t>
      </w:r>
      <w:r w:rsidR="00F947C8" w:rsidRPr="00A14500">
        <w:rPr>
          <w:rFonts w:ascii="Open Sans" w:hAnsi="Open Sans" w:cs="Open Sans"/>
          <w:sz w:val="18"/>
          <w:szCs w:val="18"/>
        </w:rPr>
        <w:t xml:space="preserve">. </w:t>
      </w:r>
    </w:p>
    <w:p w14:paraId="35670435" w14:textId="77777777" w:rsidR="00F947C8" w:rsidRPr="00A14500" w:rsidRDefault="00F947C8" w:rsidP="006143E2">
      <w:pPr>
        <w:autoSpaceDE w:val="0"/>
        <w:spacing w:line="276" w:lineRule="auto"/>
        <w:jc w:val="both"/>
        <w:rPr>
          <w:rFonts w:ascii="Open Sans" w:hAnsi="Open Sans" w:cs="Open Sans"/>
          <w:sz w:val="18"/>
          <w:szCs w:val="18"/>
        </w:rPr>
      </w:pPr>
      <w:r w:rsidRPr="00A14500">
        <w:rPr>
          <w:rFonts w:ascii="Open Sans" w:hAnsi="Open Sans" w:cs="Open Sans"/>
          <w:sz w:val="18"/>
          <w:szCs w:val="18"/>
        </w:rPr>
        <w:lastRenderedPageBreak/>
        <w:t>Wykonawca będzie rozliczał się miesięcznie z Zamawiającym w zakresie zapłaty za usługę, która będzie sumą iloczynó</w:t>
      </w:r>
      <w:r w:rsidR="006143E2" w:rsidRPr="00A14500">
        <w:rPr>
          <w:rFonts w:ascii="Open Sans" w:hAnsi="Open Sans" w:cs="Open Sans"/>
          <w:sz w:val="18"/>
          <w:szCs w:val="18"/>
        </w:rPr>
        <w:t xml:space="preserve">w </w:t>
      </w:r>
      <w:r w:rsidR="00075038" w:rsidRPr="00A14500">
        <w:rPr>
          <w:rFonts w:ascii="Open Sans" w:hAnsi="Open Sans" w:cs="Open Sans"/>
          <w:sz w:val="18"/>
          <w:szCs w:val="18"/>
        </w:rPr>
        <w:t>m</w:t>
      </w:r>
      <w:r w:rsidRPr="00A14500">
        <w:rPr>
          <w:rFonts w:ascii="Open Sans" w:hAnsi="Open Sans" w:cs="Open Sans"/>
          <w:sz w:val="18"/>
          <w:szCs w:val="18"/>
        </w:rPr>
        <w:t>asy odebranych odpadów i ceny za odbiór</w:t>
      </w:r>
      <w:r w:rsidR="006143E2" w:rsidRPr="00A14500">
        <w:rPr>
          <w:rFonts w:ascii="Open Sans" w:hAnsi="Open Sans" w:cs="Open Sans"/>
          <w:sz w:val="18"/>
          <w:szCs w:val="18"/>
        </w:rPr>
        <w:t xml:space="preserve"> i zagospodarowanie.</w:t>
      </w:r>
    </w:p>
    <w:p w14:paraId="4C192850" w14:textId="77777777" w:rsidR="00F947C8" w:rsidRPr="00A14500" w:rsidRDefault="00F947C8" w:rsidP="00526A72">
      <w:pPr>
        <w:spacing w:line="276" w:lineRule="auto"/>
        <w:jc w:val="both"/>
        <w:rPr>
          <w:rFonts w:ascii="Open Sans" w:hAnsi="Open Sans" w:cs="Open Sans"/>
          <w:sz w:val="18"/>
          <w:szCs w:val="18"/>
        </w:rPr>
      </w:pPr>
      <w:r w:rsidRPr="00A14500">
        <w:rPr>
          <w:rFonts w:ascii="Open Sans" w:hAnsi="Open Sans" w:cs="Open Sans"/>
          <w:sz w:val="18"/>
          <w:szCs w:val="18"/>
        </w:rPr>
        <w:t xml:space="preserve">W zakres przedmiotu zamówienia wchodzi odbieranie od właścicieli nieruchomości z terenu </w:t>
      </w:r>
      <w:r w:rsidR="0018458D" w:rsidRPr="00A14500">
        <w:rPr>
          <w:rFonts w:ascii="Open Sans" w:hAnsi="Open Sans" w:cs="Open Sans"/>
          <w:sz w:val="18"/>
          <w:szCs w:val="18"/>
        </w:rPr>
        <w:t xml:space="preserve">Gminy </w:t>
      </w:r>
      <w:r w:rsidRPr="00A14500">
        <w:rPr>
          <w:rFonts w:ascii="Open Sans" w:hAnsi="Open Sans" w:cs="Open Sans"/>
          <w:sz w:val="18"/>
          <w:szCs w:val="18"/>
        </w:rPr>
        <w:t>Inowrocław następujących rodzajów odpadów:</w:t>
      </w:r>
    </w:p>
    <w:p w14:paraId="7C2C74B4" w14:textId="77777777" w:rsidR="00F947C8" w:rsidRPr="00A14500" w:rsidRDefault="00F947C8" w:rsidP="00F947C8">
      <w:pPr>
        <w:pStyle w:val="Tekstpodstawowy"/>
        <w:numPr>
          <w:ilvl w:val="0"/>
          <w:numId w:val="10"/>
        </w:numPr>
        <w:tabs>
          <w:tab w:val="left" w:pos="709"/>
          <w:tab w:val="left" w:pos="993"/>
        </w:tabs>
        <w:spacing w:line="276" w:lineRule="auto"/>
        <w:rPr>
          <w:rFonts w:ascii="Open Sans" w:hAnsi="Open Sans" w:cs="Open Sans"/>
          <w:color w:val="auto"/>
          <w:sz w:val="18"/>
          <w:szCs w:val="18"/>
        </w:rPr>
      </w:pPr>
      <w:r w:rsidRPr="00A14500">
        <w:rPr>
          <w:rFonts w:ascii="Open Sans" w:hAnsi="Open Sans" w:cs="Open Sans"/>
          <w:color w:val="auto"/>
          <w:sz w:val="18"/>
          <w:szCs w:val="18"/>
        </w:rPr>
        <w:t xml:space="preserve">zmieszanych </w:t>
      </w:r>
      <w:r w:rsidR="00075038" w:rsidRPr="00A14500">
        <w:rPr>
          <w:rFonts w:ascii="Open Sans" w:hAnsi="Open Sans" w:cs="Open Sans"/>
          <w:color w:val="auto"/>
          <w:sz w:val="18"/>
          <w:szCs w:val="18"/>
        </w:rPr>
        <w:t xml:space="preserve">(resztkowych) </w:t>
      </w:r>
      <w:r w:rsidRPr="00A14500">
        <w:rPr>
          <w:rFonts w:ascii="Open Sans" w:hAnsi="Open Sans" w:cs="Open Sans"/>
          <w:color w:val="auto"/>
          <w:sz w:val="18"/>
          <w:szCs w:val="18"/>
        </w:rPr>
        <w:t>odpadów komunalnych - w każdej ilości,</w:t>
      </w:r>
    </w:p>
    <w:p w14:paraId="50860FF5" w14:textId="77777777" w:rsidR="00F947C8" w:rsidRPr="00A14500" w:rsidRDefault="00F947C8" w:rsidP="00F947C8">
      <w:pPr>
        <w:pStyle w:val="Tekstpodstawowy"/>
        <w:numPr>
          <w:ilvl w:val="0"/>
          <w:numId w:val="10"/>
        </w:numPr>
        <w:tabs>
          <w:tab w:val="left" w:pos="709"/>
          <w:tab w:val="left" w:pos="993"/>
        </w:tabs>
        <w:spacing w:line="276" w:lineRule="auto"/>
        <w:rPr>
          <w:rFonts w:ascii="Open Sans" w:hAnsi="Open Sans" w:cs="Open Sans"/>
          <w:color w:val="auto"/>
          <w:sz w:val="18"/>
          <w:szCs w:val="18"/>
        </w:rPr>
      </w:pPr>
      <w:r w:rsidRPr="00A14500">
        <w:rPr>
          <w:rFonts w:ascii="Open Sans" w:hAnsi="Open Sans" w:cs="Open Sans"/>
          <w:color w:val="auto"/>
          <w:sz w:val="18"/>
          <w:szCs w:val="18"/>
        </w:rPr>
        <w:t>papieru i tektury - w każdej ilości,</w:t>
      </w:r>
    </w:p>
    <w:p w14:paraId="421EF981" w14:textId="77777777" w:rsidR="00F947C8" w:rsidRPr="00A14500" w:rsidRDefault="00F947C8" w:rsidP="00F947C8">
      <w:pPr>
        <w:pStyle w:val="Tekstpodstawowy"/>
        <w:numPr>
          <w:ilvl w:val="0"/>
          <w:numId w:val="10"/>
        </w:numPr>
        <w:tabs>
          <w:tab w:val="left" w:pos="709"/>
          <w:tab w:val="left" w:pos="993"/>
        </w:tabs>
        <w:spacing w:line="276" w:lineRule="auto"/>
        <w:rPr>
          <w:rFonts w:ascii="Open Sans" w:hAnsi="Open Sans" w:cs="Open Sans"/>
          <w:color w:val="auto"/>
          <w:sz w:val="18"/>
          <w:szCs w:val="18"/>
        </w:rPr>
      </w:pPr>
      <w:r w:rsidRPr="00A14500">
        <w:rPr>
          <w:rFonts w:ascii="Open Sans" w:hAnsi="Open Sans" w:cs="Open Sans"/>
          <w:color w:val="auto"/>
          <w:sz w:val="18"/>
          <w:szCs w:val="18"/>
        </w:rPr>
        <w:t>szkła - w każdej ilości,</w:t>
      </w:r>
    </w:p>
    <w:p w14:paraId="395698FD" w14:textId="77777777" w:rsidR="00F947C8" w:rsidRPr="00A14500" w:rsidRDefault="00F947C8" w:rsidP="00F947C8">
      <w:pPr>
        <w:pStyle w:val="Tekstpodstawowy"/>
        <w:numPr>
          <w:ilvl w:val="0"/>
          <w:numId w:val="10"/>
        </w:numPr>
        <w:tabs>
          <w:tab w:val="left" w:pos="709"/>
          <w:tab w:val="left" w:pos="993"/>
        </w:tabs>
        <w:spacing w:line="276" w:lineRule="auto"/>
        <w:rPr>
          <w:rFonts w:ascii="Open Sans" w:hAnsi="Open Sans" w:cs="Open Sans"/>
          <w:color w:val="auto"/>
          <w:sz w:val="18"/>
          <w:szCs w:val="18"/>
        </w:rPr>
      </w:pPr>
      <w:r w:rsidRPr="00A14500">
        <w:rPr>
          <w:rFonts w:ascii="Open Sans" w:hAnsi="Open Sans" w:cs="Open Sans"/>
          <w:color w:val="auto"/>
          <w:sz w:val="18"/>
          <w:szCs w:val="18"/>
        </w:rPr>
        <w:t>tworzyw sztucznych, metali oraz opakowań wielomateriałowych - w każdej ilości,</w:t>
      </w:r>
    </w:p>
    <w:p w14:paraId="4A37F48E" w14:textId="628A6667" w:rsidR="00F947C8" w:rsidRPr="00A14500" w:rsidRDefault="00F947C8" w:rsidP="00F947C8">
      <w:pPr>
        <w:pStyle w:val="Tekstpodstawowy"/>
        <w:numPr>
          <w:ilvl w:val="0"/>
          <w:numId w:val="10"/>
        </w:numPr>
        <w:tabs>
          <w:tab w:val="left" w:pos="709"/>
          <w:tab w:val="left" w:pos="993"/>
        </w:tabs>
        <w:spacing w:line="276" w:lineRule="auto"/>
        <w:rPr>
          <w:rFonts w:ascii="Open Sans" w:hAnsi="Open Sans" w:cs="Open Sans"/>
          <w:color w:val="auto"/>
          <w:sz w:val="18"/>
          <w:szCs w:val="18"/>
        </w:rPr>
      </w:pPr>
      <w:r w:rsidRPr="00A14500">
        <w:rPr>
          <w:rFonts w:ascii="Open Sans" w:hAnsi="Open Sans" w:cs="Open Sans"/>
          <w:color w:val="auto"/>
          <w:sz w:val="18"/>
          <w:szCs w:val="18"/>
        </w:rPr>
        <w:t>bioodpadów - w każdej ilości (</w:t>
      </w:r>
      <w:r w:rsidR="00EC379F" w:rsidRPr="00A14500">
        <w:rPr>
          <w:rFonts w:ascii="Open Sans" w:hAnsi="Open Sans" w:cs="Open Sans"/>
          <w:color w:val="auto"/>
          <w:sz w:val="18"/>
          <w:szCs w:val="18"/>
        </w:rPr>
        <w:t>cz</w:t>
      </w:r>
      <w:r w:rsidR="003A4968">
        <w:rPr>
          <w:rFonts w:ascii="Open Sans" w:hAnsi="Open Sans" w:cs="Open Sans"/>
          <w:color w:val="auto"/>
          <w:sz w:val="18"/>
          <w:szCs w:val="18"/>
        </w:rPr>
        <w:t>ę</w:t>
      </w:r>
      <w:r w:rsidR="00EC379F" w:rsidRPr="00A14500">
        <w:rPr>
          <w:rFonts w:ascii="Open Sans" w:hAnsi="Open Sans" w:cs="Open Sans"/>
          <w:color w:val="auto"/>
          <w:sz w:val="18"/>
          <w:szCs w:val="18"/>
        </w:rPr>
        <w:t>ść</w:t>
      </w:r>
      <w:r w:rsidRPr="00A14500">
        <w:rPr>
          <w:rFonts w:ascii="Open Sans" w:hAnsi="Open Sans" w:cs="Open Sans"/>
          <w:color w:val="auto"/>
          <w:sz w:val="18"/>
          <w:szCs w:val="18"/>
        </w:rPr>
        <w:t xml:space="preserve"> mieszkańców posiada przydomowe kompostowniki),</w:t>
      </w:r>
    </w:p>
    <w:p w14:paraId="5FADD2D6" w14:textId="77777777" w:rsidR="00526A72" w:rsidRDefault="00526A72" w:rsidP="00526A72">
      <w:pPr>
        <w:autoSpaceDE w:val="0"/>
        <w:autoSpaceDN w:val="0"/>
        <w:adjustRightInd w:val="0"/>
        <w:jc w:val="both"/>
        <w:rPr>
          <w:rFonts w:ascii="Open Sans" w:hAnsi="Open Sans" w:cs="Open Sans"/>
          <w:sz w:val="18"/>
          <w:szCs w:val="18"/>
        </w:rPr>
      </w:pPr>
    </w:p>
    <w:p w14:paraId="2A7E411F" w14:textId="77777777" w:rsidR="00F947C8" w:rsidRPr="00A14500" w:rsidRDefault="00F947C8" w:rsidP="00526A72">
      <w:pPr>
        <w:autoSpaceDE w:val="0"/>
        <w:autoSpaceDN w:val="0"/>
        <w:adjustRightInd w:val="0"/>
        <w:jc w:val="both"/>
        <w:rPr>
          <w:rFonts w:ascii="Open Sans" w:hAnsi="Open Sans" w:cs="Open Sans"/>
          <w:sz w:val="18"/>
          <w:szCs w:val="18"/>
        </w:rPr>
      </w:pPr>
      <w:r w:rsidRPr="00A14500">
        <w:rPr>
          <w:rFonts w:ascii="Open Sans" w:hAnsi="Open Sans" w:cs="Open Sans"/>
          <w:sz w:val="18"/>
          <w:szCs w:val="18"/>
        </w:rPr>
        <w:t xml:space="preserve">Rzeczywista ilość odpadów będzie znana w wyniku realizacji zadania. Ilość odpadów komunalnych </w:t>
      </w:r>
      <w:r w:rsidR="002975BC" w:rsidRPr="00A14500">
        <w:rPr>
          <w:rFonts w:ascii="Open Sans" w:hAnsi="Open Sans" w:cs="Open Sans"/>
          <w:sz w:val="18"/>
          <w:szCs w:val="18"/>
        </w:rPr>
        <w:t xml:space="preserve">wyszczególniona w dalszej części </w:t>
      </w:r>
      <w:r w:rsidRPr="00A14500">
        <w:rPr>
          <w:rFonts w:ascii="Open Sans" w:hAnsi="Open Sans" w:cs="Open Sans"/>
          <w:sz w:val="18"/>
          <w:szCs w:val="18"/>
        </w:rPr>
        <w:t>może zależeć od pory roku i podana jest szacunkowo.</w:t>
      </w:r>
    </w:p>
    <w:p w14:paraId="489512E2" w14:textId="67DC421C" w:rsidR="00F947C8" w:rsidRPr="00A14500" w:rsidRDefault="00F947C8" w:rsidP="00526A72">
      <w:pPr>
        <w:autoSpaceDE w:val="0"/>
        <w:autoSpaceDN w:val="0"/>
        <w:adjustRightInd w:val="0"/>
        <w:jc w:val="both"/>
        <w:rPr>
          <w:rFonts w:ascii="Open Sans" w:hAnsi="Open Sans" w:cs="Open Sans"/>
          <w:sz w:val="18"/>
          <w:szCs w:val="18"/>
        </w:rPr>
      </w:pPr>
      <w:r w:rsidRPr="00A14500">
        <w:rPr>
          <w:rFonts w:ascii="Open Sans" w:hAnsi="Open Sans" w:cs="Open Sans"/>
          <w:sz w:val="18"/>
          <w:szCs w:val="18"/>
        </w:rPr>
        <w:t>Na terenie Gminy Inowrocław znajdują się</w:t>
      </w:r>
      <w:r w:rsidR="00033E41" w:rsidRPr="00A14500">
        <w:rPr>
          <w:rFonts w:ascii="Open Sans" w:hAnsi="Open Sans" w:cs="Open Sans"/>
          <w:sz w:val="18"/>
          <w:szCs w:val="18"/>
        </w:rPr>
        <w:t xml:space="preserve"> głównie domy jednorodzinne, część mieszkańców mieszka</w:t>
      </w:r>
      <w:r w:rsidR="003A4968">
        <w:rPr>
          <w:rFonts w:ascii="Open Sans" w:hAnsi="Open Sans" w:cs="Open Sans"/>
          <w:sz w:val="18"/>
          <w:szCs w:val="18"/>
        </w:rPr>
        <w:br/>
      </w:r>
      <w:r w:rsidR="00033E41" w:rsidRPr="00A14500">
        <w:rPr>
          <w:rFonts w:ascii="Open Sans" w:hAnsi="Open Sans" w:cs="Open Sans"/>
          <w:sz w:val="18"/>
          <w:szCs w:val="18"/>
        </w:rPr>
        <w:t xml:space="preserve">w </w:t>
      </w:r>
      <w:r w:rsidRPr="00A14500">
        <w:rPr>
          <w:rFonts w:ascii="Open Sans" w:hAnsi="Open Sans" w:cs="Open Sans"/>
          <w:sz w:val="18"/>
          <w:szCs w:val="18"/>
        </w:rPr>
        <w:t>budyn</w:t>
      </w:r>
      <w:r w:rsidR="00033E41" w:rsidRPr="00A14500">
        <w:rPr>
          <w:rFonts w:ascii="Open Sans" w:hAnsi="Open Sans" w:cs="Open Sans"/>
          <w:sz w:val="18"/>
          <w:szCs w:val="18"/>
        </w:rPr>
        <w:t>kach</w:t>
      </w:r>
      <w:r w:rsidRPr="00A14500">
        <w:rPr>
          <w:rFonts w:ascii="Open Sans" w:hAnsi="Open Sans" w:cs="Open Sans"/>
          <w:sz w:val="18"/>
          <w:szCs w:val="18"/>
        </w:rPr>
        <w:t xml:space="preserve"> wielolokalow</w:t>
      </w:r>
      <w:r w:rsidR="00033E41" w:rsidRPr="00A14500">
        <w:rPr>
          <w:rFonts w:ascii="Open Sans" w:hAnsi="Open Sans" w:cs="Open Sans"/>
          <w:sz w:val="18"/>
          <w:szCs w:val="18"/>
        </w:rPr>
        <w:t>ych</w:t>
      </w:r>
      <w:r w:rsidRPr="00A14500">
        <w:rPr>
          <w:rFonts w:ascii="Open Sans" w:hAnsi="Open Sans" w:cs="Open Sans"/>
          <w:sz w:val="18"/>
          <w:szCs w:val="18"/>
        </w:rPr>
        <w:t xml:space="preserve"> administrowan</w:t>
      </w:r>
      <w:r w:rsidR="00033E41" w:rsidRPr="00A14500">
        <w:rPr>
          <w:rFonts w:ascii="Open Sans" w:hAnsi="Open Sans" w:cs="Open Sans"/>
          <w:sz w:val="18"/>
          <w:szCs w:val="18"/>
        </w:rPr>
        <w:t>ych</w:t>
      </w:r>
      <w:r w:rsidR="00233D15">
        <w:rPr>
          <w:rFonts w:ascii="Open Sans" w:hAnsi="Open Sans" w:cs="Open Sans"/>
          <w:sz w:val="18"/>
          <w:szCs w:val="18"/>
        </w:rPr>
        <w:t xml:space="preserve"> </w:t>
      </w:r>
      <w:r w:rsidR="002E3C80" w:rsidRPr="00A14500">
        <w:rPr>
          <w:rFonts w:ascii="Open Sans" w:hAnsi="Open Sans" w:cs="Open Sans"/>
          <w:sz w:val="18"/>
          <w:szCs w:val="18"/>
        </w:rPr>
        <w:t xml:space="preserve">m.in. </w:t>
      </w:r>
      <w:r w:rsidRPr="00A14500">
        <w:rPr>
          <w:rFonts w:ascii="Open Sans" w:hAnsi="Open Sans" w:cs="Open Sans"/>
          <w:sz w:val="18"/>
          <w:szCs w:val="18"/>
        </w:rPr>
        <w:t>przez wspólnoty mieszkaniowe i spółdzielnie mieszkaniowe:</w:t>
      </w:r>
    </w:p>
    <w:tbl>
      <w:tblPr>
        <w:tblW w:w="4147" w:type="dxa"/>
        <w:jc w:val="center"/>
        <w:tblCellMar>
          <w:left w:w="70" w:type="dxa"/>
          <w:right w:w="70" w:type="dxa"/>
        </w:tblCellMar>
        <w:tblLook w:val="04A0" w:firstRow="1" w:lastRow="0" w:firstColumn="1" w:lastColumn="0" w:noHBand="0" w:noVBand="1"/>
      </w:tblPr>
      <w:tblGrid>
        <w:gridCol w:w="384"/>
        <w:gridCol w:w="2730"/>
        <w:gridCol w:w="1033"/>
      </w:tblGrid>
      <w:tr w:rsidR="00F947C8" w:rsidRPr="00A14500" w14:paraId="31573B8A" w14:textId="77777777" w:rsidTr="00DD0A07">
        <w:trPr>
          <w:trHeight w:val="300"/>
          <w:tblHeader/>
          <w:jc w:val="center"/>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25307" w14:textId="77777777" w:rsidR="00F947C8" w:rsidRPr="00A14500" w:rsidRDefault="00F947C8" w:rsidP="000E0905">
            <w:pPr>
              <w:rPr>
                <w:rFonts w:ascii="Open Sans" w:eastAsia="Times New Roman" w:hAnsi="Open Sans" w:cs="Open Sans"/>
                <w:b/>
                <w:bCs/>
                <w:color w:val="000000"/>
                <w:sz w:val="18"/>
                <w:szCs w:val="18"/>
              </w:rPr>
            </w:pPr>
            <w:proofErr w:type="spellStart"/>
            <w:r w:rsidRPr="00A14500">
              <w:rPr>
                <w:rFonts w:ascii="Open Sans" w:eastAsia="Times New Roman" w:hAnsi="Open Sans" w:cs="Open Sans"/>
                <w:b/>
                <w:bCs/>
                <w:color w:val="000000"/>
                <w:sz w:val="18"/>
                <w:szCs w:val="18"/>
              </w:rPr>
              <w:t>Lp</w:t>
            </w:r>
            <w:proofErr w:type="spellEnd"/>
          </w:p>
        </w:tc>
        <w:tc>
          <w:tcPr>
            <w:tcW w:w="2730" w:type="dxa"/>
            <w:tcBorders>
              <w:top w:val="single" w:sz="4" w:space="0" w:color="auto"/>
              <w:left w:val="nil"/>
              <w:bottom w:val="single" w:sz="4" w:space="0" w:color="auto"/>
              <w:right w:val="single" w:sz="4" w:space="0" w:color="auto"/>
            </w:tcBorders>
            <w:shd w:val="clear" w:color="auto" w:fill="auto"/>
            <w:noWrap/>
            <w:vAlign w:val="bottom"/>
            <w:hideMark/>
          </w:tcPr>
          <w:p w14:paraId="6637EEBC" w14:textId="77777777" w:rsidR="00F947C8" w:rsidRPr="00A14500" w:rsidRDefault="00F947C8" w:rsidP="000E0905">
            <w:pPr>
              <w:rPr>
                <w:rFonts w:ascii="Open Sans" w:eastAsia="Times New Roman" w:hAnsi="Open Sans" w:cs="Open Sans"/>
                <w:b/>
                <w:bCs/>
                <w:color w:val="000000"/>
                <w:sz w:val="18"/>
                <w:szCs w:val="18"/>
              </w:rPr>
            </w:pPr>
            <w:r w:rsidRPr="00A14500">
              <w:rPr>
                <w:rFonts w:ascii="Open Sans" w:eastAsia="Times New Roman" w:hAnsi="Open Sans" w:cs="Open Sans"/>
                <w:b/>
                <w:bCs/>
                <w:color w:val="000000"/>
                <w:sz w:val="18"/>
                <w:szCs w:val="18"/>
              </w:rPr>
              <w:t>Miejscowość</w:t>
            </w:r>
          </w:p>
        </w:tc>
        <w:tc>
          <w:tcPr>
            <w:tcW w:w="1033" w:type="dxa"/>
            <w:tcBorders>
              <w:top w:val="single" w:sz="4" w:space="0" w:color="auto"/>
              <w:left w:val="nil"/>
              <w:bottom w:val="single" w:sz="4" w:space="0" w:color="auto"/>
              <w:right w:val="single" w:sz="4" w:space="0" w:color="auto"/>
            </w:tcBorders>
            <w:shd w:val="clear" w:color="auto" w:fill="auto"/>
            <w:noWrap/>
            <w:vAlign w:val="bottom"/>
            <w:hideMark/>
          </w:tcPr>
          <w:p w14:paraId="0ACE8F2C" w14:textId="77777777" w:rsidR="00F947C8" w:rsidRPr="00A14500" w:rsidRDefault="00F947C8" w:rsidP="000E0905">
            <w:pPr>
              <w:jc w:val="center"/>
              <w:rPr>
                <w:rFonts w:ascii="Open Sans" w:eastAsia="Times New Roman" w:hAnsi="Open Sans" w:cs="Open Sans"/>
                <w:b/>
                <w:bCs/>
                <w:color w:val="000000"/>
                <w:sz w:val="18"/>
                <w:szCs w:val="18"/>
              </w:rPr>
            </w:pPr>
            <w:r w:rsidRPr="00A14500">
              <w:rPr>
                <w:rFonts w:ascii="Open Sans" w:eastAsia="Times New Roman" w:hAnsi="Open Sans" w:cs="Open Sans"/>
                <w:b/>
                <w:bCs/>
                <w:color w:val="000000"/>
                <w:sz w:val="18"/>
                <w:szCs w:val="18"/>
              </w:rPr>
              <w:t>Nr posesji</w:t>
            </w:r>
          </w:p>
        </w:tc>
      </w:tr>
      <w:tr w:rsidR="00F947C8" w:rsidRPr="00A14500" w14:paraId="19F4B763"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7A93EB94"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w:t>
            </w:r>
          </w:p>
        </w:tc>
        <w:tc>
          <w:tcPr>
            <w:tcW w:w="2730" w:type="dxa"/>
            <w:tcBorders>
              <w:top w:val="nil"/>
              <w:left w:val="nil"/>
              <w:bottom w:val="single" w:sz="4" w:space="0" w:color="auto"/>
              <w:right w:val="single" w:sz="4" w:space="0" w:color="auto"/>
            </w:tcBorders>
            <w:shd w:val="clear" w:color="auto" w:fill="auto"/>
            <w:noWrap/>
            <w:vAlign w:val="bottom"/>
            <w:hideMark/>
          </w:tcPr>
          <w:p w14:paraId="17C193CA"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Cieślin</w:t>
            </w:r>
          </w:p>
        </w:tc>
        <w:tc>
          <w:tcPr>
            <w:tcW w:w="1033" w:type="dxa"/>
            <w:tcBorders>
              <w:top w:val="nil"/>
              <w:left w:val="nil"/>
              <w:bottom w:val="single" w:sz="4" w:space="0" w:color="auto"/>
              <w:right w:val="single" w:sz="4" w:space="0" w:color="auto"/>
            </w:tcBorders>
            <w:shd w:val="clear" w:color="auto" w:fill="auto"/>
            <w:noWrap/>
            <w:vAlign w:val="bottom"/>
            <w:hideMark/>
          </w:tcPr>
          <w:p w14:paraId="784F6C25"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27</w:t>
            </w:r>
          </w:p>
        </w:tc>
      </w:tr>
      <w:tr w:rsidR="00F947C8" w:rsidRPr="00A14500" w14:paraId="74E0C0BC"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5C2C12D3"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w:t>
            </w:r>
          </w:p>
        </w:tc>
        <w:tc>
          <w:tcPr>
            <w:tcW w:w="2730" w:type="dxa"/>
            <w:tcBorders>
              <w:top w:val="nil"/>
              <w:left w:val="nil"/>
              <w:bottom w:val="single" w:sz="4" w:space="0" w:color="auto"/>
              <w:right w:val="single" w:sz="4" w:space="0" w:color="auto"/>
            </w:tcBorders>
            <w:shd w:val="clear" w:color="auto" w:fill="auto"/>
            <w:noWrap/>
            <w:vAlign w:val="bottom"/>
            <w:hideMark/>
          </w:tcPr>
          <w:p w14:paraId="21DB1BE5"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Cieślin</w:t>
            </w:r>
          </w:p>
        </w:tc>
        <w:tc>
          <w:tcPr>
            <w:tcW w:w="1033" w:type="dxa"/>
            <w:tcBorders>
              <w:top w:val="nil"/>
              <w:left w:val="nil"/>
              <w:bottom w:val="single" w:sz="4" w:space="0" w:color="auto"/>
              <w:right w:val="single" w:sz="4" w:space="0" w:color="auto"/>
            </w:tcBorders>
            <w:shd w:val="clear" w:color="auto" w:fill="auto"/>
            <w:noWrap/>
            <w:vAlign w:val="bottom"/>
            <w:hideMark/>
          </w:tcPr>
          <w:p w14:paraId="6DC9E19A"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28</w:t>
            </w:r>
          </w:p>
        </w:tc>
      </w:tr>
      <w:tr w:rsidR="00F947C8" w:rsidRPr="00A14500" w14:paraId="0A7664AD"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6D4EECCC"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w:t>
            </w:r>
          </w:p>
        </w:tc>
        <w:tc>
          <w:tcPr>
            <w:tcW w:w="2730" w:type="dxa"/>
            <w:tcBorders>
              <w:top w:val="nil"/>
              <w:left w:val="nil"/>
              <w:bottom w:val="single" w:sz="4" w:space="0" w:color="auto"/>
              <w:right w:val="single" w:sz="4" w:space="0" w:color="auto"/>
            </w:tcBorders>
            <w:shd w:val="clear" w:color="auto" w:fill="auto"/>
            <w:noWrap/>
            <w:vAlign w:val="bottom"/>
            <w:hideMark/>
          </w:tcPr>
          <w:p w14:paraId="07DF3BBC"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Cieślin</w:t>
            </w:r>
          </w:p>
        </w:tc>
        <w:tc>
          <w:tcPr>
            <w:tcW w:w="1033" w:type="dxa"/>
            <w:tcBorders>
              <w:top w:val="nil"/>
              <w:left w:val="nil"/>
              <w:bottom w:val="single" w:sz="4" w:space="0" w:color="auto"/>
              <w:right w:val="single" w:sz="4" w:space="0" w:color="auto"/>
            </w:tcBorders>
            <w:shd w:val="clear" w:color="auto" w:fill="auto"/>
            <w:noWrap/>
            <w:vAlign w:val="bottom"/>
            <w:hideMark/>
          </w:tcPr>
          <w:p w14:paraId="1A0344E2"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29</w:t>
            </w:r>
          </w:p>
        </w:tc>
      </w:tr>
      <w:tr w:rsidR="00F947C8" w:rsidRPr="00A14500" w14:paraId="5C1ECABC"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7B00FAC4"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4</w:t>
            </w:r>
          </w:p>
        </w:tc>
        <w:tc>
          <w:tcPr>
            <w:tcW w:w="2730" w:type="dxa"/>
            <w:tcBorders>
              <w:top w:val="nil"/>
              <w:left w:val="nil"/>
              <w:bottom w:val="single" w:sz="4" w:space="0" w:color="auto"/>
              <w:right w:val="single" w:sz="4" w:space="0" w:color="auto"/>
            </w:tcBorders>
            <w:shd w:val="clear" w:color="auto" w:fill="auto"/>
            <w:noWrap/>
            <w:vAlign w:val="bottom"/>
            <w:hideMark/>
          </w:tcPr>
          <w:p w14:paraId="6FA11AB3"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Cieślin</w:t>
            </w:r>
          </w:p>
        </w:tc>
        <w:tc>
          <w:tcPr>
            <w:tcW w:w="1033" w:type="dxa"/>
            <w:tcBorders>
              <w:top w:val="nil"/>
              <w:left w:val="nil"/>
              <w:bottom w:val="single" w:sz="4" w:space="0" w:color="auto"/>
              <w:right w:val="single" w:sz="4" w:space="0" w:color="auto"/>
            </w:tcBorders>
            <w:shd w:val="clear" w:color="auto" w:fill="auto"/>
            <w:noWrap/>
            <w:vAlign w:val="bottom"/>
            <w:hideMark/>
          </w:tcPr>
          <w:p w14:paraId="128A3BA4"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30</w:t>
            </w:r>
          </w:p>
        </w:tc>
      </w:tr>
      <w:tr w:rsidR="00F947C8" w:rsidRPr="00A14500" w14:paraId="6ECEC3F8"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24546511"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5</w:t>
            </w:r>
          </w:p>
        </w:tc>
        <w:tc>
          <w:tcPr>
            <w:tcW w:w="2730" w:type="dxa"/>
            <w:tcBorders>
              <w:top w:val="nil"/>
              <w:left w:val="nil"/>
              <w:bottom w:val="single" w:sz="4" w:space="0" w:color="auto"/>
              <w:right w:val="single" w:sz="4" w:space="0" w:color="auto"/>
            </w:tcBorders>
            <w:shd w:val="clear" w:color="auto" w:fill="auto"/>
            <w:noWrap/>
            <w:vAlign w:val="bottom"/>
            <w:hideMark/>
          </w:tcPr>
          <w:p w14:paraId="54B5FDB0"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Cieślin</w:t>
            </w:r>
          </w:p>
        </w:tc>
        <w:tc>
          <w:tcPr>
            <w:tcW w:w="1033" w:type="dxa"/>
            <w:tcBorders>
              <w:top w:val="nil"/>
              <w:left w:val="nil"/>
              <w:bottom w:val="single" w:sz="4" w:space="0" w:color="auto"/>
              <w:right w:val="single" w:sz="4" w:space="0" w:color="auto"/>
            </w:tcBorders>
            <w:shd w:val="clear" w:color="auto" w:fill="auto"/>
            <w:noWrap/>
            <w:vAlign w:val="bottom"/>
            <w:hideMark/>
          </w:tcPr>
          <w:p w14:paraId="64D231D6"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31</w:t>
            </w:r>
          </w:p>
        </w:tc>
      </w:tr>
      <w:tr w:rsidR="00F947C8" w:rsidRPr="00A14500" w14:paraId="6489A736"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0D40EA26"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6</w:t>
            </w:r>
          </w:p>
        </w:tc>
        <w:tc>
          <w:tcPr>
            <w:tcW w:w="2730" w:type="dxa"/>
            <w:tcBorders>
              <w:top w:val="nil"/>
              <w:left w:val="nil"/>
              <w:bottom w:val="single" w:sz="4" w:space="0" w:color="auto"/>
              <w:right w:val="single" w:sz="4" w:space="0" w:color="auto"/>
            </w:tcBorders>
            <w:shd w:val="clear" w:color="auto" w:fill="auto"/>
            <w:noWrap/>
            <w:vAlign w:val="bottom"/>
            <w:hideMark/>
          </w:tcPr>
          <w:p w14:paraId="0E635A65"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Cieślin</w:t>
            </w:r>
          </w:p>
        </w:tc>
        <w:tc>
          <w:tcPr>
            <w:tcW w:w="1033" w:type="dxa"/>
            <w:tcBorders>
              <w:top w:val="nil"/>
              <w:left w:val="nil"/>
              <w:bottom w:val="single" w:sz="4" w:space="0" w:color="auto"/>
              <w:right w:val="single" w:sz="4" w:space="0" w:color="auto"/>
            </w:tcBorders>
            <w:shd w:val="clear" w:color="auto" w:fill="auto"/>
            <w:noWrap/>
            <w:vAlign w:val="bottom"/>
            <w:hideMark/>
          </w:tcPr>
          <w:p w14:paraId="148F9D13"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32</w:t>
            </w:r>
          </w:p>
        </w:tc>
      </w:tr>
      <w:tr w:rsidR="00F947C8" w:rsidRPr="00A14500" w14:paraId="2DE983B6"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0FE09D22"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7</w:t>
            </w:r>
          </w:p>
        </w:tc>
        <w:tc>
          <w:tcPr>
            <w:tcW w:w="2730" w:type="dxa"/>
            <w:tcBorders>
              <w:top w:val="nil"/>
              <w:left w:val="nil"/>
              <w:bottom w:val="single" w:sz="4" w:space="0" w:color="auto"/>
              <w:right w:val="single" w:sz="4" w:space="0" w:color="auto"/>
            </w:tcBorders>
            <w:shd w:val="clear" w:color="auto" w:fill="auto"/>
            <w:noWrap/>
            <w:vAlign w:val="bottom"/>
            <w:hideMark/>
          </w:tcPr>
          <w:p w14:paraId="36F8E503"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Cieślin</w:t>
            </w:r>
          </w:p>
        </w:tc>
        <w:tc>
          <w:tcPr>
            <w:tcW w:w="1033" w:type="dxa"/>
            <w:tcBorders>
              <w:top w:val="nil"/>
              <w:left w:val="nil"/>
              <w:bottom w:val="single" w:sz="4" w:space="0" w:color="auto"/>
              <w:right w:val="single" w:sz="4" w:space="0" w:color="auto"/>
            </w:tcBorders>
            <w:shd w:val="clear" w:color="auto" w:fill="auto"/>
            <w:noWrap/>
            <w:vAlign w:val="bottom"/>
            <w:hideMark/>
          </w:tcPr>
          <w:p w14:paraId="05767EC2"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33</w:t>
            </w:r>
          </w:p>
        </w:tc>
      </w:tr>
      <w:tr w:rsidR="00F947C8" w:rsidRPr="00A14500" w14:paraId="12B5122F"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726EAF89"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8</w:t>
            </w:r>
          </w:p>
        </w:tc>
        <w:tc>
          <w:tcPr>
            <w:tcW w:w="2730" w:type="dxa"/>
            <w:tcBorders>
              <w:top w:val="nil"/>
              <w:left w:val="nil"/>
              <w:bottom w:val="single" w:sz="4" w:space="0" w:color="auto"/>
              <w:right w:val="single" w:sz="4" w:space="0" w:color="auto"/>
            </w:tcBorders>
            <w:shd w:val="clear" w:color="auto" w:fill="auto"/>
            <w:noWrap/>
            <w:vAlign w:val="bottom"/>
            <w:hideMark/>
          </w:tcPr>
          <w:p w14:paraId="1B51137B"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Dulsk</w:t>
            </w:r>
          </w:p>
        </w:tc>
        <w:tc>
          <w:tcPr>
            <w:tcW w:w="1033" w:type="dxa"/>
            <w:tcBorders>
              <w:top w:val="nil"/>
              <w:left w:val="nil"/>
              <w:bottom w:val="single" w:sz="4" w:space="0" w:color="auto"/>
              <w:right w:val="single" w:sz="4" w:space="0" w:color="auto"/>
            </w:tcBorders>
            <w:shd w:val="clear" w:color="auto" w:fill="auto"/>
            <w:noWrap/>
            <w:vAlign w:val="bottom"/>
            <w:hideMark/>
          </w:tcPr>
          <w:p w14:paraId="10652124"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6A</w:t>
            </w:r>
          </w:p>
        </w:tc>
      </w:tr>
      <w:tr w:rsidR="00F947C8" w:rsidRPr="00A14500" w14:paraId="60512E05"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47876014"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9</w:t>
            </w:r>
          </w:p>
        </w:tc>
        <w:tc>
          <w:tcPr>
            <w:tcW w:w="2730" w:type="dxa"/>
            <w:tcBorders>
              <w:top w:val="nil"/>
              <w:left w:val="nil"/>
              <w:bottom w:val="single" w:sz="4" w:space="0" w:color="auto"/>
              <w:right w:val="single" w:sz="4" w:space="0" w:color="auto"/>
            </w:tcBorders>
            <w:shd w:val="clear" w:color="auto" w:fill="auto"/>
            <w:noWrap/>
            <w:vAlign w:val="bottom"/>
            <w:hideMark/>
          </w:tcPr>
          <w:p w14:paraId="2F7DB24A"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Gnojno</w:t>
            </w:r>
          </w:p>
        </w:tc>
        <w:tc>
          <w:tcPr>
            <w:tcW w:w="1033" w:type="dxa"/>
            <w:tcBorders>
              <w:top w:val="nil"/>
              <w:left w:val="nil"/>
              <w:bottom w:val="single" w:sz="4" w:space="0" w:color="auto"/>
              <w:right w:val="single" w:sz="4" w:space="0" w:color="auto"/>
            </w:tcBorders>
            <w:shd w:val="clear" w:color="auto" w:fill="auto"/>
            <w:noWrap/>
            <w:vAlign w:val="bottom"/>
            <w:hideMark/>
          </w:tcPr>
          <w:p w14:paraId="042D7E41"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6</w:t>
            </w:r>
          </w:p>
        </w:tc>
      </w:tr>
      <w:tr w:rsidR="00F947C8" w:rsidRPr="00A14500" w14:paraId="6426BDD3"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255F6EAD"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10</w:t>
            </w:r>
          </w:p>
        </w:tc>
        <w:tc>
          <w:tcPr>
            <w:tcW w:w="2730" w:type="dxa"/>
            <w:tcBorders>
              <w:top w:val="nil"/>
              <w:left w:val="nil"/>
              <w:bottom w:val="single" w:sz="4" w:space="0" w:color="auto"/>
              <w:right w:val="single" w:sz="4" w:space="0" w:color="auto"/>
            </w:tcBorders>
            <w:shd w:val="clear" w:color="auto" w:fill="auto"/>
            <w:noWrap/>
            <w:vAlign w:val="bottom"/>
            <w:hideMark/>
          </w:tcPr>
          <w:p w14:paraId="5925BC29"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Gnojno</w:t>
            </w:r>
          </w:p>
        </w:tc>
        <w:tc>
          <w:tcPr>
            <w:tcW w:w="1033" w:type="dxa"/>
            <w:tcBorders>
              <w:top w:val="nil"/>
              <w:left w:val="nil"/>
              <w:bottom w:val="single" w:sz="4" w:space="0" w:color="auto"/>
              <w:right w:val="single" w:sz="4" w:space="0" w:color="auto"/>
            </w:tcBorders>
            <w:shd w:val="clear" w:color="auto" w:fill="auto"/>
            <w:noWrap/>
            <w:vAlign w:val="bottom"/>
            <w:hideMark/>
          </w:tcPr>
          <w:p w14:paraId="17B05E84"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7</w:t>
            </w:r>
          </w:p>
        </w:tc>
      </w:tr>
      <w:tr w:rsidR="00F947C8" w:rsidRPr="00A14500" w14:paraId="73B03459"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3D4D399E"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11</w:t>
            </w:r>
          </w:p>
        </w:tc>
        <w:tc>
          <w:tcPr>
            <w:tcW w:w="2730" w:type="dxa"/>
            <w:tcBorders>
              <w:top w:val="nil"/>
              <w:left w:val="nil"/>
              <w:bottom w:val="single" w:sz="4" w:space="0" w:color="auto"/>
              <w:right w:val="single" w:sz="4" w:space="0" w:color="auto"/>
            </w:tcBorders>
            <w:shd w:val="clear" w:color="auto" w:fill="auto"/>
            <w:noWrap/>
            <w:vAlign w:val="bottom"/>
            <w:hideMark/>
          </w:tcPr>
          <w:p w14:paraId="56A846CD"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Gnojno</w:t>
            </w:r>
          </w:p>
        </w:tc>
        <w:tc>
          <w:tcPr>
            <w:tcW w:w="1033" w:type="dxa"/>
            <w:tcBorders>
              <w:top w:val="nil"/>
              <w:left w:val="nil"/>
              <w:bottom w:val="single" w:sz="4" w:space="0" w:color="auto"/>
              <w:right w:val="single" w:sz="4" w:space="0" w:color="auto"/>
            </w:tcBorders>
            <w:shd w:val="clear" w:color="auto" w:fill="auto"/>
            <w:noWrap/>
            <w:vAlign w:val="bottom"/>
            <w:hideMark/>
          </w:tcPr>
          <w:p w14:paraId="10B10F9A"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8</w:t>
            </w:r>
          </w:p>
        </w:tc>
      </w:tr>
      <w:tr w:rsidR="00F947C8" w:rsidRPr="00A14500" w14:paraId="7397B9DE"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49D53D62"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12</w:t>
            </w:r>
          </w:p>
        </w:tc>
        <w:tc>
          <w:tcPr>
            <w:tcW w:w="2730" w:type="dxa"/>
            <w:tcBorders>
              <w:top w:val="nil"/>
              <w:left w:val="nil"/>
              <w:bottom w:val="single" w:sz="4" w:space="0" w:color="auto"/>
              <w:right w:val="single" w:sz="4" w:space="0" w:color="auto"/>
            </w:tcBorders>
            <w:shd w:val="clear" w:color="auto" w:fill="auto"/>
            <w:noWrap/>
            <w:vAlign w:val="bottom"/>
            <w:hideMark/>
          </w:tcPr>
          <w:p w14:paraId="14A0A69B"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Gnojno</w:t>
            </w:r>
          </w:p>
        </w:tc>
        <w:tc>
          <w:tcPr>
            <w:tcW w:w="1033" w:type="dxa"/>
            <w:tcBorders>
              <w:top w:val="nil"/>
              <w:left w:val="nil"/>
              <w:bottom w:val="single" w:sz="4" w:space="0" w:color="auto"/>
              <w:right w:val="single" w:sz="4" w:space="0" w:color="auto"/>
            </w:tcBorders>
            <w:shd w:val="clear" w:color="auto" w:fill="auto"/>
            <w:noWrap/>
            <w:vAlign w:val="bottom"/>
            <w:hideMark/>
          </w:tcPr>
          <w:p w14:paraId="72243F27"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9</w:t>
            </w:r>
          </w:p>
        </w:tc>
      </w:tr>
      <w:tr w:rsidR="00F947C8" w:rsidRPr="00A14500" w14:paraId="7BF966F7"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1EC27FD9"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13</w:t>
            </w:r>
          </w:p>
        </w:tc>
        <w:tc>
          <w:tcPr>
            <w:tcW w:w="2730" w:type="dxa"/>
            <w:tcBorders>
              <w:top w:val="nil"/>
              <w:left w:val="nil"/>
              <w:bottom w:val="single" w:sz="4" w:space="0" w:color="auto"/>
              <w:right w:val="single" w:sz="4" w:space="0" w:color="auto"/>
            </w:tcBorders>
            <w:shd w:val="clear" w:color="auto" w:fill="auto"/>
            <w:noWrap/>
            <w:vAlign w:val="bottom"/>
            <w:hideMark/>
          </w:tcPr>
          <w:p w14:paraId="26AF6799"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Gnojno</w:t>
            </w:r>
          </w:p>
        </w:tc>
        <w:tc>
          <w:tcPr>
            <w:tcW w:w="1033" w:type="dxa"/>
            <w:tcBorders>
              <w:top w:val="nil"/>
              <w:left w:val="nil"/>
              <w:bottom w:val="single" w:sz="4" w:space="0" w:color="auto"/>
              <w:right w:val="single" w:sz="4" w:space="0" w:color="auto"/>
            </w:tcBorders>
            <w:shd w:val="clear" w:color="auto" w:fill="auto"/>
            <w:noWrap/>
            <w:vAlign w:val="bottom"/>
            <w:hideMark/>
          </w:tcPr>
          <w:p w14:paraId="3226222A"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10</w:t>
            </w:r>
          </w:p>
        </w:tc>
      </w:tr>
      <w:tr w:rsidR="00F947C8" w:rsidRPr="00A14500" w14:paraId="2A793C71"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29F01D66"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14</w:t>
            </w:r>
          </w:p>
        </w:tc>
        <w:tc>
          <w:tcPr>
            <w:tcW w:w="2730" w:type="dxa"/>
            <w:tcBorders>
              <w:top w:val="nil"/>
              <w:left w:val="nil"/>
              <w:bottom w:val="single" w:sz="4" w:space="0" w:color="auto"/>
              <w:right w:val="single" w:sz="4" w:space="0" w:color="auto"/>
            </w:tcBorders>
            <w:shd w:val="clear" w:color="auto" w:fill="auto"/>
            <w:noWrap/>
            <w:vAlign w:val="bottom"/>
            <w:hideMark/>
          </w:tcPr>
          <w:p w14:paraId="7BA49BB5"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Gnojno</w:t>
            </w:r>
          </w:p>
        </w:tc>
        <w:tc>
          <w:tcPr>
            <w:tcW w:w="1033" w:type="dxa"/>
            <w:tcBorders>
              <w:top w:val="nil"/>
              <w:left w:val="nil"/>
              <w:bottom w:val="single" w:sz="4" w:space="0" w:color="auto"/>
              <w:right w:val="single" w:sz="4" w:space="0" w:color="auto"/>
            </w:tcBorders>
            <w:shd w:val="clear" w:color="auto" w:fill="auto"/>
            <w:noWrap/>
            <w:vAlign w:val="bottom"/>
            <w:hideMark/>
          </w:tcPr>
          <w:p w14:paraId="74F65DCB"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11</w:t>
            </w:r>
          </w:p>
        </w:tc>
      </w:tr>
      <w:tr w:rsidR="00F947C8" w:rsidRPr="00A14500" w14:paraId="0B96BF44"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08109318"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15</w:t>
            </w:r>
          </w:p>
        </w:tc>
        <w:tc>
          <w:tcPr>
            <w:tcW w:w="2730" w:type="dxa"/>
            <w:tcBorders>
              <w:top w:val="nil"/>
              <w:left w:val="nil"/>
              <w:bottom w:val="single" w:sz="4" w:space="0" w:color="auto"/>
              <w:right w:val="single" w:sz="4" w:space="0" w:color="auto"/>
            </w:tcBorders>
            <w:shd w:val="clear" w:color="auto" w:fill="auto"/>
            <w:noWrap/>
            <w:vAlign w:val="bottom"/>
            <w:hideMark/>
          </w:tcPr>
          <w:p w14:paraId="7EE7C39A"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Gnojno</w:t>
            </w:r>
          </w:p>
        </w:tc>
        <w:tc>
          <w:tcPr>
            <w:tcW w:w="1033" w:type="dxa"/>
            <w:tcBorders>
              <w:top w:val="nil"/>
              <w:left w:val="nil"/>
              <w:bottom w:val="single" w:sz="4" w:space="0" w:color="auto"/>
              <w:right w:val="single" w:sz="4" w:space="0" w:color="auto"/>
            </w:tcBorders>
            <w:shd w:val="clear" w:color="auto" w:fill="auto"/>
            <w:noWrap/>
            <w:vAlign w:val="bottom"/>
            <w:hideMark/>
          </w:tcPr>
          <w:p w14:paraId="1C47DA84"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16</w:t>
            </w:r>
          </w:p>
        </w:tc>
      </w:tr>
      <w:tr w:rsidR="00F947C8" w:rsidRPr="00A14500" w14:paraId="14676154"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313447DB"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16</w:t>
            </w:r>
          </w:p>
        </w:tc>
        <w:tc>
          <w:tcPr>
            <w:tcW w:w="2730" w:type="dxa"/>
            <w:tcBorders>
              <w:top w:val="nil"/>
              <w:left w:val="nil"/>
              <w:bottom w:val="single" w:sz="4" w:space="0" w:color="auto"/>
              <w:right w:val="single" w:sz="4" w:space="0" w:color="auto"/>
            </w:tcBorders>
            <w:shd w:val="clear" w:color="auto" w:fill="auto"/>
            <w:noWrap/>
            <w:vAlign w:val="bottom"/>
            <w:hideMark/>
          </w:tcPr>
          <w:p w14:paraId="3DB56038"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Gnojno</w:t>
            </w:r>
          </w:p>
        </w:tc>
        <w:tc>
          <w:tcPr>
            <w:tcW w:w="1033" w:type="dxa"/>
            <w:tcBorders>
              <w:top w:val="nil"/>
              <w:left w:val="nil"/>
              <w:bottom w:val="single" w:sz="4" w:space="0" w:color="auto"/>
              <w:right w:val="single" w:sz="4" w:space="0" w:color="auto"/>
            </w:tcBorders>
            <w:shd w:val="clear" w:color="auto" w:fill="auto"/>
            <w:noWrap/>
            <w:vAlign w:val="bottom"/>
            <w:hideMark/>
          </w:tcPr>
          <w:p w14:paraId="72391F01"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26</w:t>
            </w:r>
          </w:p>
        </w:tc>
      </w:tr>
      <w:tr w:rsidR="00F947C8" w:rsidRPr="00A14500" w14:paraId="210A9AB1"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5D0D7FA6"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17</w:t>
            </w:r>
          </w:p>
        </w:tc>
        <w:tc>
          <w:tcPr>
            <w:tcW w:w="2730" w:type="dxa"/>
            <w:tcBorders>
              <w:top w:val="nil"/>
              <w:left w:val="nil"/>
              <w:bottom w:val="single" w:sz="4" w:space="0" w:color="auto"/>
              <w:right w:val="single" w:sz="4" w:space="0" w:color="auto"/>
            </w:tcBorders>
            <w:shd w:val="clear" w:color="auto" w:fill="auto"/>
            <w:noWrap/>
            <w:vAlign w:val="bottom"/>
            <w:hideMark/>
          </w:tcPr>
          <w:p w14:paraId="69E6DC9E"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Góra</w:t>
            </w:r>
          </w:p>
        </w:tc>
        <w:tc>
          <w:tcPr>
            <w:tcW w:w="1033" w:type="dxa"/>
            <w:tcBorders>
              <w:top w:val="nil"/>
              <w:left w:val="nil"/>
              <w:bottom w:val="single" w:sz="4" w:space="0" w:color="auto"/>
              <w:right w:val="single" w:sz="4" w:space="0" w:color="auto"/>
            </w:tcBorders>
            <w:shd w:val="clear" w:color="auto" w:fill="auto"/>
            <w:noWrap/>
            <w:vAlign w:val="bottom"/>
            <w:hideMark/>
          </w:tcPr>
          <w:p w14:paraId="58AA8704"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21</w:t>
            </w:r>
          </w:p>
        </w:tc>
      </w:tr>
      <w:tr w:rsidR="00F947C8" w:rsidRPr="00A14500" w14:paraId="19B46FDB"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2EDD43E8"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18</w:t>
            </w:r>
          </w:p>
        </w:tc>
        <w:tc>
          <w:tcPr>
            <w:tcW w:w="2730" w:type="dxa"/>
            <w:tcBorders>
              <w:top w:val="nil"/>
              <w:left w:val="nil"/>
              <w:bottom w:val="single" w:sz="4" w:space="0" w:color="auto"/>
              <w:right w:val="single" w:sz="4" w:space="0" w:color="auto"/>
            </w:tcBorders>
            <w:shd w:val="clear" w:color="auto" w:fill="auto"/>
            <w:noWrap/>
            <w:vAlign w:val="bottom"/>
            <w:hideMark/>
          </w:tcPr>
          <w:p w14:paraId="7982D952"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Jaksice, ul. Dworcowa</w:t>
            </w:r>
          </w:p>
        </w:tc>
        <w:tc>
          <w:tcPr>
            <w:tcW w:w="1033" w:type="dxa"/>
            <w:tcBorders>
              <w:top w:val="nil"/>
              <w:left w:val="nil"/>
              <w:bottom w:val="single" w:sz="4" w:space="0" w:color="auto"/>
              <w:right w:val="single" w:sz="4" w:space="0" w:color="auto"/>
            </w:tcBorders>
            <w:shd w:val="clear" w:color="auto" w:fill="auto"/>
            <w:noWrap/>
            <w:vAlign w:val="bottom"/>
            <w:hideMark/>
          </w:tcPr>
          <w:p w14:paraId="2BD807EA"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10</w:t>
            </w:r>
          </w:p>
        </w:tc>
      </w:tr>
      <w:tr w:rsidR="00F947C8" w:rsidRPr="00A14500" w14:paraId="256F8657"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3A33E1DA"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19</w:t>
            </w:r>
          </w:p>
        </w:tc>
        <w:tc>
          <w:tcPr>
            <w:tcW w:w="2730" w:type="dxa"/>
            <w:tcBorders>
              <w:top w:val="nil"/>
              <w:left w:val="nil"/>
              <w:bottom w:val="single" w:sz="4" w:space="0" w:color="auto"/>
              <w:right w:val="single" w:sz="4" w:space="0" w:color="auto"/>
            </w:tcBorders>
            <w:shd w:val="clear" w:color="auto" w:fill="auto"/>
            <w:noWrap/>
            <w:vAlign w:val="bottom"/>
            <w:hideMark/>
          </w:tcPr>
          <w:p w14:paraId="736C31FF"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Jaksice, ul. Szosa Bydg</w:t>
            </w:r>
            <w:r w:rsidR="00E437ED" w:rsidRPr="00A14500">
              <w:rPr>
                <w:rFonts w:ascii="Open Sans" w:eastAsia="Times New Roman" w:hAnsi="Open Sans" w:cs="Open Sans"/>
                <w:color w:val="000000"/>
                <w:sz w:val="18"/>
                <w:szCs w:val="18"/>
              </w:rPr>
              <w:t>oska</w:t>
            </w:r>
            <w:r w:rsidRPr="00A14500">
              <w:rPr>
                <w:rFonts w:ascii="Open Sans" w:eastAsia="Times New Roman" w:hAnsi="Open Sans" w:cs="Open Sans"/>
                <w:color w:val="000000"/>
                <w:sz w:val="18"/>
                <w:szCs w:val="18"/>
              </w:rPr>
              <w:t>.</w:t>
            </w:r>
          </w:p>
        </w:tc>
        <w:tc>
          <w:tcPr>
            <w:tcW w:w="1033" w:type="dxa"/>
            <w:tcBorders>
              <w:top w:val="nil"/>
              <w:left w:val="nil"/>
              <w:bottom w:val="single" w:sz="4" w:space="0" w:color="auto"/>
              <w:right w:val="single" w:sz="4" w:space="0" w:color="auto"/>
            </w:tcBorders>
            <w:shd w:val="clear" w:color="auto" w:fill="auto"/>
            <w:noWrap/>
            <w:vAlign w:val="bottom"/>
            <w:hideMark/>
          </w:tcPr>
          <w:p w14:paraId="18C7009F"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11</w:t>
            </w:r>
          </w:p>
        </w:tc>
      </w:tr>
      <w:tr w:rsidR="00F947C8" w:rsidRPr="00A14500" w14:paraId="7E612A11"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42818262"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lastRenderedPageBreak/>
              <w:t>20</w:t>
            </w:r>
          </w:p>
        </w:tc>
        <w:tc>
          <w:tcPr>
            <w:tcW w:w="2730" w:type="dxa"/>
            <w:tcBorders>
              <w:top w:val="nil"/>
              <w:left w:val="nil"/>
              <w:bottom w:val="single" w:sz="4" w:space="0" w:color="auto"/>
              <w:right w:val="single" w:sz="4" w:space="0" w:color="auto"/>
            </w:tcBorders>
            <w:shd w:val="clear" w:color="auto" w:fill="auto"/>
            <w:noWrap/>
            <w:vAlign w:val="bottom"/>
            <w:hideMark/>
          </w:tcPr>
          <w:p w14:paraId="7D73CE14"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Jaksice, ul. Wschodnia</w:t>
            </w:r>
          </w:p>
        </w:tc>
        <w:tc>
          <w:tcPr>
            <w:tcW w:w="1033" w:type="dxa"/>
            <w:tcBorders>
              <w:top w:val="nil"/>
              <w:left w:val="nil"/>
              <w:bottom w:val="single" w:sz="4" w:space="0" w:color="auto"/>
              <w:right w:val="single" w:sz="4" w:space="0" w:color="auto"/>
            </w:tcBorders>
            <w:shd w:val="clear" w:color="auto" w:fill="auto"/>
            <w:noWrap/>
            <w:vAlign w:val="bottom"/>
            <w:hideMark/>
          </w:tcPr>
          <w:p w14:paraId="5EB5C55B"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6</w:t>
            </w:r>
          </w:p>
        </w:tc>
      </w:tr>
      <w:tr w:rsidR="00F947C8" w:rsidRPr="00A14500" w14:paraId="32B437DE"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7097D199"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21</w:t>
            </w:r>
          </w:p>
        </w:tc>
        <w:tc>
          <w:tcPr>
            <w:tcW w:w="2730" w:type="dxa"/>
            <w:tcBorders>
              <w:top w:val="nil"/>
              <w:left w:val="nil"/>
              <w:bottom w:val="single" w:sz="4" w:space="0" w:color="auto"/>
              <w:right w:val="single" w:sz="4" w:space="0" w:color="auto"/>
            </w:tcBorders>
            <w:shd w:val="clear" w:color="auto" w:fill="auto"/>
            <w:noWrap/>
            <w:vAlign w:val="bottom"/>
            <w:hideMark/>
          </w:tcPr>
          <w:p w14:paraId="0B50CB81"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Jaksice, ul. Wschodnia</w:t>
            </w:r>
          </w:p>
        </w:tc>
        <w:tc>
          <w:tcPr>
            <w:tcW w:w="1033" w:type="dxa"/>
            <w:tcBorders>
              <w:top w:val="nil"/>
              <w:left w:val="nil"/>
              <w:bottom w:val="single" w:sz="4" w:space="0" w:color="auto"/>
              <w:right w:val="single" w:sz="4" w:space="0" w:color="auto"/>
            </w:tcBorders>
            <w:shd w:val="clear" w:color="auto" w:fill="auto"/>
            <w:noWrap/>
            <w:vAlign w:val="bottom"/>
            <w:hideMark/>
          </w:tcPr>
          <w:p w14:paraId="359BBD26"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7</w:t>
            </w:r>
          </w:p>
        </w:tc>
      </w:tr>
      <w:tr w:rsidR="00F947C8" w:rsidRPr="00A14500" w14:paraId="02C5D947"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46D00A0D"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22</w:t>
            </w:r>
          </w:p>
        </w:tc>
        <w:tc>
          <w:tcPr>
            <w:tcW w:w="2730" w:type="dxa"/>
            <w:tcBorders>
              <w:top w:val="nil"/>
              <w:left w:val="nil"/>
              <w:bottom w:val="single" w:sz="4" w:space="0" w:color="auto"/>
              <w:right w:val="single" w:sz="4" w:space="0" w:color="auto"/>
            </w:tcBorders>
            <w:shd w:val="clear" w:color="auto" w:fill="auto"/>
            <w:noWrap/>
            <w:vAlign w:val="bottom"/>
            <w:hideMark/>
          </w:tcPr>
          <w:p w14:paraId="361E7CB9"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Jaksice, ul. Wschodnia</w:t>
            </w:r>
          </w:p>
        </w:tc>
        <w:tc>
          <w:tcPr>
            <w:tcW w:w="1033" w:type="dxa"/>
            <w:tcBorders>
              <w:top w:val="nil"/>
              <w:left w:val="nil"/>
              <w:bottom w:val="single" w:sz="4" w:space="0" w:color="auto"/>
              <w:right w:val="single" w:sz="4" w:space="0" w:color="auto"/>
            </w:tcBorders>
            <w:shd w:val="clear" w:color="auto" w:fill="auto"/>
            <w:noWrap/>
            <w:vAlign w:val="bottom"/>
            <w:hideMark/>
          </w:tcPr>
          <w:p w14:paraId="4AA3A38B"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8</w:t>
            </w:r>
          </w:p>
        </w:tc>
      </w:tr>
      <w:tr w:rsidR="00F947C8" w:rsidRPr="00A14500" w14:paraId="413809AB"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7B2D1ABB"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23</w:t>
            </w:r>
          </w:p>
        </w:tc>
        <w:tc>
          <w:tcPr>
            <w:tcW w:w="2730" w:type="dxa"/>
            <w:tcBorders>
              <w:top w:val="nil"/>
              <w:left w:val="nil"/>
              <w:bottom w:val="single" w:sz="4" w:space="0" w:color="auto"/>
              <w:right w:val="single" w:sz="4" w:space="0" w:color="auto"/>
            </w:tcBorders>
            <w:shd w:val="clear" w:color="auto" w:fill="auto"/>
            <w:noWrap/>
            <w:vAlign w:val="bottom"/>
            <w:hideMark/>
          </w:tcPr>
          <w:p w14:paraId="0C678302"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Jaksice, ul. Wschodnia</w:t>
            </w:r>
          </w:p>
        </w:tc>
        <w:tc>
          <w:tcPr>
            <w:tcW w:w="1033" w:type="dxa"/>
            <w:tcBorders>
              <w:top w:val="nil"/>
              <w:left w:val="nil"/>
              <w:bottom w:val="single" w:sz="4" w:space="0" w:color="auto"/>
              <w:right w:val="single" w:sz="4" w:space="0" w:color="auto"/>
            </w:tcBorders>
            <w:shd w:val="clear" w:color="auto" w:fill="auto"/>
            <w:noWrap/>
            <w:vAlign w:val="bottom"/>
            <w:hideMark/>
          </w:tcPr>
          <w:p w14:paraId="7A198CB6"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9</w:t>
            </w:r>
          </w:p>
        </w:tc>
      </w:tr>
      <w:tr w:rsidR="00F947C8" w:rsidRPr="00A14500" w14:paraId="1A1B29BA"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1DD7C029"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24</w:t>
            </w:r>
          </w:p>
        </w:tc>
        <w:tc>
          <w:tcPr>
            <w:tcW w:w="2730" w:type="dxa"/>
            <w:tcBorders>
              <w:top w:val="nil"/>
              <w:left w:val="nil"/>
              <w:bottom w:val="single" w:sz="4" w:space="0" w:color="auto"/>
              <w:right w:val="single" w:sz="4" w:space="0" w:color="auto"/>
            </w:tcBorders>
            <w:shd w:val="clear" w:color="auto" w:fill="auto"/>
            <w:noWrap/>
            <w:vAlign w:val="bottom"/>
            <w:hideMark/>
          </w:tcPr>
          <w:p w14:paraId="78F3B2F7"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Kłopot</w:t>
            </w:r>
          </w:p>
        </w:tc>
        <w:tc>
          <w:tcPr>
            <w:tcW w:w="1033" w:type="dxa"/>
            <w:tcBorders>
              <w:top w:val="nil"/>
              <w:left w:val="nil"/>
              <w:bottom w:val="single" w:sz="4" w:space="0" w:color="auto"/>
              <w:right w:val="single" w:sz="4" w:space="0" w:color="auto"/>
            </w:tcBorders>
            <w:shd w:val="clear" w:color="auto" w:fill="auto"/>
            <w:noWrap/>
            <w:vAlign w:val="bottom"/>
            <w:hideMark/>
          </w:tcPr>
          <w:p w14:paraId="3825B846"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32</w:t>
            </w:r>
          </w:p>
        </w:tc>
      </w:tr>
      <w:tr w:rsidR="00F947C8" w:rsidRPr="00A14500" w14:paraId="792C67B9"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1F1C8550"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25</w:t>
            </w:r>
          </w:p>
        </w:tc>
        <w:tc>
          <w:tcPr>
            <w:tcW w:w="2730" w:type="dxa"/>
            <w:tcBorders>
              <w:top w:val="nil"/>
              <w:left w:val="nil"/>
              <w:bottom w:val="single" w:sz="4" w:space="0" w:color="auto"/>
              <w:right w:val="single" w:sz="4" w:space="0" w:color="auto"/>
            </w:tcBorders>
            <w:shd w:val="clear" w:color="auto" w:fill="auto"/>
            <w:noWrap/>
            <w:vAlign w:val="bottom"/>
            <w:hideMark/>
          </w:tcPr>
          <w:p w14:paraId="2432FF24"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Komaszyce</w:t>
            </w:r>
          </w:p>
        </w:tc>
        <w:tc>
          <w:tcPr>
            <w:tcW w:w="1033" w:type="dxa"/>
            <w:tcBorders>
              <w:top w:val="nil"/>
              <w:left w:val="nil"/>
              <w:bottom w:val="single" w:sz="4" w:space="0" w:color="auto"/>
              <w:right w:val="single" w:sz="4" w:space="0" w:color="auto"/>
            </w:tcBorders>
            <w:shd w:val="clear" w:color="auto" w:fill="auto"/>
            <w:noWrap/>
            <w:vAlign w:val="bottom"/>
            <w:hideMark/>
          </w:tcPr>
          <w:p w14:paraId="5372E0F1"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13</w:t>
            </w:r>
          </w:p>
        </w:tc>
      </w:tr>
      <w:tr w:rsidR="00F947C8" w:rsidRPr="00A14500" w14:paraId="082849C9"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37940CCF"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26</w:t>
            </w:r>
          </w:p>
        </w:tc>
        <w:tc>
          <w:tcPr>
            <w:tcW w:w="2730" w:type="dxa"/>
            <w:tcBorders>
              <w:top w:val="nil"/>
              <w:left w:val="nil"/>
              <w:bottom w:val="single" w:sz="4" w:space="0" w:color="auto"/>
              <w:right w:val="single" w:sz="4" w:space="0" w:color="auto"/>
            </w:tcBorders>
            <w:shd w:val="clear" w:color="auto" w:fill="auto"/>
            <w:noWrap/>
            <w:vAlign w:val="bottom"/>
            <w:hideMark/>
          </w:tcPr>
          <w:p w14:paraId="45BC2A8E"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Krusza Podlotowa</w:t>
            </w:r>
          </w:p>
        </w:tc>
        <w:tc>
          <w:tcPr>
            <w:tcW w:w="1033" w:type="dxa"/>
            <w:tcBorders>
              <w:top w:val="nil"/>
              <w:left w:val="nil"/>
              <w:bottom w:val="single" w:sz="4" w:space="0" w:color="auto"/>
              <w:right w:val="single" w:sz="4" w:space="0" w:color="auto"/>
            </w:tcBorders>
            <w:shd w:val="clear" w:color="auto" w:fill="auto"/>
            <w:noWrap/>
            <w:vAlign w:val="bottom"/>
            <w:hideMark/>
          </w:tcPr>
          <w:p w14:paraId="5EB95CC1"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30</w:t>
            </w:r>
          </w:p>
        </w:tc>
      </w:tr>
      <w:tr w:rsidR="00F947C8" w:rsidRPr="00A14500" w14:paraId="4989CA64"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0CA34631"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27</w:t>
            </w:r>
          </w:p>
        </w:tc>
        <w:tc>
          <w:tcPr>
            <w:tcW w:w="2730" w:type="dxa"/>
            <w:tcBorders>
              <w:top w:val="nil"/>
              <w:left w:val="nil"/>
              <w:bottom w:val="single" w:sz="4" w:space="0" w:color="auto"/>
              <w:right w:val="single" w:sz="4" w:space="0" w:color="auto"/>
            </w:tcBorders>
            <w:shd w:val="clear" w:color="auto" w:fill="auto"/>
            <w:noWrap/>
            <w:vAlign w:val="bottom"/>
            <w:hideMark/>
          </w:tcPr>
          <w:p w14:paraId="6EC872AE"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Krusza Zamkowa</w:t>
            </w:r>
          </w:p>
        </w:tc>
        <w:tc>
          <w:tcPr>
            <w:tcW w:w="1033" w:type="dxa"/>
            <w:tcBorders>
              <w:top w:val="nil"/>
              <w:left w:val="nil"/>
              <w:bottom w:val="single" w:sz="4" w:space="0" w:color="auto"/>
              <w:right w:val="single" w:sz="4" w:space="0" w:color="auto"/>
            </w:tcBorders>
            <w:shd w:val="clear" w:color="auto" w:fill="auto"/>
            <w:noWrap/>
            <w:vAlign w:val="bottom"/>
            <w:hideMark/>
          </w:tcPr>
          <w:p w14:paraId="1AE475D9"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29</w:t>
            </w:r>
          </w:p>
        </w:tc>
      </w:tr>
      <w:tr w:rsidR="00F947C8" w:rsidRPr="00A14500" w14:paraId="33F33153"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46263FE2"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28</w:t>
            </w:r>
          </w:p>
        </w:tc>
        <w:tc>
          <w:tcPr>
            <w:tcW w:w="2730" w:type="dxa"/>
            <w:tcBorders>
              <w:top w:val="nil"/>
              <w:left w:val="nil"/>
              <w:bottom w:val="single" w:sz="4" w:space="0" w:color="auto"/>
              <w:right w:val="single" w:sz="4" w:space="0" w:color="auto"/>
            </w:tcBorders>
            <w:shd w:val="clear" w:color="auto" w:fill="auto"/>
            <w:noWrap/>
            <w:vAlign w:val="bottom"/>
            <w:hideMark/>
          </w:tcPr>
          <w:p w14:paraId="446DADF9"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Latkowo</w:t>
            </w:r>
          </w:p>
        </w:tc>
        <w:tc>
          <w:tcPr>
            <w:tcW w:w="1033" w:type="dxa"/>
            <w:tcBorders>
              <w:top w:val="nil"/>
              <w:left w:val="nil"/>
              <w:bottom w:val="single" w:sz="4" w:space="0" w:color="auto"/>
              <w:right w:val="single" w:sz="4" w:space="0" w:color="auto"/>
            </w:tcBorders>
            <w:shd w:val="clear" w:color="auto" w:fill="auto"/>
            <w:noWrap/>
            <w:vAlign w:val="bottom"/>
            <w:hideMark/>
          </w:tcPr>
          <w:p w14:paraId="3EB80060"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17</w:t>
            </w:r>
          </w:p>
        </w:tc>
      </w:tr>
      <w:tr w:rsidR="00F947C8" w:rsidRPr="00A14500" w14:paraId="1236A104"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13B81DD0"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29</w:t>
            </w:r>
          </w:p>
        </w:tc>
        <w:tc>
          <w:tcPr>
            <w:tcW w:w="2730" w:type="dxa"/>
            <w:tcBorders>
              <w:top w:val="nil"/>
              <w:left w:val="nil"/>
              <w:bottom w:val="single" w:sz="4" w:space="0" w:color="auto"/>
              <w:right w:val="single" w:sz="4" w:space="0" w:color="auto"/>
            </w:tcBorders>
            <w:shd w:val="clear" w:color="auto" w:fill="auto"/>
            <w:noWrap/>
            <w:vAlign w:val="bottom"/>
            <w:hideMark/>
          </w:tcPr>
          <w:p w14:paraId="195C742E"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Marcinkowo</w:t>
            </w:r>
          </w:p>
        </w:tc>
        <w:tc>
          <w:tcPr>
            <w:tcW w:w="1033" w:type="dxa"/>
            <w:tcBorders>
              <w:top w:val="nil"/>
              <w:left w:val="nil"/>
              <w:bottom w:val="single" w:sz="4" w:space="0" w:color="auto"/>
              <w:right w:val="single" w:sz="4" w:space="0" w:color="auto"/>
            </w:tcBorders>
            <w:shd w:val="clear" w:color="auto" w:fill="auto"/>
            <w:noWrap/>
            <w:vAlign w:val="bottom"/>
            <w:hideMark/>
          </w:tcPr>
          <w:p w14:paraId="0AE1C45C"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12</w:t>
            </w:r>
          </w:p>
        </w:tc>
      </w:tr>
      <w:tr w:rsidR="00F947C8" w:rsidRPr="00A14500" w14:paraId="22B4EA3F"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54CBD4A5"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30</w:t>
            </w:r>
          </w:p>
        </w:tc>
        <w:tc>
          <w:tcPr>
            <w:tcW w:w="2730" w:type="dxa"/>
            <w:tcBorders>
              <w:top w:val="nil"/>
              <w:left w:val="nil"/>
              <w:bottom w:val="single" w:sz="4" w:space="0" w:color="auto"/>
              <w:right w:val="single" w:sz="4" w:space="0" w:color="auto"/>
            </w:tcBorders>
            <w:shd w:val="clear" w:color="auto" w:fill="auto"/>
            <w:noWrap/>
            <w:vAlign w:val="bottom"/>
            <w:hideMark/>
          </w:tcPr>
          <w:p w14:paraId="2AA98EA4"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Orłowo</w:t>
            </w:r>
          </w:p>
        </w:tc>
        <w:tc>
          <w:tcPr>
            <w:tcW w:w="1033" w:type="dxa"/>
            <w:tcBorders>
              <w:top w:val="nil"/>
              <w:left w:val="nil"/>
              <w:bottom w:val="single" w:sz="4" w:space="0" w:color="auto"/>
              <w:right w:val="single" w:sz="4" w:space="0" w:color="auto"/>
            </w:tcBorders>
            <w:shd w:val="clear" w:color="auto" w:fill="auto"/>
            <w:noWrap/>
            <w:vAlign w:val="bottom"/>
            <w:hideMark/>
          </w:tcPr>
          <w:p w14:paraId="45D1F51B"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52</w:t>
            </w:r>
          </w:p>
        </w:tc>
      </w:tr>
      <w:tr w:rsidR="00F947C8" w:rsidRPr="00A14500" w14:paraId="34B9C7EF"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118B39C6"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31</w:t>
            </w:r>
          </w:p>
        </w:tc>
        <w:tc>
          <w:tcPr>
            <w:tcW w:w="2730" w:type="dxa"/>
            <w:tcBorders>
              <w:top w:val="nil"/>
              <w:left w:val="nil"/>
              <w:bottom w:val="single" w:sz="4" w:space="0" w:color="auto"/>
              <w:right w:val="single" w:sz="4" w:space="0" w:color="auto"/>
            </w:tcBorders>
            <w:shd w:val="clear" w:color="auto" w:fill="auto"/>
            <w:noWrap/>
            <w:vAlign w:val="bottom"/>
            <w:hideMark/>
          </w:tcPr>
          <w:p w14:paraId="25340DF7"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Ostrowo Krzyckie</w:t>
            </w:r>
          </w:p>
        </w:tc>
        <w:tc>
          <w:tcPr>
            <w:tcW w:w="1033" w:type="dxa"/>
            <w:tcBorders>
              <w:top w:val="nil"/>
              <w:left w:val="nil"/>
              <w:bottom w:val="single" w:sz="4" w:space="0" w:color="auto"/>
              <w:right w:val="single" w:sz="4" w:space="0" w:color="auto"/>
            </w:tcBorders>
            <w:shd w:val="clear" w:color="auto" w:fill="auto"/>
            <w:noWrap/>
            <w:vAlign w:val="bottom"/>
            <w:hideMark/>
          </w:tcPr>
          <w:p w14:paraId="59087693"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w:t>
            </w:r>
          </w:p>
        </w:tc>
      </w:tr>
      <w:tr w:rsidR="00F947C8" w:rsidRPr="00A14500" w14:paraId="3F8CF91E"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5637F031"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32</w:t>
            </w:r>
          </w:p>
        </w:tc>
        <w:tc>
          <w:tcPr>
            <w:tcW w:w="2730" w:type="dxa"/>
            <w:tcBorders>
              <w:top w:val="nil"/>
              <w:left w:val="nil"/>
              <w:bottom w:val="single" w:sz="4" w:space="0" w:color="auto"/>
              <w:right w:val="single" w:sz="4" w:space="0" w:color="auto"/>
            </w:tcBorders>
            <w:shd w:val="clear" w:color="auto" w:fill="auto"/>
            <w:noWrap/>
            <w:vAlign w:val="bottom"/>
            <w:hideMark/>
          </w:tcPr>
          <w:p w14:paraId="3B0675DF"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Pławin</w:t>
            </w:r>
          </w:p>
        </w:tc>
        <w:tc>
          <w:tcPr>
            <w:tcW w:w="1033" w:type="dxa"/>
            <w:tcBorders>
              <w:top w:val="nil"/>
              <w:left w:val="nil"/>
              <w:bottom w:val="single" w:sz="4" w:space="0" w:color="auto"/>
              <w:right w:val="single" w:sz="4" w:space="0" w:color="auto"/>
            </w:tcBorders>
            <w:shd w:val="clear" w:color="auto" w:fill="auto"/>
            <w:noWrap/>
            <w:vAlign w:val="bottom"/>
            <w:hideMark/>
          </w:tcPr>
          <w:p w14:paraId="01E4BF56"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17</w:t>
            </w:r>
          </w:p>
        </w:tc>
      </w:tr>
      <w:tr w:rsidR="00F947C8" w:rsidRPr="00A14500" w14:paraId="174F7767"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1E3DDA8E"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33</w:t>
            </w:r>
          </w:p>
        </w:tc>
        <w:tc>
          <w:tcPr>
            <w:tcW w:w="2730" w:type="dxa"/>
            <w:tcBorders>
              <w:top w:val="nil"/>
              <w:left w:val="nil"/>
              <w:bottom w:val="single" w:sz="4" w:space="0" w:color="auto"/>
              <w:right w:val="single" w:sz="4" w:space="0" w:color="auto"/>
            </w:tcBorders>
            <w:shd w:val="clear" w:color="auto" w:fill="auto"/>
            <w:noWrap/>
            <w:vAlign w:val="bottom"/>
            <w:hideMark/>
          </w:tcPr>
          <w:p w14:paraId="45F63E38"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Popowice</w:t>
            </w:r>
          </w:p>
        </w:tc>
        <w:tc>
          <w:tcPr>
            <w:tcW w:w="1033" w:type="dxa"/>
            <w:tcBorders>
              <w:top w:val="nil"/>
              <w:left w:val="nil"/>
              <w:bottom w:val="single" w:sz="4" w:space="0" w:color="auto"/>
              <w:right w:val="single" w:sz="4" w:space="0" w:color="auto"/>
            </w:tcBorders>
            <w:shd w:val="clear" w:color="auto" w:fill="auto"/>
            <w:noWrap/>
            <w:vAlign w:val="bottom"/>
            <w:hideMark/>
          </w:tcPr>
          <w:p w14:paraId="12BDD2DF"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w:t>
            </w:r>
          </w:p>
        </w:tc>
      </w:tr>
      <w:tr w:rsidR="00F947C8" w:rsidRPr="00A14500" w14:paraId="485A522E"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5EA45B58"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34</w:t>
            </w:r>
          </w:p>
        </w:tc>
        <w:tc>
          <w:tcPr>
            <w:tcW w:w="2730" w:type="dxa"/>
            <w:tcBorders>
              <w:top w:val="nil"/>
              <w:left w:val="nil"/>
              <w:bottom w:val="single" w:sz="4" w:space="0" w:color="auto"/>
              <w:right w:val="single" w:sz="4" w:space="0" w:color="auto"/>
            </w:tcBorders>
            <w:shd w:val="clear" w:color="auto" w:fill="auto"/>
            <w:noWrap/>
            <w:vAlign w:val="bottom"/>
            <w:hideMark/>
          </w:tcPr>
          <w:p w14:paraId="62513042"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Sikorowo</w:t>
            </w:r>
          </w:p>
        </w:tc>
        <w:tc>
          <w:tcPr>
            <w:tcW w:w="1033" w:type="dxa"/>
            <w:tcBorders>
              <w:top w:val="nil"/>
              <w:left w:val="nil"/>
              <w:bottom w:val="single" w:sz="4" w:space="0" w:color="auto"/>
              <w:right w:val="single" w:sz="4" w:space="0" w:color="auto"/>
            </w:tcBorders>
            <w:shd w:val="clear" w:color="auto" w:fill="auto"/>
            <w:noWrap/>
            <w:vAlign w:val="bottom"/>
            <w:hideMark/>
          </w:tcPr>
          <w:p w14:paraId="5FB54664"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45</w:t>
            </w:r>
          </w:p>
        </w:tc>
      </w:tr>
      <w:tr w:rsidR="00F947C8" w:rsidRPr="00A14500" w14:paraId="7DD094CD"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4C0F7F1C"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35</w:t>
            </w:r>
          </w:p>
        </w:tc>
        <w:tc>
          <w:tcPr>
            <w:tcW w:w="2730" w:type="dxa"/>
            <w:tcBorders>
              <w:top w:val="nil"/>
              <w:left w:val="nil"/>
              <w:bottom w:val="single" w:sz="4" w:space="0" w:color="auto"/>
              <w:right w:val="single" w:sz="4" w:space="0" w:color="auto"/>
            </w:tcBorders>
            <w:shd w:val="clear" w:color="auto" w:fill="auto"/>
            <w:noWrap/>
            <w:vAlign w:val="bottom"/>
            <w:hideMark/>
          </w:tcPr>
          <w:p w14:paraId="098C2B31"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Słońsko</w:t>
            </w:r>
          </w:p>
        </w:tc>
        <w:tc>
          <w:tcPr>
            <w:tcW w:w="1033" w:type="dxa"/>
            <w:tcBorders>
              <w:top w:val="nil"/>
              <w:left w:val="nil"/>
              <w:bottom w:val="single" w:sz="4" w:space="0" w:color="auto"/>
              <w:right w:val="single" w:sz="4" w:space="0" w:color="auto"/>
            </w:tcBorders>
            <w:shd w:val="clear" w:color="auto" w:fill="auto"/>
            <w:noWrap/>
            <w:vAlign w:val="bottom"/>
            <w:hideMark/>
          </w:tcPr>
          <w:p w14:paraId="6161BE5B"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29</w:t>
            </w:r>
          </w:p>
        </w:tc>
      </w:tr>
      <w:tr w:rsidR="00F947C8" w:rsidRPr="00A14500" w14:paraId="3A69318D"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45E98451"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36</w:t>
            </w:r>
          </w:p>
        </w:tc>
        <w:tc>
          <w:tcPr>
            <w:tcW w:w="2730" w:type="dxa"/>
            <w:tcBorders>
              <w:top w:val="nil"/>
              <w:left w:val="nil"/>
              <w:bottom w:val="single" w:sz="4" w:space="0" w:color="auto"/>
              <w:right w:val="single" w:sz="4" w:space="0" w:color="auto"/>
            </w:tcBorders>
            <w:shd w:val="clear" w:color="auto" w:fill="auto"/>
            <w:noWrap/>
            <w:vAlign w:val="bottom"/>
            <w:hideMark/>
          </w:tcPr>
          <w:p w14:paraId="2A85FD68"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Trzaski</w:t>
            </w:r>
          </w:p>
        </w:tc>
        <w:tc>
          <w:tcPr>
            <w:tcW w:w="1033" w:type="dxa"/>
            <w:tcBorders>
              <w:top w:val="nil"/>
              <w:left w:val="nil"/>
              <w:bottom w:val="single" w:sz="4" w:space="0" w:color="auto"/>
              <w:right w:val="single" w:sz="4" w:space="0" w:color="auto"/>
            </w:tcBorders>
            <w:shd w:val="clear" w:color="auto" w:fill="auto"/>
            <w:noWrap/>
            <w:vAlign w:val="bottom"/>
            <w:hideMark/>
          </w:tcPr>
          <w:p w14:paraId="71573A6C"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8</w:t>
            </w:r>
          </w:p>
        </w:tc>
      </w:tr>
      <w:tr w:rsidR="00F947C8" w:rsidRPr="00A14500" w14:paraId="15B680DB"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709ED2D9"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37</w:t>
            </w:r>
          </w:p>
        </w:tc>
        <w:tc>
          <w:tcPr>
            <w:tcW w:w="2730" w:type="dxa"/>
            <w:tcBorders>
              <w:top w:val="nil"/>
              <w:left w:val="nil"/>
              <w:bottom w:val="single" w:sz="4" w:space="0" w:color="auto"/>
              <w:right w:val="single" w:sz="4" w:space="0" w:color="auto"/>
            </w:tcBorders>
            <w:shd w:val="clear" w:color="auto" w:fill="auto"/>
            <w:noWrap/>
            <w:vAlign w:val="bottom"/>
            <w:hideMark/>
          </w:tcPr>
          <w:p w14:paraId="180BCCDD" w14:textId="77777777" w:rsidR="00F947C8" w:rsidRPr="00A14500" w:rsidRDefault="00F947C8" w:rsidP="000E0905">
            <w:pP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Trzaski</w:t>
            </w:r>
          </w:p>
        </w:tc>
        <w:tc>
          <w:tcPr>
            <w:tcW w:w="1033" w:type="dxa"/>
            <w:tcBorders>
              <w:top w:val="nil"/>
              <w:left w:val="nil"/>
              <w:bottom w:val="single" w:sz="4" w:space="0" w:color="auto"/>
              <w:right w:val="single" w:sz="4" w:space="0" w:color="auto"/>
            </w:tcBorders>
            <w:shd w:val="clear" w:color="auto" w:fill="auto"/>
            <w:noWrap/>
            <w:vAlign w:val="bottom"/>
            <w:hideMark/>
          </w:tcPr>
          <w:p w14:paraId="17BF01D8"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7A</w:t>
            </w:r>
          </w:p>
        </w:tc>
      </w:tr>
      <w:tr w:rsidR="00F947C8" w:rsidRPr="00A14500" w14:paraId="78515174" w14:textId="77777777" w:rsidTr="00615590">
        <w:trPr>
          <w:trHeight w:val="300"/>
          <w:jc w:val="center"/>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157A0CAE"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38</w:t>
            </w:r>
          </w:p>
        </w:tc>
        <w:tc>
          <w:tcPr>
            <w:tcW w:w="2730" w:type="dxa"/>
            <w:tcBorders>
              <w:top w:val="nil"/>
              <w:left w:val="nil"/>
              <w:bottom w:val="single" w:sz="4" w:space="0" w:color="auto"/>
              <w:right w:val="single" w:sz="4" w:space="0" w:color="auto"/>
            </w:tcBorders>
            <w:shd w:val="clear" w:color="auto" w:fill="auto"/>
            <w:noWrap/>
            <w:vAlign w:val="bottom"/>
            <w:hideMark/>
          </w:tcPr>
          <w:p w14:paraId="06452EC1" w14:textId="77777777" w:rsidR="00F947C8" w:rsidRPr="00A14500" w:rsidRDefault="00F947C8" w:rsidP="000E0905">
            <w:pPr>
              <w:rPr>
                <w:rFonts w:ascii="Open Sans" w:eastAsia="Times New Roman" w:hAnsi="Open Sans" w:cs="Open Sans"/>
                <w:color w:val="000000"/>
                <w:sz w:val="18"/>
                <w:szCs w:val="18"/>
              </w:rPr>
            </w:pPr>
            <w:proofErr w:type="spellStart"/>
            <w:r w:rsidRPr="00A14500">
              <w:rPr>
                <w:rFonts w:ascii="Open Sans" w:eastAsia="Times New Roman" w:hAnsi="Open Sans" w:cs="Open Sans"/>
                <w:color w:val="000000"/>
                <w:sz w:val="18"/>
                <w:szCs w:val="18"/>
              </w:rPr>
              <w:t>Żalinowo</w:t>
            </w:r>
            <w:proofErr w:type="spellEnd"/>
          </w:p>
        </w:tc>
        <w:tc>
          <w:tcPr>
            <w:tcW w:w="1033" w:type="dxa"/>
            <w:tcBorders>
              <w:top w:val="nil"/>
              <w:left w:val="nil"/>
              <w:bottom w:val="single" w:sz="4" w:space="0" w:color="auto"/>
              <w:right w:val="single" w:sz="4" w:space="0" w:color="auto"/>
            </w:tcBorders>
            <w:shd w:val="clear" w:color="auto" w:fill="auto"/>
            <w:noWrap/>
            <w:vAlign w:val="bottom"/>
            <w:hideMark/>
          </w:tcPr>
          <w:p w14:paraId="271F56CA"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7</w:t>
            </w:r>
          </w:p>
        </w:tc>
      </w:tr>
      <w:tr w:rsidR="00F947C8" w:rsidRPr="00A14500" w14:paraId="1085AE32" w14:textId="77777777" w:rsidTr="00615590">
        <w:trPr>
          <w:trHeight w:val="300"/>
          <w:jc w:val="center"/>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ED9AE" w14:textId="77777777" w:rsidR="00F947C8" w:rsidRPr="00A14500" w:rsidRDefault="00F947C8"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39</w:t>
            </w:r>
          </w:p>
        </w:tc>
        <w:tc>
          <w:tcPr>
            <w:tcW w:w="2730" w:type="dxa"/>
            <w:tcBorders>
              <w:top w:val="single" w:sz="4" w:space="0" w:color="auto"/>
              <w:left w:val="nil"/>
              <w:bottom w:val="single" w:sz="4" w:space="0" w:color="auto"/>
              <w:right w:val="single" w:sz="4" w:space="0" w:color="auto"/>
            </w:tcBorders>
            <w:shd w:val="clear" w:color="auto" w:fill="auto"/>
            <w:noWrap/>
            <w:vAlign w:val="bottom"/>
            <w:hideMark/>
          </w:tcPr>
          <w:p w14:paraId="68E1E2DE" w14:textId="77777777" w:rsidR="00F947C8" w:rsidRPr="00A14500" w:rsidRDefault="00F947C8" w:rsidP="000E0905">
            <w:pPr>
              <w:rPr>
                <w:rFonts w:ascii="Open Sans" w:eastAsia="Times New Roman" w:hAnsi="Open Sans" w:cs="Open Sans"/>
                <w:color w:val="000000"/>
                <w:sz w:val="18"/>
                <w:szCs w:val="18"/>
              </w:rPr>
            </w:pPr>
            <w:proofErr w:type="spellStart"/>
            <w:r w:rsidRPr="00A14500">
              <w:rPr>
                <w:rFonts w:ascii="Open Sans" w:eastAsia="Times New Roman" w:hAnsi="Open Sans" w:cs="Open Sans"/>
                <w:color w:val="000000"/>
                <w:sz w:val="18"/>
                <w:szCs w:val="18"/>
              </w:rPr>
              <w:t>Żalinowo</w:t>
            </w:r>
            <w:proofErr w:type="spellEnd"/>
          </w:p>
        </w:tc>
        <w:tc>
          <w:tcPr>
            <w:tcW w:w="1033" w:type="dxa"/>
            <w:tcBorders>
              <w:top w:val="single" w:sz="4" w:space="0" w:color="auto"/>
              <w:left w:val="nil"/>
              <w:bottom w:val="single" w:sz="4" w:space="0" w:color="auto"/>
              <w:right w:val="single" w:sz="4" w:space="0" w:color="auto"/>
            </w:tcBorders>
            <w:shd w:val="clear" w:color="auto" w:fill="auto"/>
            <w:noWrap/>
            <w:vAlign w:val="bottom"/>
            <w:hideMark/>
          </w:tcPr>
          <w:p w14:paraId="3CC945C0" w14:textId="77777777" w:rsidR="00F947C8" w:rsidRPr="00A14500" w:rsidRDefault="00F947C8"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12</w:t>
            </w:r>
          </w:p>
        </w:tc>
      </w:tr>
      <w:tr w:rsidR="00BA688C" w:rsidRPr="00A14500" w14:paraId="19CE2F1E" w14:textId="77777777" w:rsidTr="00615590">
        <w:trPr>
          <w:trHeight w:val="300"/>
          <w:jc w:val="center"/>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866AA" w14:textId="77777777" w:rsidR="00BA688C" w:rsidRPr="00A14500" w:rsidRDefault="00BA688C" w:rsidP="00615590">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40</w:t>
            </w:r>
          </w:p>
        </w:tc>
        <w:tc>
          <w:tcPr>
            <w:tcW w:w="2730" w:type="dxa"/>
            <w:tcBorders>
              <w:top w:val="single" w:sz="4" w:space="0" w:color="auto"/>
              <w:left w:val="nil"/>
              <w:bottom w:val="single" w:sz="4" w:space="0" w:color="auto"/>
              <w:right w:val="single" w:sz="4" w:space="0" w:color="auto"/>
            </w:tcBorders>
            <w:shd w:val="clear" w:color="auto" w:fill="auto"/>
            <w:noWrap/>
            <w:vAlign w:val="bottom"/>
          </w:tcPr>
          <w:p w14:paraId="6D0771EE" w14:textId="77777777" w:rsidR="00BA688C" w:rsidRPr="00A14500" w:rsidRDefault="00BA688C" w:rsidP="000E0905">
            <w:pPr>
              <w:rPr>
                <w:rFonts w:ascii="Open Sans" w:eastAsia="Times New Roman" w:hAnsi="Open Sans" w:cs="Open Sans"/>
                <w:color w:val="000000"/>
                <w:sz w:val="18"/>
                <w:szCs w:val="18"/>
              </w:rPr>
            </w:pPr>
            <w:proofErr w:type="spellStart"/>
            <w:r w:rsidRPr="00A14500">
              <w:rPr>
                <w:rFonts w:ascii="Open Sans" w:eastAsia="Times New Roman" w:hAnsi="Open Sans" w:cs="Open Sans"/>
                <w:color w:val="000000"/>
                <w:sz w:val="18"/>
                <w:szCs w:val="18"/>
              </w:rPr>
              <w:t>Kruśliwiec</w:t>
            </w:r>
            <w:proofErr w:type="spellEnd"/>
          </w:p>
        </w:tc>
        <w:tc>
          <w:tcPr>
            <w:tcW w:w="1033" w:type="dxa"/>
            <w:tcBorders>
              <w:top w:val="single" w:sz="4" w:space="0" w:color="auto"/>
              <w:left w:val="nil"/>
              <w:bottom w:val="single" w:sz="4" w:space="0" w:color="auto"/>
              <w:right w:val="single" w:sz="4" w:space="0" w:color="auto"/>
            </w:tcBorders>
            <w:shd w:val="clear" w:color="auto" w:fill="auto"/>
            <w:noWrap/>
            <w:vAlign w:val="bottom"/>
          </w:tcPr>
          <w:p w14:paraId="51AAA023" w14:textId="77777777" w:rsidR="00BA688C" w:rsidRPr="00A14500" w:rsidRDefault="00BA688C" w:rsidP="000E0905">
            <w:pPr>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12</w:t>
            </w:r>
          </w:p>
        </w:tc>
      </w:tr>
    </w:tbl>
    <w:p w14:paraId="15F2418E" w14:textId="77777777" w:rsidR="00F947C8" w:rsidRPr="00A14500" w:rsidRDefault="00F947C8" w:rsidP="00F947C8">
      <w:pPr>
        <w:autoSpaceDE w:val="0"/>
        <w:autoSpaceDN w:val="0"/>
        <w:adjustRightInd w:val="0"/>
        <w:rPr>
          <w:rFonts w:ascii="Open Sans" w:hAnsi="Open Sans" w:cs="Open Sans"/>
          <w:sz w:val="18"/>
          <w:szCs w:val="18"/>
        </w:rPr>
      </w:pPr>
    </w:p>
    <w:p w14:paraId="09C9AC25" w14:textId="77777777" w:rsidR="00F947C8" w:rsidRPr="00A14500" w:rsidRDefault="00F947C8" w:rsidP="00F947C8">
      <w:pPr>
        <w:tabs>
          <w:tab w:val="left" w:pos="9214"/>
        </w:tabs>
        <w:autoSpaceDE w:val="0"/>
        <w:autoSpaceDN w:val="0"/>
        <w:adjustRightInd w:val="0"/>
        <w:spacing w:line="276" w:lineRule="auto"/>
        <w:jc w:val="both"/>
        <w:rPr>
          <w:rFonts w:ascii="Open Sans" w:hAnsi="Open Sans" w:cs="Open Sans"/>
          <w:sz w:val="18"/>
          <w:szCs w:val="18"/>
        </w:rPr>
      </w:pPr>
      <w:r w:rsidRPr="00A14500">
        <w:rPr>
          <w:rFonts w:ascii="Open Sans" w:hAnsi="Open Sans" w:cs="Open Sans"/>
          <w:sz w:val="18"/>
          <w:szCs w:val="18"/>
        </w:rPr>
        <w:t>Dokładne dane zostaną podane Wykonawcy wraz ze szczegółowym wykazem adresów po zawarciu umowy w terminie</w:t>
      </w:r>
      <w:r w:rsidR="00CF58D0">
        <w:rPr>
          <w:rFonts w:ascii="Open Sans" w:hAnsi="Open Sans" w:cs="Open Sans"/>
          <w:sz w:val="18"/>
          <w:szCs w:val="18"/>
        </w:rPr>
        <w:t xml:space="preserve"> do</w:t>
      </w:r>
      <w:r w:rsidRPr="00A14500">
        <w:rPr>
          <w:rFonts w:ascii="Open Sans" w:hAnsi="Open Sans" w:cs="Open Sans"/>
          <w:sz w:val="18"/>
          <w:szCs w:val="18"/>
        </w:rPr>
        <w:t xml:space="preserve"> 30 dni przed rozpoczęciem realizacji zamówienia.</w:t>
      </w:r>
    </w:p>
    <w:p w14:paraId="18DDCCD4" w14:textId="77777777" w:rsidR="00F947C8" w:rsidRPr="00A14500" w:rsidRDefault="00F947C8" w:rsidP="00F947C8">
      <w:pPr>
        <w:tabs>
          <w:tab w:val="left" w:pos="9639"/>
        </w:tabs>
        <w:autoSpaceDE w:val="0"/>
        <w:autoSpaceDN w:val="0"/>
        <w:adjustRightInd w:val="0"/>
        <w:spacing w:line="276" w:lineRule="auto"/>
        <w:jc w:val="both"/>
        <w:rPr>
          <w:rFonts w:ascii="Open Sans" w:hAnsi="Open Sans" w:cs="Open Sans"/>
          <w:sz w:val="18"/>
          <w:szCs w:val="18"/>
        </w:rPr>
      </w:pPr>
      <w:r w:rsidRPr="00A14500">
        <w:rPr>
          <w:rFonts w:ascii="Open Sans" w:hAnsi="Open Sans" w:cs="Open Sans"/>
          <w:sz w:val="18"/>
          <w:szCs w:val="18"/>
        </w:rPr>
        <w:t>Ilość nieruchomości, z których będą odbierane odpady komunalne może ulec zmianie – należy uwzględnić zmianę trasy – zmiana ilości adresów i trasy nie powoduje zmiany wartości usługi.</w:t>
      </w:r>
    </w:p>
    <w:p w14:paraId="10079C23" w14:textId="77777777" w:rsidR="00F947C8" w:rsidRPr="00A14500" w:rsidRDefault="00F947C8" w:rsidP="00F947C8">
      <w:pPr>
        <w:ind w:left="360"/>
        <w:rPr>
          <w:rFonts w:ascii="Open Sans" w:hAnsi="Open Sans" w:cs="Open Sans"/>
          <w:sz w:val="18"/>
          <w:szCs w:val="18"/>
        </w:rPr>
      </w:pPr>
    </w:p>
    <w:p w14:paraId="0EFDAA42" w14:textId="77777777" w:rsidR="00C84D9A" w:rsidRPr="00526A72" w:rsidRDefault="00C84D9A" w:rsidP="007176B3">
      <w:pPr>
        <w:autoSpaceDE w:val="0"/>
        <w:autoSpaceDN w:val="0"/>
        <w:adjustRightInd w:val="0"/>
        <w:spacing w:after="0" w:line="300" w:lineRule="atLeast"/>
        <w:ind w:left="360"/>
        <w:rPr>
          <w:rFonts w:ascii="Open Sans" w:hAnsi="Open Sans" w:cs="Open Sans"/>
          <w:b/>
          <w:bCs/>
          <w:sz w:val="18"/>
          <w:szCs w:val="18"/>
        </w:rPr>
      </w:pPr>
      <w:r w:rsidRPr="00526A72">
        <w:rPr>
          <w:rFonts w:ascii="Open Sans" w:hAnsi="Open Sans" w:cs="Open Sans"/>
          <w:b/>
          <w:bCs/>
          <w:sz w:val="18"/>
          <w:szCs w:val="18"/>
        </w:rPr>
        <w:t>Kryteria oceny ofert:</w:t>
      </w:r>
    </w:p>
    <w:p w14:paraId="34795AA7" w14:textId="77777777" w:rsidR="00C84D9A" w:rsidRPr="00A14500" w:rsidRDefault="00C84D9A" w:rsidP="00C84D9A">
      <w:pPr>
        <w:autoSpaceDE w:val="0"/>
        <w:autoSpaceDN w:val="0"/>
        <w:adjustRightInd w:val="0"/>
        <w:spacing w:line="300" w:lineRule="atLeast"/>
        <w:ind w:left="709"/>
        <w:rPr>
          <w:rFonts w:ascii="Open Sans" w:hAnsi="Open Sans" w:cs="Open Sans"/>
          <w:b/>
          <w:sz w:val="18"/>
          <w:szCs w:val="18"/>
        </w:rPr>
      </w:pPr>
      <w:proofErr w:type="spellStart"/>
      <w:r w:rsidRPr="00A14500">
        <w:rPr>
          <w:rFonts w:ascii="Open Sans" w:hAnsi="Open Sans" w:cs="Open Sans"/>
          <w:sz w:val="18"/>
          <w:szCs w:val="18"/>
        </w:rPr>
        <w:t>Kc</w:t>
      </w:r>
      <w:r w:rsidR="00F6582C" w:rsidRPr="00A14500">
        <w:rPr>
          <w:rFonts w:ascii="Open Sans" w:hAnsi="Open Sans" w:cs="Open Sans"/>
          <w:sz w:val="18"/>
          <w:szCs w:val="18"/>
        </w:rPr>
        <w:t>o</w:t>
      </w:r>
      <w:proofErr w:type="spellEnd"/>
      <w:r w:rsidRPr="00A14500">
        <w:rPr>
          <w:rFonts w:ascii="Open Sans" w:hAnsi="Open Sans" w:cs="Open Sans"/>
          <w:sz w:val="18"/>
          <w:szCs w:val="18"/>
        </w:rPr>
        <w:t xml:space="preserve"> - Cena za transport </w:t>
      </w:r>
      <w:r w:rsidR="00F6582C" w:rsidRPr="00A14500">
        <w:rPr>
          <w:rFonts w:ascii="Open Sans" w:hAnsi="Open Sans" w:cs="Open Sans"/>
          <w:sz w:val="18"/>
          <w:szCs w:val="18"/>
        </w:rPr>
        <w:t xml:space="preserve">i </w:t>
      </w:r>
      <w:r w:rsidR="00F6582C" w:rsidRPr="00A14500">
        <w:rPr>
          <w:rFonts w:ascii="Open Sans" w:hAnsi="Open Sans" w:cs="Open Sans"/>
          <w:bCs/>
          <w:sz w:val="18"/>
          <w:szCs w:val="18"/>
        </w:rPr>
        <w:t xml:space="preserve">zagospodarowanie odpadów </w:t>
      </w:r>
      <w:r w:rsidRPr="00A14500">
        <w:rPr>
          <w:rFonts w:ascii="Open Sans" w:hAnsi="Open Sans" w:cs="Open Sans"/>
          <w:sz w:val="18"/>
          <w:szCs w:val="18"/>
        </w:rPr>
        <w:t xml:space="preserve">- </w:t>
      </w:r>
      <w:r w:rsidR="001B37DC" w:rsidRPr="00A14500">
        <w:rPr>
          <w:rFonts w:ascii="Open Sans" w:hAnsi="Open Sans" w:cs="Open Sans"/>
          <w:b/>
          <w:sz w:val="18"/>
          <w:szCs w:val="18"/>
        </w:rPr>
        <w:t>60</w:t>
      </w:r>
      <w:r w:rsidRPr="00A14500">
        <w:rPr>
          <w:rFonts w:ascii="Open Sans" w:hAnsi="Open Sans" w:cs="Open Sans"/>
          <w:b/>
          <w:sz w:val="18"/>
          <w:szCs w:val="18"/>
        </w:rPr>
        <w:t xml:space="preserve"> pkt</w:t>
      </w:r>
    </w:p>
    <w:p w14:paraId="2E9786BF" w14:textId="77777777" w:rsidR="00C84D9A" w:rsidRPr="00A14500" w:rsidRDefault="00C84D9A" w:rsidP="00C84D9A">
      <w:pPr>
        <w:autoSpaceDE w:val="0"/>
        <w:autoSpaceDN w:val="0"/>
        <w:adjustRightInd w:val="0"/>
        <w:spacing w:line="300" w:lineRule="atLeast"/>
        <w:ind w:left="709"/>
        <w:jc w:val="both"/>
        <w:rPr>
          <w:rFonts w:ascii="Open Sans" w:hAnsi="Open Sans" w:cs="Open Sans"/>
          <w:b/>
          <w:sz w:val="18"/>
          <w:szCs w:val="18"/>
        </w:rPr>
      </w:pPr>
      <w:proofErr w:type="spellStart"/>
      <w:r w:rsidRPr="00A14500">
        <w:rPr>
          <w:rFonts w:ascii="Open Sans" w:hAnsi="Open Sans" w:cs="Open Sans"/>
          <w:sz w:val="18"/>
          <w:szCs w:val="18"/>
        </w:rPr>
        <w:t>Kt</w:t>
      </w:r>
      <w:proofErr w:type="spellEnd"/>
      <w:r w:rsidRPr="00A14500">
        <w:rPr>
          <w:rFonts w:ascii="Open Sans" w:hAnsi="Open Sans" w:cs="Open Sans"/>
          <w:sz w:val="18"/>
          <w:szCs w:val="18"/>
        </w:rPr>
        <w:t xml:space="preserve"> - Termin płatności faktury - </w:t>
      </w:r>
      <w:r w:rsidR="001B37DC" w:rsidRPr="00A14500">
        <w:rPr>
          <w:rFonts w:ascii="Open Sans" w:hAnsi="Open Sans" w:cs="Open Sans"/>
          <w:b/>
          <w:bCs/>
          <w:sz w:val="18"/>
          <w:szCs w:val="18"/>
        </w:rPr>
        <w:t>10</w:t>
      </w:r>
      <w:r w:rsidRPr="00A14500">
        <w:rPr>
          <w:rFonts w:ascii="Open Sans" w:hAnsi="Open Sans" w:cs="Open Sans"/>
          <w:b/>
          <w:sz w:val="18"/>
          <w:szCs w:val="18"/>
        </w:rPr>
        <w:t>pkt</w:t>
      </w:r>
    </w:p>
    <w:p w14:paraId="06190B35" w14:textId="77777777" w:rsidR="001B37DC" w:rsidRPr="00A14500" w:rsidRDefault="001B37DC" w:rsidP="001B37DC">
      <w:pPr>
        <w:tabs>
          <w:tab w:val="num" w:pos="426"/>
        </w:tabs>
        <w:autoSpaceDE w:val="0"/>
        <w:autoSpaceDN w:val="0"/>
        <w:adjustRightInd w:val="0"/>
        <w:spacing w:line="300" w:lineRule="atLeast"/>
        <w:ind w:left="709"/>
        <w:jc w:val="both"/>
        <w:rPr>
          <w:rFonts w:ascii="Open Sans" w:hAnsi="Open Sans" w:cs="Open Sans"/>
          <w:b/>
          <w:bCs/>
          <w:sz w:val="18"/>
          <w:szCs w:val="18"/>
        </w:rPr>
      </w:pPr>
      <w:r w:rsidRPr="00A14500">
        <w:rPr>
          <w:rFonts w:ascii="Open Sans" w:hAnsi="Open Sans" w:cs="Open Sans"/>
          <w:sz w:val="18"/>
          <w:szCs w:val="18"/>
        </w:rPr>
        <w:t>Kr - Recykling -</w:t>
      </w:r>
      <w:r w:rsidRPr="00A14500">
        <w:rPr>
          <w:rFonts w:ascii="Open Sans" w:hAnsi="Open Sans" w:cs="Open Sans"/>
          <w:b/>
          <w:bCs/>
          <w:sz w:val="18"/>
          <w:szCs w:val="18"/>
        </w:rPr>
        <w:t xml:space="preserve"> 15 pkt</w:t>
      </w:r>
    </w:p>
    <w:p w14:paraId="09CF9E1D" w14:textId="77777777" w:rsidR="001B37DC" w:rsidRPr="00A14500" w:rsidRDefault="001B37DC" w:rsidP="001B37DC">
      <w:pPr>
        <w:autoSpaceDE w:val="0"/>
        <w:autoSpaceDN w:val="0"/>
        <w:adjustRightInd w:val="0"/>
        <w:spacing w:line="300" w:lineRule="atLeast"/>
        <w:ind w:left="709"/>
        <w:jc w:val="both"/>
        <w:rPr>
          <w:rFonts w:ascii="Open Sans" w:hAnsi="Open Sans" w:cs="Open Sans"/>
          <w:b/>
          <w:sz w:val="18"/>
          <w:szCs w:val="18"/>
        </w:rPr>
      </w:pPr>
      <w:proofErr w:type="spellStart"/>
      <w:r w:rsidRPr="00A14500">
        <w:rPr>
          <w:rFonts w:ascii="Open Sans" w:hAnsi="Open Sans" w:cs="Open Sans"/>
          <w:sz w:val="18"/>
          <w:szCs w:val="18"/>
        </w:rPr>
        <w:lastRenderedPageBreak/>
        <w:t>Kcz</w:t>
      </w:r>
      <w:proofErr w:type="spellEnd"/>
      <w:r w:rsidRPr="00A14500">
        <w:rPr>
          <w:rFonts w:ascii="Open Sans" w:hAnsi="Open Sans" w:cs="Open Sans"/>
          <w:sz w:val="18"/>
          <w:szCs w:val="18"/>
        </w:rPr>
        <w:t xml:space="preserve"> – czas rozpatrzenia reklamacji (nieodebrane odpady, uszkodzenie pojemnika) - </w:t>
      </w:r>
      <w:r w:rsidRPr="00A14500">
        <w:rPr>
          <w:rFonts w:ascii="Open Sans" w:hAnsi="Open Sans" w:cs="Open Sans"/>
          <w:b/>
          <w:sz w:val="18"/>
          <w:szCs w:val="18"/>
        </w:rPr>
        <w:t>5 pkt</w:t>
      </w:r>
    </w:p>
    <w:p w14:paraId="7CF1784D" w14:textId="77777777" w:rsidR="001B37DC" w:rsidRPr="00A14500" w:rsidRDefault="001B37DC" w:rsidP="001B37DC">
      <w:pPr>
        <w:autoSpaceDE w:val="0"/>
        <w:autoSpaceDN w:val="0"/>
        <w:adjustRightInd w:val="0"/>
        <w:spacing w:line="300" w:lineRule="atLeast"/>
        <w:ind w:left="709"/>
        <w:jc w:val="both"/>
        <w:rPr>
          <w:rFonts w:ascii="Open Sans" w:hAnsi="Open Sans" w:cs="Open Sans"/>
          <w:b/>
          <w:sz w:val="18"/>
          <w:szCs w:val="18"/>
        </w:rPr>
      </w:pPr>
      <w:proofErr w:type="spellStart"/>
      <w:r w:rsidRPr="00A14500">
        <w:rPr>
          <w:rFonts w:ascii="Open Sans" w:hAnsi="Open Sans" w:cs="Open Sans"/>
          <w:sz w:val="18"/>
          <w:szCs w:val="18"/>
        </w:rPr>
        <w:t>Ksz</w:t>
      </w:r>
      <w:proofErr w:type="spellEnd"/>
      <w:r w:rsidRPr="00A14500">
        <w:rPr>
          <w:rFonts w:ascii="Open Sans" w:hAnsi="Open Sans" w:cs="Open Sans"/>
          <w:sz w:val="18"/>
          <w:szCs w:val="18"/>
        </w:rPr>
        <w:t xml:space="preserve"> – system zarządzania ISO –</w:t>
      </w:r>
      <w:r w:rsidRPr="00A14500">
        <w:rPr>
          <w:rFonts w:ascii="Open Sans" w:hAnsi="Open Sans" w:cs="Open Sans"/>
          <w:b/>
          <w:sz w:val="18"/>
          <w:szCs w:val="18"/>
        </w:rPr>
        <w:t xml:space="preserve"> 5 pkt</w:t>
      </w:r>
    </w:p>
    <w:p w14:paraId="56A123E6" w14:textId="77777777" w:rsidR="001B37DC" w:rsidRPr="00A14500" w:rsidRDefault="001B37DC" w:rsidP="001B37DC">
      <w:pPr>
        <w:autoSpaceDE w:val="0"/>
        <w:autoSpaceDN w:val="0"/>
        <w:adjustRightInd w:val="0"/>
        <w:spacing w:line="300" w:lineRule="atLeast"/>
        <w:ind w:left="709"/>
        <w:jc w:val="both"/>
        <w:rPr>
          <w:rFonts w:ascii="Open Sans" w:hAnsi="Open Sans" w:cs="Open Sans"/>
          <w:sz w:val="18"/>
          <w:szCs w:val="18"/>
        </w:rPr>
      </w:pPr>
      <w:r w:rsidRPr="00A14500">
        <w:rPr>
          <w:rFonts w:ascii="Open Sans" w:hAnsi="Open Sans" w:cs="Open Sans"/>
          <w:sz w:val="18"/>
          <w:szCs w:val="18"/>
        </w:rPr>
        <w:t xml:space="preserve">Kk – produkcja kompostu lub środka wspomagającego uprawę roślin – </w:t>
      </w:r>
      <w:r w:rsidRPr="00A14500">
        <w:rPr>
          <w:rFonts w:ascii="Open Sans" w:hAnsi="Open Sans" w:cs="Open Sans"/>
          <w:b/>
          <w:sz w:val="18"/>
          <w:szCs w:val="18"/>
        </w:rPr>
        <w:t>5 pkt</w:t>
      </w:r>
    </w:p>
    <w:p w14:paraId="7EEB0731" w14:textId="77777777" w:rsidR="001B37DC" w:rsidRPr="00A14500" w:rsidRDefault="001B37DC" w:rsidP="00C84D9A">
      <w:pPr>
        <w:autoSpaceDE w:val="0"/>
        <w:autoSpaceDN w:val="0"/>
        <w:adjustRightInd w:val="0"/>
        <w:spacing w:line="300" w:lineRule="atLeast"/>
        <w:ind w:left="709"/>
        <w:jc w:val="both"/>
        <w:rPr>
          <w:rFonts w:ascii="Open Sans" w:hAnsi="Open Sans" w:cs="Open Sans"/>
          <w:b/>
          <w:sz w:val="18"/>
          <w:szCs w:val="18"/>
        </w:rPr>
      </w:pPr>
    </w:p>
    <w:p w14:paraId="197FDE6F" w14:textId="77777777" w:rsidR="001B37DC" w:rsidRPr="00A14500" w:rsidRDefault="001B37DC" w:rsidP="001B37DC">
      <w:pPr>
        <w:autoSpaceDE w:val="0"/>
        <w:autoSpaceDN w:val="0"/>
        <w:adjustRightInd w:val="0"/>
        <w:spacing w:line="300" w:lineRule="atLeast"/>
        <w:ind w:left="709"/>
        <w:jc w:val="both"/>
        <w:rPr>
          <w:rFonts w:ascii="Open Sans" w:hAnsi="Open Sans" w:cs="Open Sans"/>
          <w:b/>
          <w:sz w:val="18"/>
          <w:szCs w:val="18"/>
        </w:rPr>
      </w:pPr>
      <w:proofErr w:type="spellStart"/>
      <w:r w:rsidRPr="00A14500">
        <w:rPr>
          <w:rFonts w:ascii="Open Sans" w:hAnsi="Open Sans" w:cs="Open Sans"/>
          <w:sz w:val="18"/>
          <w:szCs w:val="18"/>
        </w:rPr>
        <w:t>Kt</w:t>
      </w:r>
      <w:proofErr w:type="spellEnd"/>
      <w:r w:rsidRPr="00A14500">
        <w:rPr>
          <w:rFonts w:ascii="Open Sans" w:hAnsi="Open Sans" w:cs="Open Sans"/>
          <w:sz w:val="18"/>
          <w:szCs w:val="18"/>
        </w:rPr>
        <w:t xml:space="preserve"> - Termin płatności faktury - </w:t>
      </w:r>
      <w:r w:rsidRPr="00A14500">
        <w:rPr>
          <w:rFonts w:ascii="Open Sans" w:hAnsi="Open Sans" w:cs="Open Sans"/>
          <w:b/>
          <w:bCs/>
          <w:sz w:val="18"/>
          <w:szCs w:val="18"/>
        </w:rPr>
        <w:t>10</w:t>
      </w:r>
      <w:r w:rsidRPr="00A14500">
        <w:rPr>
          <w:rFonts w:ascii="Open Sans" w:hAnsi="Open Sans" w:cs="Open Sans"/>
          <w:b/>
          <w:sz w:val="18"/>
          <w:szCs w:val="18"/>
        </w:rPr>
        <w:t>pkt</w:t>
      </w:r>
    </w:p>
    <w:tbl>
      <w:tblPr>
        <w:tblStyle w:val="Tabela-Siatka"/>
        <w:tblW w:w="0" w:type="auto"/>
        <w:tblInd w:w="426" w:type="dxa"/>
        <w:tblLook w:val="04A0" w:firstRow="1" w:lastRow="0" w:firstColumn="1" w:lastColumn="0" w:noHBand="0" w:noVBand="1"/>
      </w:tblPr>
      <w:tblGrid>
        <w:gridCol w:w="4945"/>
        <w:gridCol w:w="3691"/>
      </w:tblGrid>
      <w:tr w:rsidR="00D42D41" w:rsidRPr="00A14500" w14:paraId="78362A07" w14:textId="77777777" w:rsidTr="001B37DC">
        <w:trPr>
          <w:trHeight w:val="212"/>
        </w:trPr>
        <w:tc>
          <w:tcPr>
            <w:tcW w:w="4945" w:type="dxa"/>
            <w:tcBorders>
              <w:top w:val="single" w:sz="4" w:space="0" w:color="auto"/>
              <w:left w:val="single" w:sz="4" w:space="0" w:color="auto"/>
              <w:bottom w:val="single" w:sz="4" w:space="0" w:color="auto"/>
              <w:right w:val="single" w:sz="4" w:space="0" w:color="auto"/>
            </w:tcBorders>
            <w:vAlign w:val="center"/>
            <w:hideMark/>
          </w:tcPr>
          <w:p w14:paraId="59851713" w14:textId="77777777" w:rsidR="00D42D41" w:rsidRPr="00A14500" w:rsidRDefault="00D42D41">
            <w:pPr>
              <w:spacing w:line="300" w:lineRule="atLeast"/>
              <w:ind w:right="-108"/>
              <w:jc w:val="center"/>
              <w:rPr>
                <w:rFonts w:ascii="Open Sans" w:hAnsi="Open Sans" w:cs="Open Sans"/>
                <w:snapToGrid w:val="0"/>
                <w:sz w:val="18"/>
                <w:szCs w:val="18"/>
              </w:rPr>
            </w:pPr>
            <w:bookmarkStart w:id="0" w:name="_Hlk130901587"/>
            <w:r w:rsidRPr="00A14500">
              <w:rPr>
                <w:rFonts w:ascii="Open Sans" w:hAnsi="Open Sans" w:cs="Open Sans"/>
                <w:snapToGrid w:val="0"/>
                <w:sz w:val="18"/>
                <w:szCs w:val="18"/>
              </w:rPr>
              <w:t>Termin płatności 21 dni od wpływu faktury</w:t>
            </w:r>
          </w:p>
        </w:tc>
        <w:tc>
          <w:tcPr>
            <w:tcW w:w="3691" w:type="dxa"/>
            <w:tcBorders>
              <w:top w:val="single" w:sz="4" w:space="0" w:color="auto"/>
              <w:left w:val="single" w:sz="4" w:space="0" w:color="auto"/>
              <w:bottom w:val="single" w:sz="4" w:space="0" w:color="auto"/>
              <w:right w:val="single" w:sz="4" w:space="0" w:color="auto"/>
            </w:tcBorders>
            <w:vAlign w:val="center"/>
            <w:hideMark/>
          </w:tcPr>
          <w:p w14:paraId="61D30A11" w14:textId="77777777" w:rsidR="00D42D41" w:rsidRPr="00A14500" w:rsidRDefault="00D42D41">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D42D41" w:rsidRPr="00A14500" w14:paraId="0A20BFBD" w14:textId="77777777" w:rsidTr="001B37DC">
        <w:trPr>
          <w:trHeight w:val="260"/>
        </w:trPr>
        <w:tc>
          <w:tcPr>
            <w:tcW w:w="4945" w:type="dxa"/>
            <w:tcBorders>
              <w:top w:val="single" w:sz="4" w:space="0" w:color="auto"/>
              <w:left w:val="single" w:sz="4" w:space="0" w:color="auto"/>
              <w:bottom w:val="single" w:sz="4" w:space="0" w:color="auto"/>
              <w:right w:val="single" w:sz="4" w:space="0" w:color="auto"/>
            </w:tcBorders>
            <w:vAlign w:val="center"/>
            <w:hideMark/>
          </w:tcPr>
          <w:p w14:paraId="50F75869" w14:textId="77777777" w:rsidR="00D42D41" w:rsidRPr="00A14500" w:rsidRDefault="00D42D41">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22 – 25 dni od wpływu faktury</w:t>
            </w:r>
          </w:p>
        </w:tc>
        <w:tc>
          <w:tcPr>
            <w:tcW w:w="3691" w:type="dxa"/>
            <w:tcBorders>
              <w:top w:val="single" w:sz="4" w:space="0" w:color="auto"/>
              <w:left w:val="single" w:sz="4" w:space="0" w:color="auto"/>
              <w:bottom w:val="single" w:sz="4" w:space="0" w:color="auto"/>
              <w:right w:val="single" w:sz="4" w:space="0" w:color="auto"/>
            </w:tcBorders>
            <w:vAlign w:val="center"/>
            <w:hideMark/>
          </w:tcPr>
          <w:p w14:paraId="3C079660" w14:textId="77777777" w:rsidR="00D42D41" w:rsidRPr="00A14500" w:rsidRDefault="001B37DC">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5</w:t>
            </w:r>
            <w:r w:rsidR="00D42D41" w:rsidRPr="00A14500">
              <w:rPr>
                <w:rFonts w:ascii="Open Sans" w:hAnsi="Open Sans" w:cs="Open Sans"/>
                <w:b/>
                <w:snapToGrid w:val="0"/>
                <w:sz w:val="18"/>
                <w:szCs w:val="18"/>
              </w:rPr>
              <w:t xml:space="preserve"> pkt</w:t>
            </w:r>
          </w:p>
        </w:tc>
      </w:tr>
      <w:tr w:rsidR="00D42D41" w:rsidRPr="00A14500" w14:paraId="707DD6C2" w14:textId="77777777" w:rsidTr="001B37DC">
        <w:trPr>
          <w:trHeight w:val="164"/>
        </w:trPr>
        <w:tc>
          <w:tcPr>
            <w:tcW w:w="4945" w:type="dxa"/>
            <w:tcBorders>
              <w:top w:val="single" w:sz="4" w:space="0" w:color="auto"/>
              <w:left w:val="single" w:sz="4" w:space="0" w:color="auto"/>
              <w:bottom w:val="single" w:sz="4" w:space="0" w:color="auto"/>
              <w:right w:val="single" w:sz="4" w:space="0" w:color="auto"/>
            </w:tcBorders>
            <w:vAlign w:val="center"/>
            <w:hideMark/>
          </w:tcPr>
          <w:p w14:paraId="2568677D" w14:textId="77777777" w:rsidR="00D42D41" w:rsidRPr="00A14500" w:rsidRDefault="00D42D41">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26 – 30 dni od wpływu faktury</w:t>
            </w:r>
          </w:p>
        </w:tc>
        <w:tc>
          <w:tcPr>
            <w:tcW w:w="3691" w:type="dxa"/>
            <w:tcBorders>
              <w:top w:val="single" w:sz="4" w:space="0" w:color="auto"/>
              <w:left w:val="single" w:sz="4" w:space="0" w:color="auto"/>
              <w:bottom w:val="single" w:sz="4" w:space="0" w:color="auto"/>
              <w:right w:val="single" w:sz="4" w:space="0" w:color="auto"/>
            </w:tcBorders>
            <w:vAlign w:val="center"/>
            <w:hideMark/>
          </w:tcPr>
          <w:p w14:paraId="3156F83C" w14:textId="77777777" w:rsidR="00D42D41" w:rsidRPr="00A14500" w:rsidRDefault="001B37DC">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10</w:t>
            </w:r>
            <w:r w:rsidR="00D42D41" w:rsidRPr="00A14500">
              <w:rPr>
                <w:rFonts w:ascii="Open Sans" w:hAnsi="Open Sans" w:cs="Open Sans"/>
                <w:b/>
                <w:snapToGrid w:val="0"/>
                <w:sz w:val="18"/>
                <w:szCs w:val="18"/>
              </w:rPr>
              <w:t xml:space="preserve"> pkt</w:t>
            </w:r>
          </w:p>
        </w:tc>
      </w:tr>
      <w:bookmarkEnd w:id="0"/>
    </w:tbl>
    <w:p w14:paraId="26A4BCD3" w14:textId="77777777" w:rsidR="00526A72" w:rsidRDefault="00526A72" w:rsidP="00ED61F8">
      <w:pPr>
        <w:tabs>
          <w:tab w:val="num" w:pos="426"/>
        </w:tabs>
        <w:autoSpaceDE w:val="0"/>
        <w:autoSpaceDN w:val="0"/>
        <w:adjustRightInd w:val="0"/>
        <w:spacing w:line="300" w:lineRule="atLeast"/>
        <w:ind w:left="709"/>
        <w:jc w:val="both"/>
        <w:rPr>
          <w:rFonts w:ascii="Open Sans" w:hAnsi="Open Sans" w:cs="Open Sans"/>
          <w:sz w:val="18"/>
          <w:szCs w:val="18"/>
        </w:rPr>
      </w:pPr>
    </w:p>
    <w:p w14:paraId="18ECB74F" w14:textId="77777777" w:rsidR="00C84D9A" w:rsidRPr="00A14500" w:rsidRDefault="00C84D9A" w:rsidP="00ED61F8">
      <w:pPr>
        <w:tabs>
          <w:tab w:val="num" w:pos="426"/>
        </w:tabs>
        <w:autoSpaceDE w:val="0"/>
        <w:autoSpaceDN w:val="0"/>
        <w:adjustRightInd w:val="0"/>
        <w:spacing w:line="300" w:lineRule="atLeast"/>
        <w:ind w:left="709"/>
        <w:jc w:val="both"/>
        <w:rPr>
          <w:rFonts w:ascii="Open Sans" w:hAnsi="Open Sans" w:cs="Open Sans"/>
          <w:b/>
          <w:bCs/>
          <w:sz w:val="18"/>
          <w:szCs w:val="18"/>
        </w:rPr>
      </w:pPr>
      <w:r w:rsidRPr="00A14500">
        <w:rPr>
          <w:rFonts w:ascii="Open Sans" w:hAnsi="Open Sans" w:cs="Open Sans"/>
          <w:sz w:val="18"/>
          <w:szCs w:val="18"/>
        </w:rPr>
        <w:t>Kr - Recykling -</w:t>
      </w:r>
      <w:r w:rsidR="00E75206" w:rsidRPr="00A14500">
        <w:rPr>
          <w:rFonts w:ascii="Open Sans" w:hAnsi="Open Sans" w:cs="Open Sans"/>
          <w:b/>
          <w:bCs/>
          <w:sz w:val="18"/>
          <w:szCs w:val="18"/>
        </w:rPr>
        <w:t>15</w:t>
      </w:r>
      <w:r w:rsidRPr="00A14500">
        <w:rPr>
          <w:rFonts w:ascii="Open Sans" w:hAnsi="Open Sans" w:cs="Open Sans"/>
          <w:b/>
          <w:bCs/>
          <w:sz w:val="18"/>
          <w:szCs w:val="18"/>
        </w:rPr>
        <w:t xml:space="preserve"> pkt</w:t>
      </w:r>
    </w:p>
    <w:tbl>
      <w:tblPr>
        <w:tblStyle w:val="Tabela-Siatka"/>
        <w:tblW w:w="0" w:type="auto"/>
        <w:tblInd w:w="426" w:type="dxa"/>
        <w:tblLook w:val="04A0" w:firstRow="1" w:lastRow="0" w:firstColumn="1" w:lastColumn="0" w:noHBand="0" w:noVBand="1"/>
      </w:tblPr>
      <w:tblGrid>
        <w:gridCol w:w="5069"/>
        <w:gridCol w:w="3793"/>
      </w:tblGrid>
      <w:tr w:rsidR="00D42D41" w:rsidRPr="00A14500" w14:paraId="63B25E5F" w14:textId="77777777" w:rsidTr="00547BF0">
        <w:trPr>
          <w:trHeight w:val="142"/>
        </w:trPr>
        <w:tc>
          <w:tcPr>
            <w:tcW w:w="5069" w:type="dxa"/>
            <w:tcBorders>
              <w:top w:val="single" w:sz="4" w:space="0" w:color="auto"/>
              <w:left w:val="single" w:sz="4" w:space="0" w:color="auto"/>
              <w:bottom w:val="single" w:sz="4" w:space="0" w:color="auto"/>
              <w:right w:val="single" w:sz="4" w:space="0" w:color="auto"/>
            </w:tcBorders>
            <w:hideMark/>
          </w:tcPr>
          <w:p w14:paraId="4C40FE35" w14:textId="77777777" w:rsidR="00D42D41" w:rsidRPr="00A14500" w:rsidRDefault="00D42D41" w:rsidP="00CF58D0">
            <w:pPr>
              <w:pStyle w:val="Akapitzlist"/>
              <w:spacing w:line="300" w:lineRule="atLeast"/>
              <w:ind w:left="0" w:right="-108"/>
              <w:jc w:val="center"/>
              <w:rPr>
                <w:rFonts w:ascii="Open Sans" w:hAnsi="Open Sans" w:cs="Open Sans"/>
                <w:snapToGrid w:val="0"/>
                <w:sz w:val="18"/>
                <w:szCs w:val="18"/>
              </w:rPr>
            </w:pPr>
            <w:bookmarkStart w:id="1" w:name="_Hlk130901655"/>
            <w:r w:rsidRPr="00A14500">
              <w:rPr>
                <w:rFonts w:ascii="Open Sans" w:hAnsi="Open Sans" w:cs="Open Sans"/>
                <w:snapToGrid w:val="0"/>
                <w:sz w:val="18"/>
                <w:szCs w:val="18"/>
              </w:rPr>
              <w:t>0-</w:t>
            </w:r>
            <w:r w:rsidR="00CF58D0">
              <w:rPr>
                <w:rFonts w:ascii="Open Sans" w:hAnsi="Open Sans" w:cs="Open Sans"/>
                <w:snapToGrid w:val="0"/>
                <w:sz w:val="18"/>
                <w:szCs w:val="18"/>
              </w:rPr>
              <w:t>25</w:t>
            </w:r>
            <w:r w:rsidRPr="00A14500">
              <w:rPr>
                <w:rFonts w:ascii="Open Sans" w:hAnsi="Open Sans" w:cs="Open Sans"/>
                <w:snapToGrid w:val="0"/>
                <w:sz w:val="18"/>
                <w:szCs w:val="18"/>
              </w:rPr>
              <w:t xml:space="preserve"> %</w:t>
            </w:r>
          </w:p>
        </w:tc>
        <w:tc>
          <w:tcPr>
            <w:tcW w:w="3793" w:type="dxa"/>
            <w:tcBorders>
              <w:top w:val="single" w:sz="4" w:space="0" w:color="auto"/>
              <w:left w:val="single" w:sz="4" w:space="0" w:color="auto"/>
              <w:bottom w:val="single" w:sz="4" w:space="0" w:color="auto"/>
              <w:right w:val="single" w:sz="4" w:space="0" w:color="auto"/>
            </w:tcBorders>
            <w:hideMark/>
          </w:tcPr>
          <w:p w14:paraId="74650D0B" w14:textId="77777777" w:rsidR="00D42D41" w:rsidRPr="00A14500" w:rsidRDefault="00D42D41">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D42D41" w:rsidRPr="00A14500" w14:paraId="59CA7D5D" w14:textId="77777777" w:rsidTr="00547BF0">
        <w:trPr>
          <w:trHeight w:val="142"/>
        </w:trPr>
        <w:tc>
          <w:tcPr>
            <w:tcW w:w="5069" w:type="dxa"/>
            <w:tcBorders>
              <w:top w:val="single" w:sz="4" w:space="0" w:color="auto"/>
              <w:left w:val="single" w:sz="4" w:space="0" w:color="auto"/>
              <w:bottom w:val="single" w:sz="4" w:space="0" w:color="auto"/>
              <w:right w:val="single" w:sz="4" w:space="0" w:color="auto"/>
            </w:tcBorders>
            <w:hideMark/>
          </w:tcPr>
          <w:p w14:paraId="4CDB5A9F" w14:textId="77777777" w:rsidR="00D42D41" w:rsidRPr="00A14500" w:rsidRDefault="00CF58D0">
            <w:pPr>
              <w:pStyle w:val="Akapitzlist"/>
              <w:spacing w:line="300" w:lineRule="atLeast"/>
              <w:ind w:left="0" w:right="-108"/>
              <w:jc w:val="center"/>
              <w:rPr>
                <w:rFonts w:ascii="Open Sans" w:hAnsi="Open Sans" w:cs="Open Sans"/>
                <w:snapToGrid w:val="0"/>
                <w:sz w:val="18"/>
                <w:szCs w:val="18"/>
              </w:rPr>
            </w:pPr>
            <w:r>
              <w:rPr>
                <w:rFonts w:ascii="Open Sans" w:hAnsi="Open Sans" w:cs="Open Sans"/>
                <w:snapToGrid w:val="0"/>
                <w:sz w:val="18"/>
                <w:szCs w:val="18"/>
              </w:rPr>
              <w:t>26-45</w:t>
            </w:r>
            <w:r w:rsidR="00D42D41" w:rsidRPr="00A14500">
              <w:rPr>
                <w:rFonts w:ascii="Open Sans" w:hAnsi="Open Sans" w:cs="Open Sans"/>
                <w:snapToGrid w:val="0"/>
                <w:sz w:val="18"/>
                <w:szCs w:val="18"/>
              </w:rPr>
              <w:t xml:space="preserve"> %</w:t>
            </w:r>
          </w:p>
        </w:tc>
        <w:tc>
          <w:tcPr>
            <w:tcW w:w="3793" w:type="dxa"/>
            <w:tcBorders>
              <w:top w:val="single" w:sz="4" w:space="0" w:color="auto"/>
              <w:left w:val="single" w:sz="4" w:space="0" w:color="auto"/>
              <w:bottom w:val="single" w:sz="4" w:space="0" w:color="auto"/>
              <w:right w:val="single" w:sz="4" w:space="0" w:color="auto"/>
            </w:tcBorders>
            <w:hideMark/>
          </w:tcPr>
          <w:p w14:paraId="1630661F" w14:textId="77777777" w:rsidR="00D42D41" w:rsidRPr="00A14500" w:rsidRDefault="00CF58D0" w:rsidP="00E437ED">
            <w:pPr>
              <w:pStyle w:val="Akapitzlist"/>
              <w:spacing w:line="300" w:lineRule="atLeast"/>
              <w:ind w:left="0" w:right="-108"/>
              <w:jc w:val="center"/>
              <w:rPr>
                <w:rFonts w:ascii="Open Sans" w:hAnsi="Open Sans" w:cs="Open Sans"/>
                <w:b/>
                <w:snapToGrid w:val="0"/>
                <w:sz w:val="18"/>
                <w:szCs w:val="18"/>
              </w:rPr>
            </w:pPr>
            <w:r>
              <w:rPr>
                <w:rFonts w:ascii="Open Sans" w:hAnsi="Open Sans" w:cs="Open Sans"/>
                <w:b/>
                <w:snapToGrid w:val="0"/>
                <w:sz w:val="18"/>
                <w:szCs w:val="18"/>
              </w:rPr>
              <w:t>5</w:t>
            </w:r>
            <w:r w:rsidR="00D42D41" w:rsidRPr="00A14500">
              <w:rPr>
                <w:rFonts w:ascii="Open Sans" w:hAnsi="Open Sans" w:cs="Open Sans"/>
                <w:b/>
                <w:snapToGrid w:val="0"/>
                <w:sz w:val="18"/>
                <w:szCs w:val="18"/>
              </w:rPr>
              <w:t xml:space="preserve"> pkt.</w:t>
            </w:r>
          </w:p>
        </w:tc>
      </w:tr>
      <w:tr w:rsidR="00D42D41" w:rsidRPr="00A14500" w14:paraId="25328287" w14:textId="77777777" w:rsidTr="00547BF0">
        <w:trPr>
          <w:trHeight w:val="274"/>
        </w:trPr>
        <w:tc>
          <w:tcPr>
            <w:tcW w:w="5069" w:type="dxa"/>
            <w:tcBorders>
              <w:top w:val="single" w:sz="4" w:space="0" w:color="auto"/>
              <w:left w:val="single" w:sz="4" w:space="0" w:color="auto"/>
              <w:bottom w:val="single" w:sz="4" w:space="0" w:color="auto"/>
              <w:right w:val="single" w:sz="4" w:space="0" w:color="auto"/>
            </w:tcBorders>
            <w:hideMark/>
          </w:tcPr>
          <w:p w14:paraId="48384B47" w14:textId="77777777" w:rsidR="00D42D41" w:rsidRPr="00A14500" w:rsidRDefault="00CF58D0">
            <w:pPr>
              <w:pStyle w:val="Akapitzlist"/>
              <w:spacing w:line="300" w:lineRule="atLeast"/>
              <w:ind w:left="0" w:right="-108"/>
              <w:jc w:val="center"/>
              <w:rPr>
                <w:rFonts w:ascii="Open Sans" w:hAnsi="Open Sans" w:cs="Open Sans"/>
                <w:snapToGrid w:val="0"/>
                <w:sz w:val="18"/>
                <w:szCs w:val="18"/>
              </w:rPr>
            </w:pPr>
            <w:r>
              <w:rPr>
                <w:rFonts w:ascii="Open Sans" w:hAnsi="Open Sans" w:cs="Open Sans"/>
                <w:snapToGrid w:val="0"/>
                <w:sz w:val="18"/>
                <w:szCs w:val="18"/>
              </w:rPr>
              <w:t>46-55</w:t>
            </w:r>
            <w:r w:rsidR="00D42D41" w:rsidRPr="00A14500">
              <w:rPr>
                <w:rFonts w:ascii="Open Sans" w:hAnsi="Open Sans" w:cs="Open Sans"/>
                <w:snapToGrid w:val="0"/>
                <w:sz w:val="18"/>
                <w:szCs w:val="18"/>
              </w:rPr>
              <w:t xml:space="preserve"> %</w:t>
            </w:r>
          </w:p>
        </w:tc>
        <w:tc>
          <w:tcPr>
            <w:tcW w:w="3793" w:type="dxa"/>
            <w:tcBorders>
              <w:top w:val="single" w:sz="4" w:space="0" w:color="auto"/>
              <w:left w:val="single" w:sz="4" w:space="0" w:color="auto"/>
              <w:bottom w:val="single" w:sz="4" w:space="0" w:color="auto"/>
              <w:right w:val="single" w:sz="4" w:space="0" w:color="auto"/>
            </w:tcBorders>
            <w:hideMark/>
          </w:tcPr>
          <w:p w14:paraId="32ACAB40" w14:textId="77777777" w:rsidR="00D42D41" w:rsidRPr="00A14500" w:rsidRDefault="00CF58D0" w:rsidP="00E437ED">
            <w:pPr>
              <w:pStyle w:val="Akapitzlist"/>
              <w:spacing w:line="300" w:lineRule="atLeast"/>
              <w:ind w:left="0" w:right="-108"/>
              <w:jc w:val="center"/>
              <w:rPr>
                <w:rFonts w:ascii="Open Sans" w:hAnsi="Open Sans" w:cs="Open Sans"/>
                <w:b/>
                <w:snapToGrid w:val="0"/>
                <w:sz w:val="18"/>
                <w:szCs w:val="18"/>
              </w:rPr>
            </w:pPr>
            <w:r>
              <w:rPr>
                <w:rFonts w:ascii="Open Sans" w:hAnsi="Open Sans" w:cs="Open Sans"/>
                <w:b/>
                <w:snapToGrid w:val="0"/>
                <w:sz w:val="18"/>
                <w:szCs w:val="18"/>
              </w:rPr>
              <w:t>10</w:t>
            </w:r>
            <w:r w:rsidR="00D42D41" w:rsidRPr="00A14500">
              <w:rPr>
                <w:rFonts w:ascii="Open Sans" w:hAnsi="Open Sans" w:cs="Open Sans"/>
                <w:b/>
                <w:snapToGrid w:val="0"/>
                <w:sz w:val="18"/>
                <w:szCs w:val="18"/>
              </w:rPr>
              <w:t xml:space="preserve"> pkt.</w:t>
            </w:r>
          </w:p>
        </w:tc>
      </w:tr>
      <w:tr w:rsidR="00CF58D0" w:rsidRPr="00A14500" w14:paraId="12BC4F5A" w14:textId="77777777" w:rsidTr="00547BF0">
        <w:trPr>
          <w:trHeight w:val="274"/>
        </w:trPr>
        <w:tc>
          <w:tcPr>
            <w:tcW w:w="5069" w:type="dxa"/>
            <w:tcBorders>
              <w:top w:val="single" w:sz="4" w:space="0" w:color="auto"/>
              <w:left w:val="single" w:sz="4" w:space="0" w:color="auto"/>
              <w:bottom w:val="single" w:sz="4" w:space="0" w:color="auto"/>
              <w:right w:val="single" w:sz="4" w:space="0" w:color="auto"/>
            </w:tcBorders>
            <w:hideMark/>
          </w:tcPr>
          <w:p w14:paraId="1DC64B70" w14:textId="77777777" w:rsidR="00CF58D0" w:rsidRPr="00A14500" w:rsidRDefault="009307CC">
            <w:pPr>
              <w:pStyle w:val="Akapitzlist"/>
              <w:spacing w:line="300" w:lineRule="atLeast"/>
              <w:ind w:left="0" w:right="-108"/>
              <w:jc w:val="center"/>
              <w:rPr>
                <w:rFonts w:ascii="Open Sans" w:hAnsi="Open Sans" w:cs="Open Sans"/>
                <w:snapToGrid w:val="0"/>
                <w:sz w:val="18"/>
                <w:szCs w:val="18"/>
              </w:rPr>
            </w:pPr>
            <w:r w:rsidRPr="009307CC">
              <w:rPr>
                <w:rFonts w:ascii="Open Sans" w:hAnsi="Open Sans" w:cs="Open Sans"/>
                <w:snapToGrid w:val="0"/>
                <w:sz w:val="18"/>
                <w:szCs w:val="18"/>
              </w:rPr>
              <w:t xml:space="preserve">≥ </w:t>
            </w:r>
            <w:r w:rsidR="00CF58D0">
              <w:rPr>
                <w:rFonts w:ascii="Open Sans" w:hAnsi="Open Sans" w:cs="Open Sans"/>
                <w:snapToGrid w:val="0"/>
                <w:sz w:val="18"/>
                <w:szCs w:val="18"/>
              </w:rPr>
              <w:t>56</w:t>
            </w:r>
          </w:p>
        </w:tc>
        <w:tc>
          <w:tcPr>
            <w:tcW w:w="3793" w:type="dxa"/>
            <w:tcBorders>
              <w:top w:val="single" w:sz="4" w:space="0" w:color="auto"/>
              <w:left w:val="single" w:sz="4" w:space="0" w:color="auto"/>
              <w:bottom w:val="single" w:sz="4" w:space="0" w:color="auto"/>
              <w:right w:val="single" w:sz="4" w:space="0" w:color="auto"/>
            </w:tcBorders>
            <w:hideMark/>
          </w:tcPr>
          <w:p w14:paraId="5B48CBB9" w14:textId="77777777" w:rsidR="00CF58D0" w:rsidRPr="00A14500" w:rsidRDefault="00CF58D0" w:rsidP="00E437ED">
            <w:pPr>
              <w:pStyle w:val="Akapitzlist"/>
              <w:spacing w:line="300" w:lineRule="atLeast"/>
              <w:ind w:left="0" w:right="-108"/>
              <w:jc w:val="center"/>
              <w:rPr>
                <w:rFonts w:ascii="Open Sans" w:hAnsi="Open Sans" w:cs="Open Sans"/>
                <w:b/>
                <w:snapToGrid w:val="0"/>
                <w:sz w:val="18"/>
                <w:szCs w:val="18"/>
              </w:rPr>
            </w:pPr>
            <w:r>
              <w:rPr>
                <w:rFonts w:ascii="Open Sans" w:hAnsi="Open Sans" w:cs="Open Sans"/>
                <w:b/>
                <w:snapToGrid w:val="0"/>
                <w:sz w:val="18"/>
                <w:szCs w:val="18"/>
              </w:rPr>
              <w:t xml:space="preserve">15 </w:t>
            </w:r>
            <w:r w:rsidRPr="00A14500">
              <w:rPr>
                <w:rFonts w:ascii="Open Sans" w:hAnsi="Open Sans" w:cs="Open Sans"/>
                <w:b/>
                <w:snapToGrid w:val="0"/>
                <w:sz w:val="18"/>
                <w:szCs w:val="18"/>
              </w:rPr>
              <w:t>pkt.</w:t>
            </w:r>
          </w:p>
        </w:tc>
      </w:tr>
      <w:bookmarkEnd w:id="1"/>
    </w:tbl>
    <w:p w14:paraId="5D3CECAF" w14:textId="77777777" w:rsidR="001B37DC" w:rsidRPr="00A14500" w:rsidRDefault="001B37DC" w:rsidP="00ED61F8">
      <w:pPr>
        <w:tabs>
          <w:tab w:val="num" w:pos="426"/>
        </w:tabs>
        <w:autoSpaceDE w:val="0"/>
        <w:autoSpaceDN w:val="0"/>
        <w:adjustRightInd w:val="0"/>
        <w:spacing w:line="300" w:lineRule="atLeast"/>
        <w:ind w:left="709"/>
        <w:jc w:val="both"/>
        <w:rPr>
          <w:rFonts w:ascii="Open Sans" w:hAnsi="Open Sans" w:cs="Open Sans"/>
          <w:b/>
          <w:bCs/>
          <w:sz w:val="18"/>
          <w:szCs w:val="18"/>
        </w:rPr>
      </w:pPr>
    </w:p>
    <w:p w14:paraId="0550F03C" w14:textId="77777777" w:rsidR="00C84D9A" w:rsidRPr="00A14500" w:rsidRDefault="00C84D9A" w:rsidP="00C84D9A">
      <w:pPr>
        <w:autoSpaceDE w:val="0"/>
        <w:autoSpaceDN w:val="0"/>
        <w:adjustRightInd w:val="0"/>
        <w:spacing w:line="300" w:lineRule="atLeast"/>
        <w:ind w:left="709"/>
        <w:jc w:val="both"/>
        <w:rPr>
          <w:rFonts w:ascii="Open Sans" w:hAnsi="Open Sans" w:cs="Open Sans"/>
          <w:b/>
          <w:sz w:val="18"/>
          <w:szCs w:val="18"/>
        </w:rPr>
      </w:pPr>
      <w:proofErr w:type="spellStart"/>
      <w:r w:rsidRPr="00A14500">
        <w:rPr>
          <w:rFonts w:ascii="Open Sans" w:hAnsi="Open Sans" w:cs="Open Sans"/>
          <w:sz w:val="18"/>
          <w:szCs w:val="18"/>
        </w:rPr>
        <w:t>Kcz</w:t>
      </w:r>
      <w:proofErr w:type="spellEnd"/>
      <w:r w:rsidRPr="00A14500">
        <w:rPr>
          <w:rFonts w:ascii="Open Sans" w:hAnsi="Open Sans" w:cs="Open Sans"/>
          <w:sz w:val="18"/>
          <w:szCs w:val="18"/>
        </w:rPr>
        <w:t xml:space="preserve"> – czas rozpatrzenia reklamacji (nieodebrane odpady, uszkodzenie pojemnika) - </w:t>
      </w:r>
      <w:r w:rsidR="007C6C42" w:rsidRPr="00A14500">
        <w:rPr>
          <w:rFonts w:ascii="Open Sans" w:hAnsi="Open Sans" w:cs="Open Sans"/>
          <w:b/>
          <w:sz w:val="18"/>
          <w:szCs w:val="18"/>
        </w:rPr>
        <w:t>5</w:t>
      </w:r>
      <w:r w:rsidRPr="00A14500">
        <w:rPr>
          <w:rFonts w:ascii="Open Sans" w:hAnsi="Open Sans" w:cs="Open Sans"/>
          <w:b/>
          <w:sz w:val="18"/>
          <w:szCs w:val="18"/>
        </w:rPr>
        <w:t xml:space="preserve"> pkt</w:t>
      </w:r>
    </w:p>
    <w:tbl>
      <w:tblPr>
        <w:tblStyle w:val="Tabela-Siatka"/>
        <w:tblW w:w="0" w:type="auto"/>
        <w:tblInd w:w="426" w:type="dxa"/>
        <w:tblLook w:val="04A0" w:firstRow="1" w:lastRow="0" w:firstColumn="1" w:lastColumn="0" w:noHBand="0" w:noVBand="1"/>
      </w:tblPr>
      <w:tblGrid>
        <w:gridCol w:w="5069"/>
        <w:gridCol w:w="3793"/>
      </w:tblGrid>
      <w:tr w:rsidR="00D42D41" w:rsidRPr="00A14500" w14:paraId="23BB517C" w14:textId="77777777" w:rsidTr="00547BF0">
        <w:trPr>
          <w:trHeight w:val="142"/>
        </w:trPr>
        <w:tc>
          <w:tcPr>
            <w:tcW w:w="5069" w:type="dxa"/>
            <w:tcBorders>
              <w:top w:val="single" w:sz="4" w:space="0" w:color="auto"/>
              <w:left w:val="single" w:sz="4" w:space="0" w:color="auto"/>
              <w:bottom w:val="single" w:sz="4" w:space="0" w:color="auto"/>
              <w:right w:val="single" w:sz="4" w:space="0" w:color="auto"/>
            </w:tcBorders>
            <w:hideMark/>
          </w:tcPr>
          <w:p w14:paraId="0D1CEE8A" w14:textId="77777777" w:rsidR="00D42D41" w:rsidRPr="00A14500" w:rsidRDefault="00CE2648" w:rsidP="008514C1">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&gt;</w:t>
            </w:r>
            <w:r w:rsidR="00D42D41" w:rsidRPr="00A14500">
              <w:rPr>
                <w:rFonts w:ascii="Open Sans" w:hAnsi="Open Sans" w:cs="Open Sans"/>
                <w:snapToGrid w:val="0"/>
                <w:sz w:val="18"/>
                <w:szCs w:val="18"/>
              </w:rPr>
              <w:t>2 dni robocze</w:t>
            </w:r>
          </w:p>
        </w:tc>
        <w:tc>
          <w:tcPr>
            <w:tcW w:w="3793" w:type="dxa"/>
            <w:tcBorders>
              <w:top w:val="single" w:sz="4" w:space="0" w:color="auto"/>
              <w:left w:val="single" w:sz="4" w:space="0" w:color="auto"/>
              <w:bottom w:val="single" w:sz="4" w:space="0" w:color="auto"/>
              <w:right w:val="single" w:sz="4" w:space="0" w:color="auto"/>
            </w:tcBorders>
            <w:hideMark/>
          </w:tcPr>
          <w:p w14:paraId="29F7D536" w14:textId="77777777" w:rsidR="00D42D41" w:rsidRPr="00A14500" w:rsidRDefault="00D42D41" w:rsidP="008514C1">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D42D41" w:rsidRPr="00A14500" w14:paraId="28D02D40" w14:textId="77777777" w:rsidTr="00547BF0">
        <w:trPr>
          <w:trHeight w:val="142"/>
        </w:trPr>
        <w:tc>
          <w:tcPr>
            <w:tcW w:w="5069" w:type="dxa"/>
            <w:tcBorders>
              <w:top w:val="single" w:sz="4" w:space="0" w:color="auto"/>
              <w:left w:val="single" w:sz="4" w:space="0" w:color="auto"/>
              <w:bottom w:val="single" w:sz="4" w:space="0" w:color="auto"/>
              <w:right w:val="single" w:sz="4" w:space="0" w:color="auto"/>
            </w:tcBorders>
            <w:hideMark/>
          </w:tcPr>
          <w:p w14:paraId="6431C5DB" w14:textId="77777777" w:rsidR="00D42D41" w:rsidRPr="00A14500" w:rsidRDefault="00BE318C" w:rsidP="008514C1">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1 dzień roboczy</w:t>
            </w:r>
          </w:p>
        </w:tc>
        <w:tc>
          <w:tcPr>
            <w:tcW w:w="3793" w:type="dxa"/>
            <w:tcBorders>
              <w:top w:val="single" w:sz="4" w:space="0" w:color="auto"/>
              <w:left w:val="single" w:sz="4" w:space="0" w:color="auto"/>
              <w:bottom w:val="single" w:sz="4" w:space="0" w:color="auto"/>
              <w:right w:val="single" w:sz="4" w:space="0" w:color="auto"/>
            </w:tcBorders>
            <w:hideMark/>
          </w:tcPr>
          <w:p w14:paraId="64804B28" w14:textId="77777777" w:rsidR="00D42D41" w:rsidRPr="00A14500" w:rsidRDefault="007C6C42" w:rsidP="008514C1">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3</w:t>
            </w:r>
            <w:r w:rsidR="00D42D41" w:rsidRPr="00A14500">
              <w:rPr>
                <w:rFonts w:ascii="Open Sans" w:hAnsi="Open Sans" w:cs="Open Sans"/>
                <w:b/>
                <w:snapToGrid w:val="0"/>
                <w:sz w:val="18"/>
                <w:szCs w:val="18"/>
              </w:rPr>
              <w:t xml:space="preserve"> pkt.</w:t>
            </w:r>
          </w:p>
        </w:tc>
      </w:tr>
      <w:tr w:rsidR="00D42D41" w:rsidRPr="00A14500" w14:paraId="2ED863AA" w14:textId="77777777" w:rsidTr="00547BF0">
        <w:trPr>
          <w:trHeight w:val="274"/>
        </w:trPr>
        <w:tc>
          <w:tcPr>
            <w:tcW w:w="5069" w:type="dxa"/>
            <w:tcBorders>
              <w:top w:val="single" w:sz="4" w:space="0" w:color="auto"/>
              <w:left w:val="single" w:sz="4" w:space="0" w:color="auto"/>
              <w:bottom w:val="single" w:sz="4" w:space="0" w:color="auto"/>
              <w:right w:val="single" w:sz="4" w:space="0" w:color="auto"/>
            </w:tcBorders>
            <w:hideMark/>
          </w:tcPr>
          <w:p w14:paraId="5564C36B" w14:textId="77777777" w:rsidR="00D42D41" w:rsidRPr="00A14500" w:rsidRDefault="00BE318C" w:rsidP="008514C1">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ten sam dzień</w:t>
            </w:r>
          </w:p>
        </w:tc>
        <w:tc>
          <w:tcPr>
            <w:tcW w:w="3793" w:type="dxa"/>
            <w:tcBorders>
              <w:top w:val="single" w:sz="4" w:space="0" w:color="auto"/>
              <w:left w:val="single" w:sz="4" w:space="0" w:color="auto"/>
              <w:bottom w:val="single" w:sz="4" w:space="0" w:color="auto"/>
              <w:right w:val="single" w:sz="4" w:space="0" w:color="auto"/>
            </w:tcBorders>
            <w:hideMark/>
          </w:tcPr>
          <w:p w14:paraId="15A9D18A" w14:textId="77777777" w:rsidR="00D42D41" w:rsidRPr="00A14500" w:rsidRDefault="007C6C42" w:rsidP="00EF4006">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5</w:t>
            </w:r>
            <w:r w:rsidR="00D42D41" w:rsidRPr="00A14500">
              <w:rPr>
                <w:rFonts w:ascii="Open Sans" w:hAnsi="Open Sans" w:cs="Open Sans"/>
                <w:b/>
                <w:snapToGrid w:val="0"/>
                <w:sz w:val="18"/>
                <w:szCs w:val="18"/>
              </w:rPr>
              <w:t xml:space="preserve"> pkt.</w:t>
            </w:r>
          </w:p>
        </w:tc>
      </w:tr>
    </w:tbl>
    <w:p w14:paraId="3E744401" w14:textId="77777777" w:rsidR="00547BF0" w:rsidRPr="00A14500" w:rsidRDefault="00547BF0" w:rsidP="00C84D9A">
      <w:pPr>
        <w:autoSpaceDE w:val="0"/>
        <w:autoSpaceDN w:val="0"/>
        <w:adjustRightInd w:val="0"/>
        <w:spacing w:line="300" w:lineRule="atLeast"/>
        <w:ind w:left="709"/>
        <w:jc w:val="both"/>
        <w:rPr>
          <w:rFonts w:ascii="Open Sans" w:hAnsi="Open Sans" w:cs="Open Sans"/>
          <w:b/>
          <w:sz w:val="18"/>
          <w:szCs w:val="18"/>
        </w:rPr>
      </w:pPr>
    </w:p>
    <w:p w14:paraId="0D61ACA3" w14:textId="77777777" w:rsidR="00EF4006" w:rsidRPr="00A14500" w:rsidRDefault="00EF4006" w:rsidP="00C84D9A">
      <w:pPr>
        <w:autoSpaceDE w:val="0"/>
        <w:autoSpaceDN w:val="0"/>
        <w:adjustRightInd w:val="0"/>
        <w:spacing w:line="300" w:lineRule="atLeast"/>
        <w:ind w:left="709"/>
        <w:jc w:val="both"/>
        <w:rPr>
          <w:rFonts w:ascii="Open Sans" w:hAnsi="Open Sans" w:cs="Open Sans"/>
          <w:b/>
          <w:sz w:val="18"/>
          <w:szCs w:val="18"/>
        </w:rPr>
      </w:pPr>
      <w:proofErr w:type="spellStart"/>
      <w:r w:rsidRPr="00A14500">
        <w:rPr>
          <w:rFonts w:ascii="Open Sans" w:hAnsi="Open Sans" w:cs="Open Sans"/>
          <w:sz w:val="18"/>
          <w:szCs w:val="18"/>
        </w:rPr>
        <w:t>Ksz</w:t>
      </w:r>
      <w:proofErr w:type="spellEnd"/>
      <w:r w:rsidRPr="00A14500">
        <w:rPr>
          <w:rFonts w:ascii="Open Sans" w:hAnsi="Open Sans" w:cs="Open Sans"/>
          <w:sz w:val="18"/>
          <w:szCs w:val="18"/>
        </w:rPr>
        <w:t xml:space="preserve"> – system zarządzania ISO –</w:t>
      </w:r>
      <w:r w:rsidRPr="00A14500">
        <w:rPr>
          <w:rFonts w:ascii="Open Sans" w:hAnsi="Open Sans" w:cs="Open Sans"/>
          <w:b/>
          <w:sz w:val="18"/>
          <w:szCs w:val="18"/>
        </w:rPr>
        <w:t xml:space="preserve"> 5 pkt</w:t>
      </w:r>
    </w:p>
    <w:tbl>
      <w:tblPr>
        <w:tblStyle w:val="Tabela-Siatka"/>
        <w:tblW w:w="0" w:type="auto"/>
        <w:tblInd w:w="426" w:type="dxa"/>
        <w:tblLook w:val="04A0" w:firstRow="1" w:lastRow="0" w:firstColumn="1" w:lastColumn="0" w:noHBand="0" w:noVBand="1"/>
      </w:tblPr>
      <w:tblGrid>
        <w:gridCol w:w="5069"/>
        <w:gridCol w:w="3793"/>
      </w:tblGrid>
      <w:tr w:rsidR="00EF4006" w:rsidRPr="00A14500" w14:paraId="179EBC24" w14:textId="77777777" w:rsidTr="00EF4006">
        <w:trPr>
          <w:trHeight w:val="142"/>
        </w:trPr>
        <w:tc>
          <w:tcPr>
            <w:tcW w:w="5069" w:type="dxa"/>
            <w:tcBorders>
              <w:top w:val="single" w:sz="4" w:space="0" w:color="auto"/>
              <w:left w:val="single" w:sz="4" w:space="0" w:color="auto"/>
              <w:bottom w:val="single" w:sz="4" w:space="0" w:color="auto"/>
              <w:right w:val="single" w:sz="4" w:space="0" w:color="auto"/>
            </w:tcBorders>
            <w:hideMark/>
          </w:tcPr>
          <w:p w14:paraId="7728AD9F" w14:textId="77777777" w:rsidR="00EF4006" w:rsidRPr="00A14500" w:rsidRDefault="00EF4006" w:rsidP="00EF4006">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Brak systemu</w:t>
            </w:r>
          </w:p>
        </w:tc>
        <w:tc>
          <w:tcPr>
            <w:tcW w:w="3793" w:type="dxa"/>
            <w:tcBorders>
              <w:top w:val="single" w:sz="4" w:space="0" w:color="auto"/>
              <w:left w:val="single" w:sz="4" w:space="0" w:color="auto"/>
              <w:bottom w:val="single" w:sz="4" w:space="0" w:color="auto"/>
              <w:right w:val="single" w:sz="4" w:space="0" w:color="auto"/>
            </w:tcBorders>
            <w:hideMark/>
          </w:tcPr>
          <w:p w14:paraId="6E99A6BE" w14:textId="77777777" w:rsidR="00EF4006" w:rsidRPr="00A14500" w:rsidRDefault="00EF4006" w:rsidP="00EF4006">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EF4006" w:rsidRPr="00A14500" w14:paraId="4AE27B9D" w14:textId="77777777" w:rsidTr="00EF4006">
        <w:trPr>
          <w:trHeight w:val="142"/>
        </w:trPr>
        <w:tc>
          <w:tcPr>
            <w:tcW w:w="5069" w:type="dxa"/>
            <w:tcBorders>
              <w:top w:val="single" w:sz="4" w:space="0" w:color="auto"/>
              <w:left w:val="single" w:sz="4" w:space="0" w:color="auto"/>
              <w:bottom w:val="single" w:sz="4" w:space="0" w:color="auto"/>
              <w:right w:val="single" w:sz="4" w:space="0" w:color="auto"/>
            </w:tcBorders>
            <w:hideMark/>
          </w:tcPr>
          <w:p w14:paraId="3FA460F5" w14:textId="77777777" w:rsidR="00EF4006" w:rsidRPr="00A14500" w:rsidRDefault="00EF4006" w:rsidP="00EF4006">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System zarządzania</w:t>
            </w:r>
          </w:p>
        </w:tc>
        <w:tc>
          <w:tcPr>
            <w:tcW w:w="3793" w:type="dxa"/>
            <w:tcBorders>
              <w:top w:val="single" w:sz="4" w:space="0" w:color="auto"/>
              <w:left w:val="single" w:sz="4" w:space="0" w:color="auto"/>
              <w:bottom w:val="single" w:sz="4" w:space="0" w:color="auto"/>
              <w:right w:val="single" w:sz="4" w:space="0" w:color="auto"/>
            </w:tcBorders>
            <w:hideMark/>
          </w:tcPr>
          <w:p w14:paraId="20287378" w14:textId="77777777" w:rsidR="00EF4006" w:rsidRPr="00A14500" w:rsidRDefault="00EF4006" w:rsidP="00EF4006">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5 pkt.</w:t>
            </w:r>
          </w:p>
        </w:tc>
      </w:tr>
    </w:tbl>
    <w:p w14:paraId="6DAD18A3" w14:textId="77777777" w:rsidR="00EF4006" w:rsidRPr="00A14500" w:rsidRDefault="00EF4006" w:rsidP="00C84D9A">
      <w:pPr>
        <w:autoSpaceDE w:val="0"/>
        <w:autoSpaceDN w:val="0"/>
        <w:adjustRightInd w:val="0"/>
        <w:spacing w:line="300" w:lineRule="atLeast"/>
        <w:ind w:left="709"/>
        <w:jc w:val="both"/>
        <w:rPr>
          <w:rFonts w:ascii="Open Sans" w:hAnsi="Open Sans" w:cs="Open Sans"/>
          <w:b/>
          <w:sz w:val="18"/>
          <w:szCs w:val="18"/>
        </w:rPr>
      </w:pPr>
    </w:p>
    <w:p w14:paraId="249726EB" w14:textId="77777777" w:rsidR="007C6C42" w:rsidRPr="00A14500" w:rsidRDefault="007C6C42" w:rsidP="007C6C42">
      <w:pPr>
        <w:autoSpaceDE w:val="0"/>
        <w:autoSpaceDN w:val="0"/>
        <w:adjustRightInd w:val="0"/>
        <w:spacing w:line="300" w:lineRule="atLeast"/>
        <w:ind w:left="709"/>
        <w:jc w:val="both"/>
        <w:rPr>
          <w:rFonts w:ascii="Open Sans" w:hAnsi="Open Sans" w:cs="Open Sans"/>
          <w:sz w:val="18"/>
          <w:szCs w:val="18"/>
        </w:rPr>
      </w:pPr>
      <w:r w:rsidRPr="00A14500">
        <w:rPr>
          <w:rFonts w:ascii="Open Sans" w:hAnsi="Open Sans" w:cs="Open Sans"/>
          <w:sz w:val="18"/>
          <w:szCs w:val="18"/>
        </w:rPr>
        <w:t xml:space="preserve">Kk – produkcja kompostu lub środka wspomagającego uprawę roślin – </w:t>
      </w:r>
      <w:r w:rsidRPr="00A14500">
        <w:rPr>
          <w:rFonts w:ascii="Open Sans" w:hAnsi="Open Sans" w:cs="Open Sans"/>
          <w:b/>
          <w:sz w:val="18"/>
          <w:szCs w:val="18"/>
        </w:rPr>
        <w:t>5 pkt</w:t>
      </w:r>
    </w:p>
    <w:tbl>
      <w:tblPr>
        <w:tblStyle w:val="Tabela-Siatka"/>
        <w:tblW w:w="0" w:type="auto"/>
        <w:tblInd w:w="426" w:type="dxa"/>
        <w:tblLook w:val="04A0" w:firstRow="1" w:lastRow="0" w:firstColumn="1" w:lastColumn="0" w:noHBand="0" w:noVBand="1"/>
      </w:tblPr>
      <w:tblGrid>
        <w:gridCol w:w="5069"/>
        <w:gridCol w:w="3793"/>
      </w:tblGrid>
      <w:tr w:rsidR="007C6C42" w:rsidRPr="00A14500" w14:paraId="2DCA3CA3" w14:textId="77777777" w:rsidTr="007C6C42">
        <w:trPr>
          <w:trHeight w:val="142"/>
        </w:trPr>
        <w:tc>
          <w:tcPr>
            <w:tcW w:w="5069" w:type="dxa"/>
            <w:tcBorders>
              <w:top w:val="single" w:sz="4" w:space="0" w:color="auto"/>
              <w:left w:val="single" w:sz="4" w:space="0" w:color="auto"/>
              <w:bottom w:val="single" w:sz="4" w:space="0" w:color="auto"/>
              <w:right w:val="single" w:sz="4" w:space="0" w:color="auto"/>
            </w:tcBorders>
            <w:hideMark/>
          </w:tcPr>
          <w:p w14:paraId="55BCC908" w14:textId="77777777" w:rsidR="007C6C42" w:rsidRPr="00A14500" w:rsidRDefault="007C6C42" w:rsidP="007C6C42">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 xml:space="preserve">Brak możliwości produkcji </w:t>
            </w:r>
          </w:p>
        </w:tc>
        <w:tc>
          <w:tcPr>
            <w:tcW w:w="3793" w:type="dxa"/>
            <w:tcBorders>
              <w:top w:val="single" w:sz="4" w:space="0" w:color="auto"/>
              <w:left w:val="single" w:sz="4" w:space="0" w:color="auto"/>
              <w:bottom w:val="single" w:sz="4" w:space="0" w:color="auto"/>
              <w:right w:val="single" w:sz="4" w:space="0" w:color="auto"/>
            </w:tcBorders>
            <w:hideMark/>
          </w:tcPr>
          <w:p w14:paraId="46791292" w14:textId="77777777" w:rsidR="007C6C42" w:rsidRPr="00A14500" w:rsidRDefault="007C6C42" w:rsidP="007C6C42">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7C6C42" w:rsidRPr="00A14500" w14:paraId="2798E5B1" w14:textId="77777777" w:rsidTr="007C6C42">
        <w:trPr>
          <w:trHeight w:val="142"/>
        </w:trPr>
        <w:tc>
          <w:tcPr>
            <w:tcW w:w="5069" w:type="dxa"/>
            <w:tcBorders>
              <w:top w:val="single" w:sz="4" w:space="0" w:color="auto"/>
              <w:left w:val="single" w:sz="4" w:space="0" w:color="auto"/>
              <w:bottom w:val="single" w:sz="4" w:space="0" w:color="auto"/>
              <w:right w:val="single" w:sz="4" w:space="0" w:color="auto"/>
            </w:tcBorders>
            <w:hideMark/>
          </w:tcPr>
          <w:p w14:paraId="42850BA3" w14:textId="77777777" w:rsidR="007C6C42" w:rsidRPr="00A14500" w:rsidRDefault="007C6C42" w:rsidP="007C6C42">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Produkcja produktu o właściwościach nawozowych</w:t>
            </w:r>
          </w:p>
        </w:tc>
        <w:tc>
          <w:tcPr>
            <w:tcW w:w="3793" w:type="dxa"/>
            <w:tcBorders>
              <w:top w:val="single" w:sz="4" w:space="0" w:color="auto"/>
              <w:left w:val="single" w:sz="4" w:space="0" w:color="auto"/>
              <w:bottom w:val="single" w:sz="4" w:space="0" w:color="auto"/>
              <w:right w:val="single" w:sz="4" w:space="0" w:color="auto"/>
            </w:tcBorders>
            <w:hideMark/>
          </w:tcPr>
          <w:p w14:paraId="051C3E91" w14:textId="77777777" w:rsidR="007C6C42" w:rsidRPr="00A14500" w:rsidRDefault="007C6C42" w:rsidP="007C6C42">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5 pkt.</w:t>
            </w:r>
          </w:p>
        </w:tc>
      </w:tr>
    </w:tbl>
    <w:p w14:paraId="2FB086CD" w14:textId="77777777" w:rsidR="00EF4006" w:rsidRPr="00A14500" w:rsidRDefault="00EF4006" w:rsidP="00C84D9A">
      <w:pPr>
        <w:autoSpaceDE w:val="0"/>
        <w:autoSpaceDN w:val="0"/>
        <w:adjustRightInd w:val="0"/>
        <w:spacing w:line="300" w:lineRule="atLeast"/>
        <w:ind w:left="709"/>
        <w:jc w:val="both"/>
        <w:rPr>
          <w:rFonts w:ascii="Open Sans" w:hAnsi="Open Sans" w:cs="Open Sans"/>
          <w:b/>
          <w:sz w:val="18"/>
          <w:szCs w:val="18"/>
        </w:rPr>
      </w:pPr>
    </w:p>
    <w:p w14:paraId="22303599" w14:textId="77777777" w:rsidR="00526A72" w:rsidRDefault="00526A72" w:rsidP="00C84D9A">
      <w:pPr>
        <w:rPr>
          <w:rFonts w:ascii="Open Sans" w:hAnsi="Open Sans" w:cs="Open Sans"/>
          <w:b/>
          <w:bCs/>
          <w:sz w:val="18"/>
          <w:szCs w:val="18"/>
        </w:rPr>
      </w:pPr>
    </w:p>
    <w:p w14:paraId="2E85013B" w14:textId="77777777" w:rsidR="00526A72" w:rsidRDefault="00526A72" w:rsidP="00C84D9A">
      <w:pPr>
        <w:rPr>
          <w:rFonts w:ascii="Open Sans" w:hAnsi="Open Sans" w:cs="Open Sans"/>
          <w:b/>
          <w:bCs/>
          <w:sz w:val="18"/>
          <w:szCs w:val="18"/>
        </w:rPr>
      </w:pPr>
    </w:p>
    <w:p w14:paraId="3F8CF552" w14:textId="77777777" w:rsidR="00C84D9A" w:rsidRPr="00526A72" w:rsidRDefault="00526A72" w:rsidP="00C84D9A">
      <w:pPr>
        <w:rPr>
          <w:rFonts w:ascii="Open Sans" w:hAnsi="Open Sans" w:cs="Open Sans"/>
          <w:b/>
          <w:bCs/>
          <w:sz w:val="18"/>
          <w:szCs w:val="18"/>
        </w:rPr>
      </w:pPr>
      <w:bookmarkStart w:id="2" w:name="_Hlk130904273"/>
      <w:r w:rsidRPr="00526A72">
        <w:rPr>
          <w:rFonts w:ascii="Open Sans" w:hAnsi="Open Sans" w:cs="Open Sans"/>
          <w:b/>
          <w:bCs/>
          <w:sz w:val="18"/>
          <w:szCs w:val="18"/>
        </w:rPr>
        <w:t>Zakres formularza ofertowego:</w:t>
      </w:r>
    </w:p>
    <w:bookmarkEnd w:id="2"/>
    <w:p w14:paraId="1DAC302B" w14:textId="77777777" w:rsidR="00EC4498" w:rsidRDefault="00EC4498" w:rsidP="00526A72">
      <w:pPr>
        <w:spacing w:after="0" w:line="240" w:lineRule="auto"/>
        <w:jc w:val="both"/>
        <w:rPr>
          <w:rFonts w:ascii="Open Sans" w:hAnsi="Open Sans" w:cs="Open Sans"/>
          <w:b/>
          <w:bCs/>
          <w:sz w:val="18"/>
          <w:szCs w:val="18"/>
        </w:rPr>
      </w:pPr>
      <w:r w:rsidRPr="00526A72">
        <w:rPr>
          <w:rFonts w:ascii="Open Sans" w:hAnsi="Open Sans" w:cs="Open Sans"/>
          <w:b/>
          <w:bCs/>
          <w:sz w:val="18"/>
          <w:szCs w:val="18"/>
        </w:rPr>
        <w:t xml:space="preserve">za odbieranie </w:t>
      </w:r>
      <w:r w:rsidR="00EF4006" w:rsidRPr="00526A72">
        <w:rPr>
          <w:rFonts w:ascii="Open Sans" w:hAnsi="Open Sans" w:cs="Open Sans"/>
          <w:b/>
          <w:bCs/>
          <w:sz w:val="18"/>
          <w:szCs w:val="18"/>
        </w:rPr>
        <w:t xml:space="preserve">i zagospodarowanie </w:t>
      </w:r>
      <w:r w:rsidRPr="00526A72">
        <w:rPr>
          <w:rFonts w:ascii="Open Sans" w:hAnsi="Open Sans" w:cs="Open Sans"/>
          <w:b/>
          <w:bCs/>
          <w:sz w:val="18"/>
          <w:szCs w:val="18"/>
        </w:rPr>
        <w:t>odpadów komunalnych:</w:t>
      </w:r>
    </w:p>
    <w:p w14:paraId="71C0B23E" w14:textId="77777777" w:rsidR="00526A72" w:rsidRPr="00526A72" w:rsidRDefault="00526A72" w:rsidP="00526A72">
      <w:pPr>
        <w:spacing w:after="0" w:line="240" w:lineRule="auto"/>
        <w:jc w:val="both"/>
        <w:rPr>
          <w:rFonts w:ascii="Open Sans" w:hAnsi="Open Sans" w:cs="Open Sans"/>
          <w:b/>
          <w:bCs/>
          <w:sz w:val="18"/>
          <w:szCs w:val="18"/>
        </w:rPr>
      </w:pPr>
    </w:p>
    <w:tbl>
      <w:tblPr>
        <w:tblW w:w="9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724"/>
        <w:gridCol w:w="1724"/>
        <w:gridCol w:w="1724"/>
      </w:tblGrid>
      <w:tr w:rsidR="00EC4498" w:rsidRPr="00A14500" w14:paraId="01773C75" w14:textId="77777777" w:rsidTr="00113CBC">
        <w:trPr>
          <w:trHeight w:val="524"/>
          <w:tblHeader/>
          <w:jc w:val="center"/>
        </w:trPr>
        <w:tc>
          <w:tcPr>
            <w:tcW w:w="4111" w:type="dxa"/>
            <w:vAlign w:val="center"/>
          </w:tcPr>
          <w:p w14:paraId="0882DF73" w14:textId="77777777" w:rsidR="00EC4498" w:rsidRPr="00A14500" w:rsidRDefault="00EC4498" w:rsidP="00113CBC">
            <w:pPr>
              <w:pStyle w:val="Listanumerowana3"/>
              <w:numPr>
                <w:ilvl w:val="0"/>
                <w:numId w:val="0"/>
              </w:numPr>
              <w:spacing w:line="240" w:lineRule="auto"/>
              <w:jc w:val="center"/>
              <w:rPr>
                <w:rFonts w:ascii="Open Sans" w:hAnsi="Open Sans" w:cs="Open Sans"/>
                <w:b/>
                <w:iCs/>
                <w:sz w:val="18"/>
                <w:szCs w:val="18"/>
              </w:rPr>
            </w:pPr>
            <w:r w:rsidRPr="00A14500">
              <w:rPr>
                <w:rFonts w:ascii="Open Sans" w:hAnsi="Open Sans" w:cs="Open Sans"/>
                <w:b/>
                <w:iCs/>
                <w:sz w:val="18"/>
                <w:szCs w:val="18"/>
              </w:rPr>
              <w:t>Grupa odpadów</w:t>
            </w:r>
          </w:p>
        </w:tc>
        <w:tc>
          <w:tcPr>
            <w:tcW w:w="1724" w:type="dxa"/>
            <w:vAlign w:val="center"/>
          </w:tcPr>
          <w:p w14:paraId="1FC2FA0C" w14:textId="77777777" w:rsidR="00EC4498" w:rsidRPr="00A14500" w:rsidRDefault="00EC4498" w:rsidP="00113CBC">
            <w:pPr>
              <w:pStyle w:val="Listanumerowana3"/>
              <w:numPr>
                <w:ilvl w:val="0"/>
                <w:numId w:val="0"/>
              </w:numPr>
              <w:spacing w:line="240" w:lineRule="auto"/>
              <w:jc w:val="center"/>
              <w:rPr>
                <w:rFonts w:ascii="Open Sans" w:hAnsi="Open Sans" w:cs="Open Sans"/>
                <w:b/>
                <w:iCs/>
                <w:sz w:val="18"/>
                <w:szCs w:val="18"/>
              </w:rPr>
            </w:pPr>
            <w:r w:rsidRPr="00A14500">
              <w:rPr>
                <w:rFonts w:ascii="Open Sans" w:hAnsi="Open Sans" w:cs="Open Sans"/>
                <w:b/>
                <w:iCs/>
                <w:sz w:val="18"/>
                <w:szCs w:val="18"/>
              </w:rPr>
              <w:t>stawka brutto za 1 Mg odpadów</w:t>
            </w:r>
          </w:p>
        </w:tc>
        <w:tc>
          <w:tcPr>
            <w:tcW w:w="1724" w:type="dxa"/>
            <w:vAlign w:val="center"/>
          </w:tcPr>
          <w:p w14:paraId="15FF6BD7" w14:textId="77777777" w:rsidR="00EC4498" w:rsidRPr="00A14500" w:rsidRDefault="00EC4498" w:rsidP="00113CBC">
            <w:pPr>
              <w:pStyle w:val="Listanumerowana3"/>
              <w:numPr>
                <w:ilvl w:val="0"/>
                <w:numId w:val="0"/>
              </w:numPr>
              <w:spacing w:line="240" w:lineRule="auto"/>
              <w:jc w:val="center"/>
              <w:rPr>
                <w:rFonts w:ascii="Open Sans" w:hAnsi="Open Sans" w:cs="Open Sans"/>
                <w:b/>
                <w:iCs/>
                <w:sz w:val="18"/>
                <w:szCs w:val="18"/>
              </w:rPr>
            </w:pPr>
            <w:r w:rsidRPr="00A14500">
              <w:rPr>
                <w:rFonts w:ascii="Open Sans" w:hAnsi="Open Sans" w:cs="Open Sans"/>
                <w:b/>
                <w:iCs/>
                <w:sz w:val="18"/>
                <w:szCs w:val="18"/>
              </w:rPr>
              <w:t>ilość odpadów</w:t>
            </w:r>
            <w:r w:rsidR="00075038" w:rsidRPr="00A14500">
              <w:rPr>
                <w:rFonts w:ascii="Open Sans" w:hAnsi="Open Sans" w:cs="Open Sans"/>
                <w:b/>
                <w:iCs/>
                <w:sz w:val="18"/>
                <w:szCs w:val="18"/>
              </w:rPr>
              <w:t xml:space="preserve"> w czasie trwania kontraktu</w:t>
            </w:r>
          </w:p>
          <w:p w14:paraId="02D8C38B" w14:textId="77777777" w:rsidR="00EC4498" w:rsidRPr="00A14500" w:rsidRDefault="00EC4498" w:rsidP="00113CBC">
            <w:pPr>
              <w:pStyle w:val="Listanumerowana3"/>
              <w:numPr>
                <w:ilvl w:val="0"/>
                <w:numId w:val="0"/>
              </w:numPr>
              <w:spacing w:line="240" w:lineRule="auto"/>
              <w:jc w:val="center"/>
              <w:rPr>
                <w:rFonts w:ascii="Open Sans" w:hAnsi="Open Sans" w:cs="Open Sans"/>
                <w:b/>
                <w:iCs/>
                <w:sz w:val="18"/>
                <w:szCs w:val="18"/>
              </w:rPr>
            </w:pPr>
            <w:r w:rsidRPr="00A14500">
              <w:rPr>
                <w:rFonts w:ascii="Open Sans" w:hAnsi="Open Sans" w:cs="Open Sans"/>
                <w:b/>
                <w:iCs/>
                <w:sz w:val="18"/>
                <w:szCs w:val="18"/>
              </w:rPr>
              <w:t>[Mg]</w:t>
            </w:r>
          </w:p>
        </w:tc>
        <w:tc>
          <w:tcPr>
            <w:tcW w:w="1724" w:type="dxa"/>
            <w:vAlign w:val="center"/>
          </w:tcPr>
          <w:p w14:paraId="50D253F5" w14:textId="77777777" w:rsidR="00EC4498" w:rsidRPr="00A14500" w:rsidRDefault="00EC4498" w:rsidP="00113CBC">
            <w:pPr>
              <w:pStyle w:val="Listanumerowana3"/>
              <w:numPr>
                <w:ilvl w:val="0"/>
                <w:numId w:val="0"/>
              </w:numPr>
              <w:spacing w:line="240" w:lineRule="auto"/>
              <w:jc w:val="center"/>
              <w:rPr>
                <w:rFonts w:ascii="Open Sans" w:hAnsi="Open Sans" w:cs="Open Sans"/>
                <w:b/>
                <w:iCs/>
                <w:sz w:val="18"/>
                <w:szCs w:val="18"/>
              </w:rPr>
            </w:pPr>
            <w:r w:rsidRPr="00A14500">
              <w:rPr>
                <w:rFonts w:ascii="Open Sans" w:hAnsi="Open Sans" w:cs="Open Sans"/>
                <w:b/>
                <w:iCs/>
                <w:sz w:val="18"/>
                <w:szCs w:val="18"/>
              </w:rPr>
              <w:t>wartość</w:t>
            </w:r>
          </w:p>
          <w:p w14:paraId="2FEBBB25" w14:textId="77777777" w:rsidR="00EC4498" w:rsidRPr="00A14500" w:rsidRDefault="00EC4498" w:rsidP="00113CBC">
            <w:pPr>
              <w:pStyle w:val="Listanumerowana3"/>
              <w:numPr>
                <w:ilvl w:val="0"/>
                <w:numId w:val="0"/>
              </w:numPr>
              <w:spacing w:line="240" w:lineRule="auto"/>
              <w:jc w:val="center"/>
              <w:rPr>
                <w:rFonts w:ascii="Open Sans" w:hAnsi="Open Sans" w:cs="Open Sans"/>
                <w:b/>
                <w:iCs/>
                <w:sz w:val="18"/>
                <w:szCs w:val="18"/>
              </w:rPr>
            </w:pPr>
            <w:r w:rsidRPr="00A14500">
              <w:rPr>
                <w:rFonts w:ascii="Open Sans" w:hAnsi="Open Sans" w:cs="Open Sans"/>
                <w:b/>
                <w:iCs/>
                <w:sz w:val="18"/>
                <w:szCs w:val="18"/>
              </w:rPr>
              <w:t>[zł]</w:t>
            </w:r>
          </w:p>
        </w:tc>
      </w:tr>
      <w:tr w:rsidR="00475AAD" w:rsidRPr="00A14500" w14:paraId="64B808AF" w14:textId="77777777" w:rsidTr="00615590">
        <w:trPr>
          <w:trHeight w:val="433"/>
          <w:jc w:val="center"/>
        </w:trPr>
        <w:tc>
          <w:tcPr>
            <w:tcW w:w="4111" w:type="dxa"/>
            <w:vAlign w:val="center"/>
          </w:tcPr>
          <w:p w14:paraId="565708F4" w14:textId="77777777" w:rsidR="00475AAD" w:rsidRPr="00A14500" w:rsidRDefault="00475AAD" w:rsidP="00615590">
            <w:pPr>
              <w:pStyle w:val="Listanumerowana3"/>
              <w:numPr>
                <w:ilvl w:val="0"/>
                <w:numId w:val="0"/>
              </w:numPr>
              <w:spacing w:line="240" w:lineRule="auto"/>
              <w:jc w:val="left"/>
              <w:rPr>
                <w:rFonts w:ascii="Open Sans" w:hAnsi="Open Sans" w:cs="Open Sans"/>
                <w:bCs/>
                <w:iCs/>
                <w:sz w:val="18"/>
                <w:szCs w:val="18"/>
              </w:rPr>
            </w:pPr>
            <w:r w:rsidRPr="00A14500">
              <w:rPr>
                <w:rFonts w:ascii="Open Sans" w:hAnsi="Open Sans" w:cs="Open Sans"/>
                <w:bCs/>
                <w:iCs/>
                <w:sz w:val="18"/>
                <w:szCs w:val="18"/>
              </w:rPr>
              <w:lastRenderedPageBreak/>
              <w:t>niesegregowane (zmieszane)</w:t>
            </w:r>
          </w:p>
        </w:tc>
        <w:tc>
          <w:tcPr>
            <w:tcW w:w="1724" w:type="dxa"/>
          </w:tcPr>
          <w:p w14:paraId="63FF582C" w14:textId="77777777" w:rsidR="00475AAD" w:rsidRPr="00A14500" w:rsidRDefault="00475AAD" w:rsidP="00475AAD">
            <w:pPr>
              <w:pStyle w:val="Listanumerowana3"/>
              <w:numPr>
                <w:ilvl w:val="0"/>
                <w:numId w:val="0"/>
              </w:numPr>
              <w:spacing w:line="240" w:lineRule="auto"/>
              <w:rPr>
                <w:rFonts w:ascii="Open Sans" w:hAnsi="Open Sans" w:cs="Open Sans"/>
                <w:bCs/>
                <w:iCs/>
                <w:sz w:val="18"/>
                <w:szCs w:val="18"/>
              </w:rPr>
            </w:pPr>
          </w:p>
        </w:tc>
        <w:tc>
          <w:tcPr>
            <w:tcW w:w="1724" w:type="dxa"/>
            <w:vAlign w:val="center"/>
          </w:tcPr>
          <w:p w14:paraId="55E68BFD" w14:textId="77777777" w:rsidR="00475AAD" w:rsidRPr="00A14500" w:rsidRDefault="00475AAD" w:rsidP="00615590">
            <w:pPr>
              <w:pStyle w:val="Listanumerowana3"/>
              <w:numPr>
                <w:ilvl w:val="0"/>
                <w:numId w:val="0"/>
              </w:numPr>
              <w:spacing w:line="240" w:lineRule="auto"/>
              <w:jc w:val="center"/>
              <w:rPr>
                <w:rFonts w:ascii="Open Sans" w:hAnsi="Open Sans" w:cs="Open Sans"/>
                <w:bCs/>
                <w:iCs/>
                <w:sz w:val="18"/>
                <w:szCs w:val="18"/>
              </w:rPr>
            </w:pPr>
            <w:r>
              <w:rPr>
                <w:rFonts w:ascii="Open Sans" w:hAnsi="Open Sans" w:cs="Open Sans"/>
                <w:bCs/>
                <w:iCs/>
                <w:sz w:val="18"/>
                <w:szCs w:val="18"/>
              </w:rPr>
              <w:t>5</w:t>
            </w:r>
            <w:r w:rsidR="00CF58D0">
              <w:rPr>
                <w:rFonts w:ascii="Open Sans" w:hAnsi="Open Sans" w:cs="Open Sans"/>
                <w:bCs/>
                <w:iCs/>
                <w:sz w:val="18"/>
                <w:szCs w:val="18"/>
              </w:rPr>
              <w:t>5</w:t>
            </w:r>
            <w:r>
              <w:rPr>
                <w:rFonts w:ascii="Open Sans" w:hAnsi="Open Sans" w:cs="Open Sans"/>
                <w:bCs/>
                <w:iCs/>
                <w:sz w:val="18"/>
                <w:szCs w:val="18"/>
              </w:rPr>
              <w:t>00</w:t>
            </w:r>
          </w:p>
        </w:tc>
        <w:tc>
          <w:tcPr>
            <w:tcW w:w="1724" w:type="dxa"/>
          </w:tcPr>
          <w:p w14:paraId="08955A5B" w14:textId="77777777" w:rsidR="00475AAD" w:rsidRPr="00A14500" w:rsidRDefault="00475AAD" w:rsidP="00475AAD">
            <w:pPr>
              <w:pStyle w:val="Listanumerowana3"/>
              <w:numPr>
                <w:ilvl w:val="0"/>
                <w:numId w:val="0"/>
              </w:numPr>
              <w:spacing w:line="240" w:lineRule="auto"/>
              <w:rPr>
                <w:rFonts w:ascii="Open Sans" w:hAnsi="Open Sans" w:cs="Open Sans"/>
                <w:bCs/>
                <w:iCs/>
                <w:sz w:val="18"/>
                <w:szCs w:val="18"/>
              </w:rPr>
            </w:pPr>
          </w:p>
        </w:tc>
      </w:tr>
      <w:tr w:rsidR="00475AAD" w:rsidRPr="00A14500" w14:paraId="6C5D75F2" w14:textId="77777777" w:rsidTr="00615590">
        <w:trPr>
          <w:trHeight w:val="423"/>
          <w:jc w:val="center"/>
        </w:trPr>
        <w:tc>
          <w:tcPr>
            <w:tcW w:w="4111" w:type="dxa"/>
            <w:vAlign w:val="center"/>
          </w:tcPr>
          <w:p w14:paraId="03320130" w14:textId="77777777" w:rsidR="00475AAD" w:rsidRPr="00A14500" w:rsidRDefault="00475AAD" w:rsidP="00615590">
            <w:pPr>
              <w:widowControl w:val="0"/>
              <w:autoSpaceDE w:val="0"/>
              <w:autoSpaceDN w:val="0"/>
              <w:adjustRightInd w:val="0"/>
              <w:spacing w:after="0"/>
              <w:ind w:right="-7"/>
              <w:outlineLvl w:val="0"/>
              <w:rPr>
                <w:rFonts w:ascii="Open Sans" w:hAnsi="Open Sans" w:cs="Open Sans"/>
                <w:bCs/>
                <w:iCs/>
                <w:sz w:val="18"/>
                <w:szCs w:val="18"/>
              </w:rPr>
            </w:pPr>
            <w:r w:rsidRPr="00A14500">
              <w:rPr>
                <w:rFonts w:ascii="Open Sans" w:hAnsi="Open Sans" w:cs="Open Sans"/>
                <w:bCs/>
                <w:iCs/>
                <w:sz w:val="18"/>
                <w:szCs w:val="18"/>
              </w:rPr>
              <w:t>bioodpady stanowiące odp</w:t>
            </w:r>
            <w:r w:rsidRPr="00A14500">
              <w:rPr>
                <w:rFonts w:ascii="Open Sans" w:hAnsi="Open Sans" w:cs="Open Sans"/>
                <w:bCs/>
                <w:iCs/>
                <w:spacing w:val="-2"/>
                <w:sz w:val="18"/>
                <w:szCs w:val="18"/>
              </w:rPr>
              <w:t>a</w:t>
            </w:r>
            <w:r w:rsidRPr="00A14500">
              <w:rPr>
                <w:rFonts w:ascii="Open Sans" w:hAnsi="Open Sans" w:cs="Open Sans"/>
                <w:bCs/>
                <w:iCs/>
                <w:sz w:val="18"/>
                <w:szCs w:val="18"/>
              </w:rPr>
              <w:t>dy k</w:t>
            </w:r>
            <w:r w:rsidRPr="00A14500">
              <w:rPr>
                <w:rFonts w:ascii="Open Sans" w:hAnsi="Open Sans" w:cs="Open Sans"/>
                <w:bCs/>
                <w:iCs/>
                <w:spacing w:val="-2"/>
                <w:sz w:val="18"/>
                <w:szCs w:val="18"/>
              </w:rPr>
              <w:t>o</w:t>
            </w:r>
            <w:r w:rsidRPr="00A14500">
              <w:rPr>
                <w:rFonts w:ascii="Open Sans" w:hAnsi="Open Sans" w:cs="Open Sans"/>
                <w:bCs/>
                <w:iCs/>
                <w:spacing w:val="2"/>
                <w:sz w:val="18"/>
                <w:szCs w:val="18"/>
              </w:rPr>
              <w:t>m</w:t>
            </w:r>
            <w:r w:rsidRPr="00A14500">
              <w:rPr>
                <w:rFonts w:ascii="Open Sans" w:hAnsi="Open Sans" w:cs="Open Sans"/>
                <w:bCs/>
                <w:iCs/>
                <w:sz w:val="18"/>
                <w:szCs w:val="18"/>
              </w:rPr>
              <w:t>una</w:t>
            </w:r>
            <w:r w:rsidRPr="00A14500">
              <w:rPr>
                <w:rFonts w:ascii="Open Sans" w:hAnsi="Open Sans" w:cs="Open Sans"/>
                <w:bCs/>
                <w:iCs/>
                <w:spacing w:val="-1"/>
                <w:sz w:val="18"/>
                <w:szCs w:val="18"/>
              </w:rPr>
              <w:t>l</w:t>
            </w:r>
            <w:r w:rsidRPr="00A14500">
              <w:rPr>
                <w:rFonts w:ascii="Open Sans" w:hAnsi="Open Sans" w:cs="Open Sans"/>
                <w:bCs/>
                <w:iCs/>
                <w:sz w:val="18"/>
                <w:szCs w:val="18"/>
              </w:rPr>
              <w:t>ne</w:t>
            </w:r>
          </w:p>
        </w:tc>
        <w:tc>
          <w:tcPr>
            <w:tcW w:w="1724" w:type="dxa"/>
          </w:tcPr>
          <w:p w14:paraId="30643939"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c>
          <w:tcPr>
            <w:tcW w:w="1724" w:type="dxa"/>
            <w:vAlign w:val="center"/>
          </w:tcPr>
          <w:p w14:paraId="0FF40EB0" w14:textId="77777777" w:rsidR="00475AAD" w:rsidRPr="00A14500" w:rsidRDefault="00475AAD" w:rsidP="00615590">
            <w:pPr>
              <w:widowControl w:val="0"/>
              <w:autoSpaceDE w:val="0"/>
              <w:autoSpaceDN w:val="0"/>
              <w:adjustRightInd w:val="0"/>
              <w:spacing w:after="0"/>
              <w:ind w:right="-7"/>
              <w:jc w:val="center"/>
              <w:outlineLvl w:val="0"/>
              <w:rPr>
                <w:rFonts w:ascii="Open Sans" w:hAnsi="Open Sans" w:cs="Open Sans"/>
                <w:bCs/>
                <w:iCs/>
                <w:sz w:val="18"/>
                <w:szCs w:val="18"/>
              </w:rPr>
            </w:pPr>
            <w:r>
              <w:rPr>
                <w:rFonts w:ascii="Open Sans" w:hAnsi="Open Sans" w:cs="Open Sans"/>
                <w:bCs/>
                <w:iCs/>
                <w:sz w:val="18"/>
                <w:szCs w:val="18"/>
              </w:rPr>
              <w:t>15</w:t>
            </w:r>
            <w:r w:rsidRPr="00A14500">
              <w:rPr>
                <w:rFonts w:ascii="Open Sans" w:hAnsi="Open Sans" w:cs="Open Sans"/>
                <w:bCs/>
                <w:iCs/>
                <w:sz w:val="18"/>
                <w:szCs w:val="18"/>
              </w:rPr>
              <w:t>00</w:t>
            </w:r>
          </w:p>
        </w:tc>
        <w:tc>
          <w:tcPr>
            <w:tcW w:w="1724" w:type="dxa"/>
          </w:tcPr>
          <w:p w14:paraId="20E42B4A"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r>
      <w:tr w:rsidR="00475AAD" w:rsidRPr="00A14500" w14:paraId="4B7297DD" w14:textId="77777777" w:rsidTr="00615590">
        <w:trPr>
          <w:trHeight w:val="514"/>
          <w:jc w:val="center"/>
        </w:trPr>
        <w:tc>
          <w:tcPr>
            <w:tcW w:w="4111" w:type="dxa"/>
            <w:vAlign w:val="center"/>
          </w:tcPr>
          <w:p w14:paraId="5882AA5E" w14:textId="77777777" w:rsidR="00475AAD" w:rsidRPr="00A14500" w:rsidRDefault="00475AAD" w:rsidP="00615590">
            <w:pPr>
              <w:widowControl w:val="0"/>
              <w:autoSpaceDE w:val="0"/>
              <w:autoSpaceDN w:val="0"/>
              <w:adjustRightInd w:val="0"/>
              <w:spacing w:after="0"/>
              <w:ind w:right="-6"/>
              <w:outlineLvl w:val="0"/>
              <w:rPr>
                <w:rFonts w:ascii="Open Sans" w:hAnsi="Open Sans" w:cs="Open Sans"/>
                <w:bCs/>
                <w:iCs/>
                <w:sz w:val="18"/>
                <w:szCs w:val="18"/>
              </w:rPr>
            </w:pPr>
            <w:r w:rsidRPr="00A14500">
              <w:rPr>
                <w:rFonts w:ascii="Open Sans" w:hAnsi="Open Sans" w:cs="Open Sans"/>
                <w:bCs/>
                <w:iCs/>
                <w:sz w:val="18"/>
                <w:szCs w:val="18"/>
              </w:rPr>
              <w:t xml:space="preserve">segregowane (papier i tektura, zmieszane odpady </w:t>
            </w:r>
            <w:proofErr w:type="gramStart"/>
            <w:r w:rsidRPr="00A14500">
              <w:rPr>
                <w:rFonts w:ascii="Open Sans" w:hAnsi="Open Sans" w:cs="Open Sans"/>
                <w:bCs/>
                <w:iCs/>
                <w:sz w:val="18"/>
                <w:szCs w:val="18"/>
              </w:rPr>
              <w:t>opakowaniowe,  szkło</w:t>
            </w:r>
            <w:proofErr w:type="gramEnd"/>
            <w:r w:rsidRPr="00A14500">
              <w:rPr>
                <w:rFonts w:ascii="Open Sans" w:hAnsi="Open Sans" w:cs="Open Sans"/>
                <w:bCs/>
                <w:iCs/>
                <w:sz w:val="18"/>
                <w:szCs w:val="18"/>
              </w:rPr>
              <w:t>, tworzywa sztuczne)</w:t>
            </w:r>
          </w:p>
        </w:tc>
        <w:tc>
          <w:tcPr>
            <w:tcW w:w="1724" w:type="dxa"/>
          </w:tcPr>
          <w:p w14:paraId="27CEAFE4" w14:textId="77777777" w:rsidR="00475AAD" w:rsidRPr="00A14500" w:rsidRDefault="00475AAD" w:rsidP="00475AAD">
            <w:pPr>
              <w:widowControl w:val="0"/>
              <w:autoSpaceDE w:val="0"/>
              <w:autoSpaceDN w:val="0"/>
              <w:adjustRightInd w:val="0"/>
              <w:ind w:right="-6"/>
              <w:jc w:val="both"/>
              <w:outlineLvl w:val="0"/>
              <w:rPr>
                <w:rFonts w:ascii="Open Sans" w:hAnsi="Open Sans" w:cs="Open Sans"/>
                <w:bCs/>
                <w:iCs/>
                <w:sz w:val="18"/>
                <w:szCs w:val="18"/>
              </w:rPr>
            </w:pPr>
          </w:p>
        </w:tc>
        <w:tc>
          <w:tcPr>
            <w:tcW w:w="1724" w:type="dxa"/>
            <w:vAlign w:val="center"/>
          </w:tcPr>
          <w:p w14:paraId="3F3E8C34" w14:textId="77777777" w:rsidR="00475AAD" w:rsidRPr="00A14500" w:rsidRDefault="00475AAD" w:rsidP="00615590">
            <w:pPr>
              <w:widowControl w:val="0"/>
              <w:autoSpaceDE w:val="0"/>
              <w:autoSpaceDN w:val="0"/>
              <w:adjustRightInd w:val="0"/>
              <w:spacing w:after="0"/>
              <w:ind w:right="-6"/>
              <w:jc w:val="center"/>
              <w:outlineLvl w:val="0"/>
              <w:rPr>
                <w:rFonts w:ascii="Open Sans" w:hAnsi="Open Sans" w:cs="Open Sans"/>
                <w:bCs/>
                <w:iCs/>
                <w:sz w:val="18"/>
                <w:szCs w:val="18"/>
              </w:rPr>
            </w:pPr>
            <w:r w:rsidRPr="00A14500">
              <w:rPr>
                <w:rFonts w:ascii="Open Sans" w:hAnsi="Open Sans" w:cs="Open Sans"/>
                <w:bCs/>
                <w:iCs/>
                <w:sz w:val="18"/>
                <w:szCs w:val="18"/>
              </w:rPr>
              <w:t>1</w:t>
            </w:r>
            <w:r w:rsidR="00CF58D0">
              <w:rPr>
                <w:rFonts w:ascii="Open Sans" w:hAnsi="Open Sans" w:cs="Open Sans"/>
                <w:bCs/>
                <w:iCs/>
                <w:sz w:val="18"/>
                <w:szCs w:val="18"/>
              </w:rPr>
              <w:t>5</w:t>
            </w:r>
            <w:r w:rsidRPr="00A14500">
              <w:rPr>
                <w:rFonts w:ascii="Open Sans" w:hAnsi="Open Sans" w:cs="Open Sans"/>
                <w:bCs/>
                <w:iCs/>
                <w:sz w:val="18"/>
                <w:szCs w:val="18"/>
              </w:rPr>
              <w:t>00</w:t>
            </w:r>
          </w:p>
        </w:tc>
        <w:tc>
          <w:tcPr>
            <w:tcW w:w="1724" w:type="dxa"/>
          </w:tcPr>
          <w:p w14:paraId="5D958094" w14:textId="77777777" w:rsidR="00475AAD" w:rsidRPr="00A14500" w:rsidRDefault="00475AAD" w:rsidP="00475AAD">
            <w:pPr>
              <w:widowControl w:val="0"/>
              <w:autoSpaceDE w:val="0"/>
              <w:autoSpaceDN w:val="0"/>
              <w:adjustRightInd w:val="0"/>
              <w:ind w:right="-6"/>
              <w:jc w:val="both"/>
              <w:outlineLvl w:val="0"/>
              <w:rPr>
                <w:rFonts w:ascii="Open Sans" w:hAnsi="Open Sans" w:cs="Open Sans"/>
                <w:bCs/>
                <w:iCs/>
                <w:sz w:val="18"/>
                <w:szCs w:val="18"/>
              </w:rPr>
            </w:pPr>
          </w:p>
        </w:tc>
      </w:tr>
      <w:tr w:rsidR="00EC4498" w:rsidRPr="00A14500" w14:paraId="349AF050" w14:textId="77777777" w:rsidTr="00615590">
        <w:trPr>
          <w:trHeight w:val="546"/>
          <w:jc w:val="center"/>
        </w:trPr>
        <w:tc>
          <w:tcPr>
            <w:tcW w:w="5835" w:type="dxa"/>
            <w:gridSpan w:val="2"/>
            <w:tcBorders>
              <w:left w:val="nil"/>
              <w:bottom w:val="nil"/>
            </w:tcBorders>
          </w:tcPr>
          <w:p w14:paraId="0638DAEC" w14:textId="77777777" w:rsidR="00EC4498" w:rsidRPr="00A14500" w:rsidRDefault="00EC4498" w:rsidP="000E0905">
            <w:pPr>
              <w:widowControl w:val="0"/>
              <w:autoSpaceDE w:val="0"/>
              <w:autoSpaceDN w:val="0"/>
              <w:adjustRightInd w:val="0"/>
              <w:ind w:right="-7"/>
              <w:jc w:val="both"/>
              <w:outlineLvl w:val="0"/>
              <w:rPr>
                <w:rFonts w:ascii="Open Sans" w:hAnsi="Open Sans" w:cs="Open Sans"/>
                <w:bCs/>
                <w:iCs/>
                <w:sz w:val="18"/>
                <w:szCs w:val="18"/>
              </w:rPr>
            </w:pPr>
          </w:p>
        </w:tc>
        <w:tc>
          <w:tcPr>
            <w:tcW w:w="1724" w:type="dxa"/>
            <w:tcBorders>
              <w:bottom w:val="single" w:sz="4" w:space="0" w:color="auto"/>
            </w:tcBorders>
            <w:vAlign w:val="center"/>
          </w:tcPr>
          <w:p w14:paraId="4E3336D9" w14:textId="77777777" w:rsidR="00EC4498" w:rsidRPr="00A14500" w:rsidRDefault="00EC4498" w:rsidP="00615590">
            <w:pPr>
              <w:widowControl w:val="0"/>
              <w:autoSpaceDE w:val="0"/>
              <w:autoSpaceDN w:val="0"/>
              <w:adjustRightInd w:val="0"/>
              <w:spacing w:after="0"/>
              <w:ind w:right="-7"/>
              <w:jc w:val="center"/>
              <w:outlineLvl w:val="0"/>
              <w:rPr>
                <w:rFonts w:ascii="Open Sans" w:hAnsi="Open Sans" w:cs="Open Sans"/>
                <w:bCs/>
                <w:iCs/>
                <w:sz w:val="18"/>
                <w:szCs w:val="18"/>
              </w:rPr>
            </w:pPr>
            <w:r w:rsidRPr="00A14500">
              <w:rPr>
                <w:rFonts w:ascii="Open Sans" w:hAnsi="Open Sans" w:cs="Open Sans"/>
                <w:bCs/>
                <w:iCs/>
                <w:sz w:val="18"/>
                <w:szCs w:val="18"/>
              </w:rPr>
              <w:t>RAZEM:</w:t>
            </w:r>
          </w:p>
        </w:tc>
        <w:tc>
          <w:tcPr>
            <w:tcW w:w="1724" w:type="dxa"/>
            <w:tcBorders>
              <w:bottom w:val="single" w:sz="4" w:space="0" w:color="auto"/>
            </w:tcBorders>
          </w:tcPr>
          <w:p w14:paraId="1DCBF5A1" w14:textId="77777777" w:rsidR="00EC4498" w:rsidRPr="00A14500" w:rsidRDefault="00EC4498" w:rsidP="000E0905">
            <w:pPr>
              <w:widowControl w:val="0"/>
              <w:autoSpaceDE w:val="0"/>
              <w:autoSpaceDN w:val="0"/>
              <w:adjustRightInd w:val="0"/>
              <w:ind w:right="-7"/>
              <w:jc w:val="both"/>
              <w:outlineLvl w:val="0"/>
              <w:rPr>
                <w:rFonts w:ascii="Open Sans" w:hAnsi="Open Sans" w:cs="Open Sans"/>
                <w:bCs/>
                <w:iCs/>
                <w:sz w:val="18"/>
                <w:szCs w:val="18"/>
              </w:rPr>
            </w:pPr>
          </w:p>
        </w:tc>
      </w:tr>
    </w:tbl>
    <w:p w14:paraId="37020A33" w14:textId="77777777" w:rsidR="006143E2" w:rsidRPr="00A14500" w:rsidRDefault="006143E2" w:rsidP="00C84D9A">
      <w:pPr>
        <w:rPr>
          <w:rFonts w:ascii="Open Sans" w:hAnsi="Open Sans" w:cs="Open Sans"/>
          <w:sz w:val="18"/>
          <w:szCs w:val="18"/>
          <w:highlight w:val="yellow"/>
        </w:rPr>
      </w:pPr>
    </w:p>
    <w:p w14:paraId="644E17E6" w14:textId="77777777" w:rsidR="00C84D9A" w:rsidRPr="00A14500" w:rsidRDefault="00444BB1" w:rsidP="00652AAF">
      <w:pPr>
        <w:jc w:val="both"/>
        <w:rPr>
          <w:rFonts w:ascii="Open Sans" w:hAnsi="Open Sans" w:cs="Open Sans"/>
          <w:b/>
          <w:bCs/>
          <w:sz w:val="18"/>
          <w:szCs w:val="18"/>
        </w:rPr>
      </w:pPr>
      <w:r w:rsidRPr="00A14500">
        <w:rPr>
          <w:rFonts w:ascii="Open Sans" w:hAnsi="Open Sans" w:cs="Open Sans"/>
          <w:sz w:val="18"/>
          <w:szCs w:val="18"/>
        </w:rPr>
        <w:t xml:space="preserve">Zgodnie z </w:t>
      </w:r>
      <w:r w:rsidR="00075038" w:rsidRPr="00A14500">
        <w:rPr>
          <w:rFonts w:ascii="Open Sans" w:hAnsi="Open Sans" w:cs="Open Sans"/>
          <w:sz w:val="18"/>
          <w:szCs w:val="18"/>
        </w:rPr>
        <w:t>ustaw</w:t>
      </w:r>
      <w:r w:rsidRPr="00A14500">
        <w:rPr>
          <w:rFonts w:ascii="Open Sans" w:hAnsi="Open Sans" w:cs="Open Sans"/>
          <w:sz w:val="18"/>
          <w:szCs w:val="18"/>
        </w:rPr>
        <w:t xml:space="preserve">ą o utrzymaniu czystości i porządku w gminach </w:t>
      </w:r>
      <w:r w:rsidR="00C84D9A" w:rsidRPr="00A14500">
        <w:rPr>
          <w:rFonts w:ascii="Open Sans" w:hAnsi="Open Sans" w:cs="Open Sans"/>
          <w:b/>
          <w:bCs/>
          <w:sz w:val="18"/>
          <w:szCs w:val="18"/>
        </w:rPr>
        <w:t>Wójt w przypadku sporządzania dokumentów zamówienia określa w nich w szczególności:</w:t>
      </w:r>
    </w:p>
    <w:p w14:paraId="22F7B670" w14:textId="77777777" w:rsidR="00C84D9A" w:rsidRPr="00A14500" w:rsidRDefault="00C84D9A" w:rsidP="00526A72">
      <w:pPr>
        <w:jc w:val="both"/>
        <w:rPr>
          <w:rFonts w:ascii="Open Sans" w:hAnsi="Open Sans" w:cs="Open Sans"/>
          <w:sz w:val="18"/>
          <w:szCs w:val="18"/>
        </w:rPr>
      </w:pPr>
      <w:r w:rsidRPr="00A14500">
        <w:rPr>
          <w:rFonts w:ascii="Open Sans" w:hAnsi="Open Sans" w:cs="Open Sans"/>
          <w:sz w:val="18"/>
          <w:szCs w:val="18"/>
        </w:rPr>
        <w:t>1) wymogi dotyczące przekazywania odebranych niesegregowanych (zmieszanych) odpadów komunalnych do instalacji komunalnych;</w:t>
      </w:r>
    </w:p>
    <w:p w14:paraId="141E9F09" w14:textId="77777777" w:rsidR="00C84D9A" w:rsidRPr="00A14500" w:rsidRDefault="00C84D9A" w:rsidP="00526A72">
      <w:pPr>
        <w:jc w:val="both"/>
        <w:rPr>
          <w:rFonts w:ascii="Open Sans" w:hAnsi="Open Sans" w:cs="Open Sans"/>
          <w:sz w:val="18"/>
          <w:szCs w:val="18"/>
        </w:rPr>
      </w:pPr>
      <w:r w:rsidRPr="00A14500">
        <w:rPr>
          <w:rFonts w:ascii="Open Sans" w:hAnsi="Open Sans" w:cs="Open Sans"/>
          <w:sz w:val="18"/>
          <w:szCs w:val="18"/>
        </w:rPr>
        <w:t>2) rodzaje odpadów komunalnych odbieranych selektywnie od właścicieli nieruchomości;</w:t>
      </w:r>
    </w:p>
    <w:p w14:paraId="75C7E685" w14:textId="77777777" w:rsidR="00C84D9A" w:rsidRPr="00A14500" w:rsidRDefault="00C84D9A" w:rsidP="00526A72">
      <w:pPr>
        <w:jc w:val="both"/>
        <w:rPr>
          <w:rFonts w:ascii="Open Sans" w:hAnsi="Open Sans" w:cs="Open Sans"/>
          <w:sz w:val="18"/>
          <w:szCs w:val="18"/>
        </w:rPr>
      </w:pPr>
      <w:r w:rsidRPr="00A14500">
        <w:rPr>
          <w:rFonts w:ascii="Open Sans" w:hAnsi="Open Sans" w:cs="Open Sans"/>
          <w:sz w:val="18"/>
          <w:szCs w:val="18"/>
        </w:rPr>
        <w:t>3) standard sanitarny wykonywania usług oraz ochrony środowiska;</w:t>
      </w:r>
    </w:p>
    <w:p w14:paraId="10E37CBF" w14:textId="77777777" w:rsidR="00C84D9A" w:rsidRPr="00A14500" w:rsidRDefault="00C84D9A" w:rsidP="00526A72">
      <w:pPr>
        <w:jc w:val="both"/>
        <w:rPr>
          <w:rFonts w:ascii="Open Sans" w:hAnsi="Open Sans" w:cs="Open Sans"/>
          <w:sz w:val="18"/>
          <w:szCs w:val="18"/>
        </w:rPr>
      </w:pPr>
      <w:r w:rsidRPr="00A14500">
        <w:rPr>
          <w:rFonts w:ascii="Open Sans" w:hAnsi="Open Sans" w:cs="Open Sans"/>
          <w:sz w:val="18"/>
          <w:szCs w:val="18"/>
        </w:rPr>
        <w:t>4) obowiązek prowadzenia dokumentacji związanej z działalnością objętą zamówieniem;</w:t>
      </w:r>
    </w:p>
    <w:p w14:paraId="02356BC1" w14:textId="77777777" w:rsidR="00C84D9A" w:rsidRPr="00A14500" w:rsidRDefault="0038035F" w:rsidP="00526A72">
      <w:pPr>
        <w:jc w:val="both"/>
        <w:rPr>
          <w:rFonts w:ascii="Open Sans" w:hAnsi="Open Sans" w:cs="Open Sans"/>
          <w:sz w:val="18"/>
          <w:szCs w:val="18"/>
        </w:rPr>
      </w:pPr>
      <w:r w:rsidRPr="00A14500">
        <w:rPr>
          <w:rFonts w:ascii="Open Sans" w:hAnsi="Open Sans" w:cs="Open Sans"/>
          <w:sz w:val="18"/>
          <w:szCs w:val="18"/>
        </w:rPr>
        <w:t>5</w:t>
      </w:r>
      <w:r w:rsidR="00C84D9A" w:rsidRPr="00A14500">
        <w:rPr>
          <w:rFonts w:ascii="Open Sans" w:hAnsi="Open Sans" w:cs="Open Sans"/>
          <w:sz w:val="18"/>
          <w:szCs w:val="18"/>
        </w:rPr>
        <w:t>) szczegółowy sposób postępowania w przypadku stwierdzenia nieselektywnego zbierania odpadów;</w:t>
      </w:r>
    </w:p>
    <w:p w14:paraId="56737FB6" w14:textId="77777777" w:rsidR="00C84D9A" w:rsidRPr="00A14500" w:rsidRDefault="0038035F" w:rsidP="00526A72">
      <w:pPr>
        <w:jc w:val="both"/>
        <w:rPr>
          <w:rFonts w:ascii="Open Sans" w:hAnsi="Open Sans" w:cs="Open Sans"/>
          <w:sz w:val="18"/>
          <w:szCs w:val="18"/>
        </w:rPr>
      </w:pPr>
      <w:r w:rsidRPr="00A14500">
        <w:rPr>
          <w:rFonts w:ascii="Open Sans" w:hAnsi="Open Sans" w:cs="Open Sans"/>
          <w:sz w:val="18"/>
          <w:szCs w:val="18"/>
        </w:rPr>
        <w:t>6</w:t>
      </w:r>
      <w:r w:rsidR="00C84D9A" w:rsidRPr="00A14500">
        <w:rPr>
          <w:rFonts w:ascii="Open Sans" w:hAnsi="Open Sans" w:cs="Open Sans"/>
          <w:sz w:val="18"/>
          <w:szCs w:val="18"/>
        </w:rPr>
        <w:t>) instalacje, w szczególności instalacje komunalne, do których podmiot odbierający odpady komunalne od właścicieli nieruchomości, jest obowiązany przekazać odebrane odpady - w przypadku udzielania zamówienia publicznego na odbieranie i zagospodarowywanie tych odpadów; w przypadku niewielkich ilości odebranych odpadów selektywnie zbieranych możliwe jest wskazanie podmiotu zbierającego te odpady;</w:t>
      </w:r>
    </w:p>
    <w:p w14:paraId="27F75697" w14:textId="77777777" w:rsidR="00BA135E" w:rsidRPr="00A14500" w:rsidRDefault="0038035F" w:rsidP="00526A72">
      <w:pPr>
        <w:jc w:val="both"/>
        <w:rPr>
          <w:rFonts w:ascii="Open Sans" w:hAnsi="Open Sans" w:cs="Open Sans"/>
          <w:sz w:val="18"/>
          <w:szCs w:val="18"/>
        </w:rPr>
      </w:pPr>
      <w:r w:rsidRPr="00A14500">
        <w:rPr>
          <w:rFonts w:ascii="Open Sans" w:hAnsi="Open Sans" w:cs="Open Sans"/>
          <w:sz w:val="18"/>
          <w:szCs w:val="18"/>
        </w:rPr>
        <w:t>7</w:t>
      </w:r>
      <w:r w:rsidR="00C84D9A" w:rsidRPr="00A14500">
        <w:rPr>
          <w:rFonts w:ascii="Open Sans" w:hAnsi="Open Sans" w:cs="Open Sans"/>
          <w:sz w:val="18"/>
          <w:szCs w:val="18"/>
        </w:rPr>
        <w:t>) szczegółowe wymagania stawiane przedsiębiorcom odbierającym odpady komunalne od właścicieli nieruchomości.</w:t>
      </w:r>
    </w:p>
    <w:p w14:paraId="56C1B7CB" w14:textId="77777777" w:rsidR="00C84D9A" w:rsidRPr="00A14500" w:rsidRDefault="00C84D9A" w:rsidP="00C84D9A">
      <w:pPr>
        <w:rPr>
          <w:rFonts w:ascii="Open Sans" w:hAnsi="Open Sans" w:cs="Open Sans"/>
          <w:sz w:val="18"/>
          <w:szCs w:val="18"/>
        </w:rPr>
      </w:pPr>
    </w:p>
    <w:p w14:paraId="60B4D7E3" w14:textId="77777777" w:rsidR="00C84D9A" w:rsidRPr="00A14500" w:rsidRDefault="00C84D9A" w:rsidP="00C84D9A">
      <w:pPr>
        <w:rPr>
          <w:rFonts w:ascii="Open Sans" w:hAnsi="Open Sans" w:cs="Open Sans"/>
          <w:sz w:val="18"/>
          <w:szCs w:val="18"/>
        </w:rPr>
      </w:pPr>
      <w:r w:rsidRPr="00A14500">
        <w:rPr>
          <w:rFonts w:ascii="Open Sans" w:hAnsi="Open Sans" w:cs="Open Sans"/>
          <w:sz w:val="18"/>
          <w:szCs w:val="18"/>
        </w:rPr>
        <w:t>Ad. 1.</w:t>
      </w:r>
    </w:p>
    <w:p w14:paraId="14CB03F2" w14:textId="521A1707" w:rsidR="00F846F5" w:rsidRPr="00A14500" w:rsidRDefault="00F846F5" w:rsidP="00F846F5">
      <w:pPr>
        <w:widowControl w:val="0"/>
        <w:autoSpaceDE w:val="0"/>
        <w:autoSpaceDN w:val="0"/>
        <w:adjustRightInd w:val="0"/>
        <w:ind w:right="49"/>
        <w:jc w:val="both"/>
        <w:rPr>
          <w:rFonts w:ascii="Open Sans" w:hAnsi="Open Sans" w:cs="Open Sans"/>
          <w:spacing w:val="2"/>
          <w:sz w:val="18"/>
          <w:szCs w:val="18"/>
        </w:rPr>
      </w:pPr>
      <w:r w:rsidRPr="00A14500">
        <w:rPr>
          <w:rFonts w:ascii="Open Sans" w:hAnsi="Open Sans" w:cs="Open Sans"/>
          <w:sz w:val="18"/>
          <w:szCs w:val="18"/>
        </w:rPr>
        <w:t>N</w:t>
      </w:r>
      <w:r w:rsidRPr="00A14500">
        <w:rPr>
          <w:rFonts w:ascii="Open Sans" w:hAnsi="Open Sans" w:cs="Open Sans"/>
          <w:spacing w:val="-1"/>
          <w:sz w:val="18"/>
          <w:szCs w:val="18"/>
        </w:rPr>
        <w:t>i</w:t>
      </w:r>
      <w:r w:rsidRPr="00A14500">
        <w:rPr>
          <w:rFonts w:ascii="Open Sans" w:hAnsi="Open Sans" w:cs="Open Sans"/>
          <w:sz w:val="18"/>
          <w:szCs w:val="18"/>
        </w:rPr>
        <w:t>esegregowane</w:t>
      </w:r>
      <w:r w:rsidR="00366D0C">
        <w:rPr>
          <w:rFonts w:ascii="Open Sans" w:hAnsi="Open Sans" w:cs="Open Sans"/>
          <w:sz w:val="18"/>
          <w:szCs w:val="18"/>
        </w:rPr>
        <w:t xml:space="preserve"> </w:t>
      </w:r>
      <w:r w:rsidRPr="00A14500">
        <w:rPr>
          <w:rFonts w:ascii="Open Sans" w:hAnsi="Open Sans" w:cs="Open Sans"/>
          <w:sz w:val="18"/>
          <w:szCs w:val="18"/>
        </w:rPr>
        <w:t>(z</w:t>
      </w:r>
      <w:r w:rsidRPr="00A14500">
        <w:rPr>
          <w:rFonts w:ascii="Open Sans" w:hAnsi="Open Sans" w:cs="Open Sans"/>
          <w:spacing w:val="-1"/>
          <w:sz w:val="18"/>
          <w:szCs w:val="18"/>
        </w:rPr>
        <w:t>mi</w:t>
      </w:r>
      <w:r w:rsidRPr="00A14500">
        <w:rPr>
          <w:rFonts w:ascii="Open Sans" w:hAnsi="Open Sans" w:cs="Open Sans"/>
          <w:sz w:val="18"/>
          <w:szCs w:val="18"/>
        </w:rPr>
        <w:t>es</w:t>
      </w:r>
      <w:r w:rsidRPr="00A14500">
        <w:rPr>
          <w:rFonts w:ascii="Open Sans" w:hAnsi="Open Sans" w:cs="Open Sans"/>
          <w:spacing w:val="1"/>
          <w:sz w:val="18"/>
          <w:szCs w:val="18"/>
        </w:rPr>
        <w:t>z</w:t>
      </w:r>
      <w:r w:rsidRPr="00A14500">
        <w:rPr>
          <w:rFonts w:ascii="Open Sans" w:hAnsi="Open Sans" w:cs="Open Sans"/>
          <w:sz w:val="18"/>
          <w:szCs w:val="18"/>
        </w:rPr>
        <w:t>ane)</w:t>
      </w:r>
      <w:r w:rsidR="00366D0C">
        <w:rPr>
          <w:rFonts w:ascii="Open Sans" w:hAnsi="Open Sans" w:cs="Open Sans"/>
          <w:sz w:val="18"/>
          <w:szCs w:val="18"/>
        </w:rPr>
        <w:t xml:space="preserve"> </w:t>
      </w:r>
      <w:r w:rsidRPr="00A14500">
        <w:rPr>
          <w:rFonts w:ascii="Open Sans" w:hAnsi="Open Sans" w:cs="Open Sans"/>
          <w:sz w:val="18"/>
          <w:szCs w:val="18"/>
        </w:rPr>
        <w:t>odpa</w:t>
      </w:r>
      <w:r w:rsidRPr="00A14500">
        <w:rPr>
          <w:rFonts w:ascii="Open Sans" w:hAnsi="Open Sans" w:cs="Open Sans"/>
          <w:spacing w:val="4"/>
          <w:sz w:val="18"/>
          <w:szCs w:val="18"/>
        </w:rPr>
        <w:t>d</w:t>
      </w:r>
      <w:r w:rsidRPr="00A14500">
        <w:rPr>
          <w:rFonts w:ascii="Open Sans" w:hAnsi="Open Sans" w:cs="Open Sans"/>
          <w:sz w:val="18"/>
          <w:szCs w:val="18"/>
        </w:rPr>
        <w:t>y</w:t>
      </w:r>
      <w:r w:rsidR="003A4968">
        <w:rPr>
          <w:rFonts w:ascii="Open Sans" w:hAnsi="Open Sans" w:cs="Open Sans"/>
          <w:sz w:val="18"/>
          <w:szCs w:val="18"/>
        </w:rPr>
        <w:t xml:space="preserve"> </w:t>
      </w:r>
      <w:r w:rsidRPr="00A14500">
        <w:rPr>
          <w:rFonts w:ascii="Open Sans" w:hAnsi="Open Sans" w:cs="Open Sans"/>
          <w:sz w:val="18"/>
          <w:szCs w:val="18"/>
        </w:rPr>
        <w:t>ko</w:t>
      </w:r>
      <w:r w:rsidRPr="00A14500">
        <w:rPr>
          <w:rFonts w:ascii="Open Sans" w:hAnsi="Open Sans" w:cs="Open Sans"/>
          <w:spacing w:val="-1"/>
          <w:sz w:val="18"/>
          <w:szCs w:val="18"/>
        </w:rPr>
        <w:t>m</w:t>
      </w:r>
      <w:r w:rsidRPr="00A14500">
        <w:rPr>
          <w:rFonts w:ascii="Open Sans" w:hAnsi="Open Sans" w:cs="Open Sans"/>
          <w:sz w:val="18"/>
          <w:szCs w:val="18"/>
        </w:rPr>
        <w:t>una</w:t>
      </w:r>
      <w:r w:rsidRPr="00A14500">
        <w:rPr>
          <w:rFonts w:ascii="Open Sans" w:hAnsi="Open Sans" w:cs="Open Sans"/>
          <w:spacing w:val="-1"/>
          <w:sz w:val="18"/>
          <w:szCs w:val="18"/>
        </w:rPr>
        <w:t>l</w:t>
      </w:r>
      <w:r w:rsidRPr="00A14500">
        <w:rPr>
          <w:rFonts w:ascii="Open Sans" w:hAnsi="Open Sans" w:cs="Open Sans"/>
          <w:sz w:val="18"/>
          <w:szCs w:val="18"/>
        </w:rPr>
        <w:t>ne</w:t>
      </w:r>
      <w:r w:rsidR="00E110BA" w:rsidRPr="00A14500">
        <w:rPr>
          <w:rFonts w:ascii="Open Sans" w:hAnsi="Open Sans" w:cs="Open Sans"/>
          <w:sz w:val="18"/>
          <w:szCs w:val="18"/>
        </w:rPr>
        <w:t xml:space="preserve"> (w tym popioły)</w:t>
      </w:r>
      <w:r w:rsidRPr="00A14500">
        <w:rPr>
          <w:rFonts w:ascii="Open Sans" w:hAnsi="Open Sans" w:cs="Open Sans"/>
          <w:spacing w:val="1"/>
          <w:sz w:val="18"/>
          <w:szCs w:val="18"/>
        </w:rPr>
        <w:t xml:space="preserve"> z terenu nieruchomości </w:t>
      </w:r>
      <w:r w:rsidRPr="00A14500">
        <w:rPr>
          <w:rFonts w:ascii="Open Sans" w:hAnsi="Open Sans" w:cs="Open Sans"/>
          <w:sz w:val="18"/>
          <w:szCs w:val="18"/>
        </w:rPr>
        <w:t>zamieszkałych gro</w:t>
      </w:r>
      <w:r w:rsidRPr="00A14500">
        <w:rPr>
          <w:rFonts w:ascii="Open Sans" w:hAnsi="Open Sans" w:cs="Open Sans"/>
          <w:spacing w:val="-1"/>
          <w:sz w:val="18"/>
          <w:szCs w:val="18"/>
        </w:rPr>
        <w:t>m</w:t>
      </w:r>
      <w:r w:rsidRPr="00A14500">
        <w:rPr>
          <w:rFonts w:ascii="Open Sans" w:hAnsi="Open Sans" w:cs="Open Sans"/>
          <w:sz w:val="18"/>
          <w:szCs w:val="18"/>
        </w:rPr>
        <w:t>adzone będą</w:t>
      </w:r>
      <w:r w:rsidR="003A4968">
        <w:rPr>
          <w:rFonts w:ascii="Open Sans" w:hAnsi="Open Sans" w:cs="Open Sans"/>
          <w:sz w:val="18"/>
          <w:szCs w:val="18"/>
        </w:rPr>
        <w:t xml:space="preserve"> </w:t>
      </w:r>
      <w:r w:rsidRPr="00A14500">
        <w:rPr>
          <w:rFonts w:ascii="Open Sans" w:hAnsi="Open Sans" w:cs="Open Sans"/>
          <w:sz w:val="18"/>
          <w:szCs w:val="18"/>
        </w:rPr>
        <w:t>w</w:t>
      </w:r>
      <w:r w:rsidR="003A4968">
        <w:rPr>
          <w:rFonts w:ascii="Open Sans" w:hAnsi="Open Sans" w:cs="Open Sans"/>
          <w:sz w:val="18"/>
          <w:szCs w:val="18"/>
        </w:rPr>
        <w:t xml:space="preserve"> </w:t>
      </w:r>
      <w:r w:rsidRPr="00A14500">
        <w:rPr>
          <w:rFonts w:ascii="Open Sans" w:hAnsi="Open Sans" w:cs="Open Sans"/>
          <w:sz w:val="18"/>
          <w:szCs w:val="18"/>
        </w:rPr>
        <w:t>po</w:t>
      </w:r>
      <w:r w:rsidRPr="00A14500">
        <w:rPr>
          <w:rFonts w:ascii="Open Sans" w:hAnsi="Open Sans" w:cs="Open Sans"/>
          <w:spacing w:val="1"/>
          <w:sz w:val="18"/>
          <w:szCs w:val="18"/>
        </w:rPr>
        <w:t>j</w:t>
      </w:r>
      <w:r w:rsidRPr="00A14500">
        <w:rPr>
          <w:rFonts w:ascii="Open Sans" w:hAnsi="Open Sans" w:cs="Open Sans"/>
          <w:sz w:val="18"/>
          <w:szCs w:val="18"/>
        </w:rPr>
        <w:t>e</w:t>
      </w:r>
      <w:r w:rsidRPr="00A14500">
        <w:rPr>
          <w:rFonts w:ascii="Open Sans" w:hAnsi="Open Sans" w:cs="Open Sans"/>
          <w:spacing w:val="-1"/>
          <w:sz w:val="18"/>
          <w:szCs w:val="18"/>
        </w:rPr>
        <w:t>m</w:t>
      </w:r>
      <w:r w:rsidRPr="00A14500">
        <w:rPr>
          <w:rFonts w:ascii="Open Sans" w:hAnsi="Open Sans" w:cs="Open Sans"/>
          <w:sz w:val="18"/>
          <w:szCs w:val="18"/>
        </w:rPr>
        <w:t>n</w:t>
      </w:r>
      <w:r w:rsidRPr="00A14500">
        <w:rPr>
          <w:rFonts w:ascii="Open Sans" w:hAnsi="Open Sans" w:cs="Open Sans"/>
          <w:spacing w:val="-1"/>
          <w:sz w:val="18"/>
          <w:szCs w:val="18"/>
        </w:rPr>
        <w:t>i</w:t>
      </w:r>
      <w:r w:rsidRPr="00A14500">
        <w:rPr>
          <w:rFonts w:ascii="Open Sans" w:hAnsi="Open Sans" w:cs="Open Sans"/>
          <w:sz w:val="18"/>
          <w:szCs w:val="18"/>
        </w:rPr>
        <w:t>kach</w:t>
      </w:r>
      <w:r w:rsidR="00075038" w:rsidRPr="00A14500">
        <w:rPr>
          <w:rFonts w:ascii="Open Sans" w:hAnsi="Open Sans" w:cs="Open Sans"/>
          <w:sz w:val="18"/>
          <w:szCs w:val="18"/>
        </w:rPr>
        <w:t>, epizodycznie w workach</w:t>
      </w:r>
      <w:r w:rsidRPr="00A14500">
        <w:rPr>
          <w:rFonts w:ascii="Open Sans" w:hAnsi="Open Sans" w:cs="Open Sans"/>
          <w:sz w:val="18"/>
          <w:szCs w:val="18"/>
        </w:rPr>
        <w:t>.</w:t>
      </w:r>
    </w:p>
    <w:p w14:paraId="4B6324A5" w14:textId="77777777" w:rsidR="00F846F5" w:rsidRPr="00A14500" w:rsidRDefault="00F846F5" w:rsidP="00F846F5">
      <w:pPr>
        <w:widowControl w:val="0"/>
        <w:autoSpaceDE w:val="0"/>
        <w:autoSpaceDN w:val="0"/>
        <w:adjustRightInd w:val="0"/>
        <w:ind w:right="49"/>
        <w:jc w:val="both"/>
        <w:rPr>
          <w:rFonts w:ascii="Open Sans" w:hAnsi="Open Sans" w:cs="Open Sans"/>
          <w:sz w:val="18"/>
          <w:szCs w:val="18"/>
        </w:rPr>
      </w:pPr>
      <w:r w:rsidRPr="00A14500">
        <w:rPr>
          <w:rFonts w:ascii="Open Sans" w:hAnsi="Open Sans" w:cs="Open Sans"/>
          <w:sz w:val="18"/>
          <w:szCs w:val="18"/>
        </w:rPr>
        <w:t xml:space="preserve">Pojemniki zapewni właściciel nieruchomości lub lokalu. </w:t>
      </w:r>
      <w:r w:rsidR="00075038" w:rsidRPr="00A14500">
        <w:rPr>
          <w:rFonts w:ascii="Open Sans" w:hAnsi="Open Sans" w:cs="Open Sans"/>
          <w:sz w:val="18"/>
          <w:szCs w:val="18"/>
        </w:rPr>
        <w:t>Wykonawca winien zapewnić możliwość dzierżawy pojemnika.</w:t>
      </w:r>
    </w:p>
    <w:p w14:paraId="35819D97" w14:textId="77777777" w:rsidR="00F846F5" w:rsidRPr="00A14500" w:rsidRDefault="00F846F5" w:rsidP="00F846F5">
      <w:pPr>
        <w:widowControl w:val="0"/>
        <w:autoSpaceDE w:val="0"/>
        <w:autoSpaceDN w:val="0"/>
        <w:adjustRightInd w:val="0"/>
        <w:ind w:right="51"/>
        <w:jc w:val="both"/>
        <w:rPr>
          <w:rFonts w:ascii="Open Sans" w:hAnsi="Open Sans" w:cs="Open Sans"/>
          <w:sz w:val="18"/>
          <w:szCs w:val="18"/>
        </w:rPr>
      </w:pPr>
      <w:r w:rsidRPr="00A14500">
        <w:rPr>
          <w:rFonts w:ascii="Open Sans" w:hAnsi="Open Sans" w:cs="Open Sans"/>
          <w:sz w:val="18"/>
          <w:szCs w:val="18"/>
        </w:rPr>
        <w:t>Częstotliwość odbioru odpadów zmieszanych:</w:t>
      </w:r>
    </w:p>
    <w:p w14:paraId="488786EB" w14:textId="77777777" w:rsidR="00F846F5" w:rsidRPr="00A14500" w:rsidRDefault="002C1D31" w:rsidP="00F846F5">
      <w:pPr>
        <w:widowControl w:val="0"/>
        <w:autoSpaceDE w:val="0"/>
        <w:autoSpaceDN w:val="0"/>
        <w:adjustRightInd w:val="0"/>
        <w:ind w:right="51"/>
        <w:jc w:val="both"/>
        <w:rPr>
          <w:rFonts w:ascii="Open Sans" w:hAnsi="Open Sans" w:cs="Open Sans"/>
          <w:sz w:val="18"/>
          <w:szCs w:val="18"/>
        </w:rPr>
      </w:pPr>
      <w:r w:rsidRPr="00A14500">
        <w:rPr>
          <w:rFonts w:ascii="Open Sans" w:hAnsi="Open Sans" w:cs="Open Sans"/>
          <w:sz w:val="18"/>
          <w:szCs w:val="18"/>
        </w:rPr>
        <w:t>C</w:t>
      </w:r>
      <w:r w:rsidR="00F846F5" w:rsidRPr="00A14500">
        <w:rPr>
          <w:rFonts w:ascii="Open Sans" w:hAnsi="Open Sans" w:cs="Open Sans"/>
          <w:sz w:val="18"/>
          <w:szCs w:val="18"/>
        </w:rPr>
        <w:t xml:space="preserve">zęstotliwość odbierania niesegregowanych (zmieszanych) odpadów komunalnych </w:t>
      </w:r>
      <w:r w:rsidR="00EF4006" w:rsidRPr="00A14500">
        <w:rPr>
          <w:rFonts w:ascii="Open Sans" w:hAnsi="Open Sans" w:cs="Open Sans"/>
          <w:sz w:val="18"/>
          <w:szCs w:val="18"/>
        </w:rPr>
        <w:t xml:space="preserve">w okresie letnim </w:t>
      </w:r>
      <w:r w:rsidR="00F846F5" w:rsidRPr="00A14500">
        <w:rPr>
          <w:rFonts w:ascii="Open Sans" w:hAnsi="Open Sans" w:cs="Open Sans"/>
          <w:sz w:val="18"/>
          <w:szCs w:val="18"/>
        </w:rPr>
        <w:t>nie może być rzadsza niż raz na tydzień z budynków wielolokalowych i nie rzadsza niż raz na dwa tygodnie z budynków mieszkalnych jednorodzinnych.</w:t>
      </w:r>
    </w:p>
    <w:p w14:paraId="124FAFC7" w14:textId="77777777" w:rsidR="00F846F5" w:rsidRPr="00A14500" w:rsidRDefault="00F846F5" w:rsidP="00F846F5">
      <w:pPr>
        <w:widowControl w:val="0"/>
        <w:autoSpaceDE w:val="0"/>
        <w:autoSpaceDN w:val="0"/>
        <w:adjustRightInd w:val="0"/>
        <w:ind w:right="51"/>
        <w:jc w:val="both"/>
        <w:rPr>
          <w:rFonts w:ascii="Open Sans" w:hAnsi="Open Sans" w:cs="Open Sans"/>
          <w:sz w:val="18"/>
          <w:szCs w:val="18"/>
        </w:rPr>
      </w:pPr>
      <w:r w:rsidRPr="00A14500">
        <w:rPr>
          <w:rFonts w:ascii="Open Sans" w:hAnsi="Open Sans" w:cs="Open Sans"/>
          <w:color w:val="000000"/>
          <w:sz w:val="18"/>
          <w:szCs w:val="18"/>
          <w:u w:color="000000"/>
        </w:rPr>
        <w:t xml:space="preserve">W okresie od listopada do marca częstotliwość odbierania niesegregowanych (zmieszanych) </w:t>
      </w:r>
      <w:r w:rsidR="002C1D31" w:rsidRPr="00A14500">
        <w:rPr>
          <w:rFonts w:ascii="Open Sans" w:hAnsi="Open Sans" w:cs="Open Sans"/>
          <w:color w:val="000000"/>
          <w:sz w:val="18"/>
          <w:szCs w:val="18"/>
          <w:u w:color="000000"/>
        </w:rPr>
        <w:t xml:space="preserve">z terenu </w:t>
      </w:r>
      <w:r w:rsidR="006143E2" w:rsidRPr="00A14500">
        <w:rPr>
          <w:rFonts w:ascii="Open Sans" w:hAnsi="Open Sans" w:cs="Open Sans"/>
          <w:color w:val="000000"/>
          <w:sz w:val="18"/>
          <w:szCs w:val="18"/>
          <w:u w:color="000000"/>
        </w:rPr>
        <w:t xml:space="preserve">wszystkich </w:t>
      </w:r>
      <w:r w:rsidR="002C1D31" w:rsidRPr="00A14500">
        <w:rPr>
          <w:rFonts w:ascii="Open Sans" w:hAnsi="Open Sans" w:cs="Open Sans"/>
          <w:color w:val="000000"/>
          <w:sz w:val="18"/>
          <w:szCs w:val="18"/>
          <w:u w:color="000000"/>
        </w:rPr>
        <w:t xml:space="preserve">nieruchomości </w:t>
      </w:r>
      <w:r w:rsidR="006143E2" w:rsidRPr="00A14500">
        <w:rPr>
          <w:rFonts w:ascii="Open Sans" w:hAnsi="Open Sans" w:cs="Open Sans"/>
          <w:color w:val="000000"/>
          <w:sz w:val="18"/>
          <w:szCs w:val="18"/>
          <w:u w:color="000000"/>
        </w:rPr>
        <w:t xml:space="preserve">zamieszkałych </w:t>
      </w:r>
      <w:r w:rsidRPr="00A14500">
        <w:rPr>
          <w:rFonts w:ascii="Open Sans" w:hAnsi="Open Sans" w:cs="Open Sans"/>
          <w:color w:val="000000"/>
          <w:sz w:val="18"/>
          <w:szCs w:val="18"/>
          <w:u w:color="000000"/>
        </w:rPr>
        <w:t xml:space="preserve">nie może być rzadsza niż </w:t>
      </w:r>
      <w:r w:rsidR="002C1D31" w:rsidRPr="00A14500">
        <w:rPr>
          <w:rFonts w:ascii="Open Sans" w:hAnsi="Open Sans" w:cs="Open Sans"/>
          <w:color w:val="000000"/>
          <w:sz w:val="18"/>
          <w:szCs w:val="18"/>
          <w:u w:color="000000"/>
        </w:rPr>
        <w:t xml:space="preserve">2 </w:t>
      </w:r>
      <w:r w:rsidRPr="00A14500">
        <w:rPr>
          <w:rFonts w:ascii="Open Sans" w:hAnsi="Open Sans" w:cs="Open Sans"/>
          <w:color w:val="000000"/>
          <w:sz w:val="18"/>
          <w:szCs w:val="18"/>
          <w:u w:color="000000"/>
        </w:rPr>
        <w:t>raz</w:t>
      </w:r>
      <w:r w:rsidR="002C1D31" w:rsidRPr="00A14500">
        <w:rPr>
          <w:rFonts w:ascii="Open Sans" w:hAnsi="Open Sans" w:cs="Open Sans"/>
          <w:color w:val="000000"/>
          <w:sz w:val="18"/>
          <w:szCs w:val="18"/>
          <w:u w:color="000000"/>
        </w:rPr>
        <w:t>y</w:t>
      </w:r>
      <w:r w:rsidRPr="00A14500">
        <w:rPr>
          <w:rFonts w:ascii="Open Sans" w:hAnsi="Open Sans" w:cs="Open Sans"/>
          <w:color w:val="000000"/>
          <w:sz w:val="18"/>
          <w:szCs w:val="18"/>
          <w:u w:color="000000"/>
        </w:rPr>
        <w:t xml:space="preserve"> na miesiąc.</w:t>
      </w:r>
    </w:p>
    <w:p w14:paraId="161726EF" w14:textId="77777777" w:rsidR="00F846F5" w:rsidRPr="00A14500" w:rsidRDefault="00F846F5" w:rsidP="00F846F5">
      <w:pPr>
        <w:widowControl w:val="0"/>
        <w:autoSpaceDE w:val="0"/>
        <w:autoSpaceDN w:val="0"/>
        <w:adjustRightInd w:val="0"/>
        <w:ind w:right="51"/>
        <w:jc w:val="both"/>
        <w:rPr>
          <w:rFonts w:ascii="Open Sans" w:hAnsi="Open Sans" w:cs="Open Sans"/>
          <w:sz w:val="18"/>
          <w:szCs w:val="18"/>
        </w:rPr>
      </w:pPr>
      <w:r w:rsidRPr="00A14500">
        <w:rPr>
          <w:rFonts w:ascii="Open Sans" w:hAnsi="Open Sans" w:cs="Open Sans"/>
          <w:sz w:val="18"/>
          <w:szCs w:val="18"/>
        </w:rPr>
        <w:t>Odbiór w</w:t>
      </w:r>
      <w:r w:rsidR="00CF58D0">
        <w:rPr>
          <w:rFonts w:ascii="Open Sans" w:hAnsi="Open Sans" w:cs="Open Sans"/>
          <w:sz w:val="18"/>
          <w:szCs w:val="18"/>
        </w:rPr>
        <w:t xml:space="preserve"> </w:t>
      </w:r>
      <w:r w:rsidRPr="00A14500">
        <w:rPr>
          <w:rFonts w:ascii="Open Sans" w:hAnsi="Open Sans" w:cs="Open Sans"/>
          <w:sz w:val="18"/>
          <w:szCs w:val="18"/>
        </w:rPr>
        <w:t>godz</w:t>
      </w:r>
      <w:r w:rsidRPr="00A14500">
        <w:rPr>
          <w:rFonts w:ascii="Open Sans" w:hAnsi="Open Sans" w:cs="Open Sans"/>
          <w:spacing w:val="-1"/>
          <w:sz w:val="18"/>
          <w:szCs w:val="18"/>
        </w:rPr>
        <w:t>i</w:t>
      </w:r>
      <w:r w:rsidRPr="00A14500">
        <w:rPr>
          <w:rFonts w:ascii="Open Sans" w:hAnsi="Open Sans" w:cs="Open Sans"/>
          <w:sz w:val="18"/>
          <w:szCs w:val="18"/>
        </w:rPr>
        <w:t>nach</w:t>
      </w:r>
      <w:r w:rsidR="00CF58D0">
        <w:rPr>
          <w:rFonts w:ascii="Open Sans" w:hAnsi="Open Sans" w:cs="Open Sans"/>
          <w:sz w:val="18"/>
          <w:szCs w:val="18"/>
        </w:rPr>
        <w:t xml:space="preserve"> </w:t>
      </w:r>
      <w:r w:rsidRPr="00A14500">
        <w:rPr>
          <w:rFonts w:ascii="Open Sans" w:hAnsi="Open Sans" w:cs="Open Sans"/>
          <w:sz w:val="18"/>
          <w:szCs w:val="18"/>
        </w:rPr>
        <w:t xml:space="preserve">7.00– 18.00, </w:t>
      </w:r>
      <w:r w:rsidR="00CF58D0">
        <w:rPr>
          <w:rFonts w:ascii="Open Sans" w:hAnsi="Open Sans" w:cs="Open Sans"/>
          <w:sz w:val="18"/>
          <w:szCs w:val="18"/>
        </w:rPr>
        <w:t>z wyłączeniem niedzieli i świąt państwowych</w:t>
      </w:r>
      <w:r w:rsidRPr="00A14500">
        <w:rPr>
          <w:rFonts w:ascii="Open Sans" w:hAnsi="Open Sans" w:cs="Open Sans"/>
          <w:sz w:val="18"/>
          <w:szCs w:val="18"/>
        </w:rPr>
        <w:t xml:space="preserve">. </w:t>
      </w:r>
    </w:p>
    <w:p w14:paraId="113D56CD" w14:textId="77777777" w:rsidR="00F846F5" w:rsidRPr="00A14500" w:rsidRDefault="00F846F5" w:rsidP="00F846F5">
      <w:pPr>
        <w:widowControl w:val="0"/>
        <w:autoSpaceDE w:val="0"/>
        <w:autoSpaceDN w:val="0"/>
        <w:adjustRightInd w:val="0"/>
        <w:ind w:right="51"/>
        <w:jc w:val="both"/>
        <w:rPr>
          <w:rFonts w:ascii="Open Sans" w:hAnsi="Open Sans" w:cs="Open Sans"/>
          <w:sz w:val="18"/>
          <w:szCs w:val="18"/>
        </w:rPr>
      </w:pPr>
      <w:r w:rsidRPr="00A14500">
        <w:rPr>
          <w:rFonts w:ascii="Open Sans" w:hAnsi="Open Sans" w:cs="Open Sans"/>
          <w:sz w:val="18"/>
          <w:szCs w:val="18"/>
        </w:rPr>
        <w:t>Harmonogram wywozu odpadów sporządzi Wykonawca w uzgodnieniu z Zamawiającym.</w:t>
      </w:r>
    </w:p>
    <w:p w14:paraId="79379DE2" w14:textId="77777777" w:rsidR="00ED61F8" w:rsidRPr="00A14500" w:rsidRDefault="00ED61F8" w:rsidP="001E67A4">
      <w:pPr>
        <w:pStyle w:val="Akapitzlist"/>
        <w:numPr>
          <w:ilvl w:val="0"/>
          <w:numId w:val="12"/>
        </w:numPr>
        <w:spacing w:after="0" w:line="240" w:lineRule="auto"/>
        <w:jc w:val="both"/>
        <w:rPr>
          <w:rFonts w:ascii="Open Sans" w:eastAsia="Times New Roman" w:hAnsi="Open Sans" w:cs="Open Sans"/>
          <w:sz w:val="18"/>
          <w:szCs w:val="18"/>
          <w:lang w:eastAsia="pl-PL"/>
        </w:rPr>
      </w:pPr>
      <w:r w:rsidRPr="00A14500">
        <w:rPr>
          <w:rFonts w:ascii="Open Sans" w:eastAsia="Times New Roman" w:hAnsi="Open Sans" w:cs="Open Sans"/>
          <w:sz w:val="18"/>
          <w:szCs w:val="18"/>
          <w:lang w:eastAsia="pl-PL"/>
        </w:rPr>
        <w:lastRenderedPageBreak/>
        <w:t>Podmiot odbierający odpady komunalne od właścicieli nieruchomości jest obowiązany przekazywać niesegregowane (zmieszane) odpady komunalne do instalacji komunalnej zapewniającej przetwarzanie, o którym mowa w art. 35 ust. 6 pkt 1 ustawy o odpadach, z zastrzeżeniem art. 158 ust. 4 tej ustawy.</w:t>
      </w:r>
    </w:p>
    <w:p w14:paraId="65B0D5C5" w14:textId="5EC5D055" w:rsidR="00ED61F8" w:rsidRPr="00A14500" w:rsidRDefault="00ED61F8" w:rsidP="001E67A4">
      <w:pPr>
        <w:pStyle w:val="Akapitzlist"/>
        <w:numPr>
          <w:ilvl w:val="0"/>
          <w:numId w:val="12"/>
        </w:numPr>
        <w:spacing w:after="0" w:line="240" w:lineRule="auto"/>
        <w:jc w:val="both"/>
        <w:rPr>
          <w:rFonts w:ascii="Open Sans" w:eastAsia="Times New Roman" w:hAnsi="Open Sans" w:cs="Open Sans"/>
          <w:sz w:val="18"/>
          <w:szCs w:val="18"/>
          <w:lang w:eastAsia="pl-PL"/>
        </w:rPr>
      </w:pPr>
      <w:r w:rsidRPr="00A14500">
        <w:rPr>
          <w:rFonts w:ascii="Open Sans" w:eastAsia="Times New Roman" w:hAnsi="Open Sans" w:cs="Open Sans"/>
          <w:sz w:val="18"/>
          <w:szCs w:val="18"/>
          <w:lang w:eastAsia="pl-PL"/>
        </w:rPr>
        <w:t>Wytwórca odpadów powstających w procesie mechaniczno-biologicznego przetwarzania niesegregowanych (zmieszanych) odpadów komunalnych lub pozostałości z sortowania odpadów komunalnych, przeznaczonych do składowania, jest obowiązany przekazywać te odpady</w:t>
      </w:r>
      <w:r w:rsidR="003A4968">
        <w:rPr>
          <w:rFonts w:ascii="Open Sans" w:eastAsia="Times New Roman" w:hAnsi="Open Sans" w:cs="Open Sans"/>
          <w:sz w:val="18"/>
          <w:szCs w:val="18"/>
          <w:lang w:eastAsia="pl-PL"/>
        </w:rPr>
        <w:br/>
      </w:r>
      <w:r w:rsidRPr="00A14500">
        <w:rPr>
          <w:rFonts w:ascii="Open Sans" w:eastAsia="Times New Roman" w:hAnsi="Open Sans" w:cs="Open Sans"/>
          <w:sz w:val="18"/>
          <w:szCs w:val="18"/>
          <w:lang w:eastAsia="pl-PL"/>
        </w:rPr>
        <w:t>do instalacji komunalnej zapewniającej składowanie, o którym mowa w art. 35 ust. 6 pkt 3 ustawy</w:t>
      </w:r>
      <w:r w:rsidR="003A4968">
        <w:rPr>
          <w:rFonts w:ascii="Open Sans" w:eastAsia="Times New Roman" w:hAnsi="Open Sans" w:cs="Open Sans"/>
          <w:sz w:val="18"/>
          <w:szCs w:val="18"/>
          <w:lang w:eastAsia="pl-PL"/>
        </w:rPr>
        <w:br/>
      </w:r>
      <w:r w:rsidRPr="00A14500">
        <w:rPr>
          <w:rFonts w:ascii="Open Sans" w:eastAsia="Times New Roman" w:hAnsi="Open Sans" w:cs="Open Sans"/>
          <w:sz w:val="18"/>
          <w:szCs w:val="18"/>
          <w:lang w:eastAsia="pl-PL"/>
        </w:rPr>
        <w:t>o odpadach.</w:t>
      </w:r>
    </w:p>
    <w:p w14:paraId="4C05CB58" w14:textId="77777777" w:rsidR="00C84D9A" w:rsidRPr="00A14500" w:rsidRDefault="00ED61F8" w:rsidP="001E67A4">
      <w:pPr>
        <w:pStyle w:val="Akapitzlist"/>
        <w:numPr>
          <w:ilvl w:val="0"/>
          <w:numId w:val="12"/>
        </w:numPr>
        <w:jc w:val="both"/>
        <w:rPr>
          <w:rFonts w:ascii="Open Sans" w:hAnsi="Open Sans" w:cs="Open Sans"/>
          <w:sz w:val="18"/>
          <w:szCs w:val="18"/>
        </w:rPr>
      </w:pPr>
      <w:r w:rsidRPr="00A14500">
        <w:rPr>
          <w:rFonts w:ascii="Open Sans" w:hAnsi="Open Sans" w:cs="Open Sans"/>
          <w:sz w:val="18"/>
          <w:szCs w:val="18"/>
        </w:rPr>
        <w:t>Odpady, o których mowa w ww. ust. 1 i 2, przekazuje się do instalacji komunalnych, o których mowa w art. 38b ust. 1 ustawy o odpadach.</w:t>
      </w:r>
    </w:p>
    <w:p w14:paraId="1556D493" w14:textId="684CB354" w:rsidR="002C1D31" w:rsidRPr="00A14500" w:rsidRDefault="003A4968" w:rsidP="002C1D31">
      <w:pPr>
        <w:pStyle w:val="Akapitzlist"/>
        <w:jc w:val="both"/>
        <w:rPr>
          <w:rFonts w:ascii="Open Sans" w:hAnsi="Open Sans" w:cs="Open Sans"/>
          <w:sz w:val="18"/>
          <w:szCs w:val="18"/>
        </w:rPr>
      </w:pPr>
      <w:r>
        <w:rPr>
          <w:rFonts w:ascii="Open Sans" w:hAnsi="Open Sans" w:cs="Open Sans"/>
          <w:sz w:val="18"/>
          <w:szCs w:val="18"/>
        </w:rPr>
        <w:t>E</w:t>
      </w:r>
      <w:r w:rsidR="002C1D31" w:rsidRPr="00A14500">
        <w:rPr>
          <w:rFonts w:ascii="Open Sans" w:hAnsi="Open Sans" w:cs="Open Sans"/>
          <w:sz w:val="18"/>
          <w:szCs w:val="18"/>
        </w:rPr>
        <w:t>pizodycznie nadmiar będzie wystawiany w workach.</w:t>
      </w:r>
    </w:p>
    <w:p w14:paraId="3F25CA91" w14:textId="77777777" w:rsidR="0032068C" w:rsidRPr="00A14500" w:rsidRDefault="0032068C" w:rsidP="0032068C">
      <w:pPr>
        <w:jc w:val="both"/>
        <w:rPr>
          <w:rFonts w:ascii="Open Sans" w:hAnsi="Open Sans" w:cs="Open Sans"/>
          <w:sz w:val="18"/>
          <w:szCs w:val="18"/>
        </w:rPr>
      </w:pPr>
      <w:r w:rsidRPr="00A14500">
        <w:rPr>
          <w:rFonts w:ascii="Open Sans" w:hAnsi="Open Sans" w:cs="Open Sans"/>
          <w:sz w:val="18"/>
          <w:szCs w:val="18"/>
        </w:rPr>
        <w:t>W przypadku uszkodzenia pojemnika</w:t>
      </w:r>
      <w:r w:rsidR="00CF58D0">
        <w:rPr>
          <w:rFonts w:ascii="Open Sans" w:hAnsi="Open Sans" w:cs="Open Sans"/>
          <w:sz w:val="18"/>
          <w:szCs w:val="18"/>
        </w:rPr>
        <w:t xml:space="preserve"> podczas wykonywania usługi jego opróżniania</w:t>
      </w:r>
      <w:r w:rsidRPr="00A14500">
        <w:rPr>
          <w:rFonts w:ascii="Open Sans" w:hAnsi="Open Sans" w:cs="Open Sans"/>
          <w:sz w:val="18"/>
          <w:szCs w:val="18"/>
        </w:rPr>
        <w:t>, Wykonawca naprawi go lub wymieni na własny koszt</w:t>
      </w:r>
      <w:r w:rsidR="00CF58D0">
        <w:rPr>
          <w:rFonts w:ascii="Open Sans" w:hAnsi="Open Sans" w:cs="Open Sans"/>
          <w:sz w:val="18"/>
          <w:szCs w:val="18"/>
        </w:rPr>
        <w:t xml:space="preserve"> w terminie uzgodnionym z właścicielem nieruchomości</w:t>
      </w:r>
      <w:r w:rsidRPr="00A14500">
        <w:rPr>
          <w:rFonts w:ascii="Open Sans" w:hAnsi="Open Sans" w:cs="Open Sans"/>
          <w:sz w:val="18"/>
          <w:szCs w:val="18"/>
        </w:rPr>
        <w:t>.</w:t>
      </w:r>
    </w:p>
    <w:p w14:paraId="27D8FB3D" w14:textId="77777777" w:rsidR="00C84D9A" w:rsidRPr="00A14500" w:rsidRDefault="00F846F5" w:rsidP="00C84D9A">
      <w:pPr>
        <w:rPr>
          <w:rFonts w:ascii="Open Sans" w:hAnsi="Open Sans" w:cs="Open Sans"/>
          <w:sz w:val="18"/>
          <w:szCs w:val="18"/>
        </w:rPr>
      </w:pPr>
      <w:r w:rsidRPr="00A14500">
        <w:rPr>
          <w:rFonts w:ascii="Open Sans" w:hAnsi="Open Sans" w:cs="Open Sans"/>
          <w:sz w:val="18"/>
          <w:szCs w:val="18"/>
        </w:rPr>
        <w:t>Ad. 2</w:t>
      </w:r>
    </w:p>
    <w:p w14:paraId="4A2B0F7A" w14:textId="4D705031" w:rsidR="00F846F5" w:rsidRPr="00A14500" w:rsidRDefault="00F846F5" w:rsidP="00F846F5">
      <w:pPr>
        <w:widowControl w:val="0"/>
        <w:autoSpaceDE w:val="0"/>
        <w:autoSpaceDN w:val="0"/>
        <w:adjustRightInd w:val="0"/>
        <w:ind w:right="-63"/>
        <w:jc w:val="both"/>
        <w:outlineLvl w:val="0"/>
        <w:rPr>
          <w:rFonts w:ascii="Open Sans" w:hAnsi="Open Sans" w:cs="Open Sans"/>
          <w:sz w:val="18"/>
          <w:szCs w:val="18"/>
        </w:rPr>
      </w:pPr>
      <w:r w:rsidRPr="00A14500">
        <w:rPr>
          <w:rFonts w:ascii="Open Sans" w:hAnsi="Open Sans" w:cs="Open Sans"/>
          <w:sz w:val="18"/>
          <w:szCs w:val="18"/>
        </w:rPr>
        <w:t>Se</w:t>
      </w:r>
      <w:r w:rsidRPr="00A14500">
        <w:rPr>
          <w:rFonts w:ascii="Open Sans" w:hAnsi="Open Sans" w:cs="Open Sans"/>
          <w:spacing w:val="-1"/>
          <w:sz w:val="18"/>
          <w:szCs w:val="18"/>
        </w:rPr>
        <w:t>l</w:t>
      </w:r>
      <w:r w:rsidRPr="00A14500">
        <w:rPr>
          <w:rFonts w:ascii="Open Sans" w:hAnsi="Open Sans" w:cs="Open Sans"/>
          <w:sz w:val="18"/>
          <w:szCs w:val="18"/>
        </w:rPr>
        <w:t>e</w:t>
      </w:r>
      <w:r w:rsidRPr="00A14500">
        <w:rPr>
          <w:rFonts w:ascii="Open Sans" w:hAnsi="Open Sans" w:cs="Open Sans"/>
          <w:spacing w:val="2"/>
          <w:sz w:val="18"/>
          <w:szCs w:val="18"/>
        </w:rPr>
        <w:t>k</w:t>
      </w:r>
      <w:r w:rsidRPr="00A14500">
        <w:rPr>
          <w:rFonts w:ascii="Open Sans" w:hAnsi="Open Sans" w:cs="Open Sans"/>
          <w:spacing w:val="1"/>
          <w:sz w:val="18"/>
          <w:szCs w:val="18"/>
        </w:rPr>
        <w:t>t</w:t>
      </w:r>
      <w:r w:rsidRPr="00A14500">
        <w:rPr>
          <w:rFonts w:ascii="Open Sans" w:hAnsi="Open Sans" w:cs="Open Sans"/>
          <w:spacing w:val="-4"/>
          <w:sz w:val="18"/>
          <w:szCs w:val="18"/>
        </w:rPr>
        <w:t>y</w:t>
      </w:r>
      <w:r w:rsidRPr="00A14500">
        <w:rPr>
          <w:rFonts w:ascii="Open Sans" w:hAnsi="Open Sans" w:cs="Open Sans"/>
          <w:sz w:val="18"/>
          <w:szCs w:val="18"/>
        </w:rPr>
        <w:t>w</w:t>
      </w:r>
      <w:r w:rsidRPr="00A14500">
        <w:rPr>
          <w:rFonts w:ascii="Open Sans" w:hAnsi="Open Sans" w:cs="Open Sans"/>
          <w:spacing w:val="2"/>
          <w:sz w:val="18"/>
          <w:szCs w:val="18"/>
        </w:rPr>
        <w:t>n</w:t>
      </w:r>
      <w:r w:rsidRPr="00A14500">
        <w:rPr>
          <w:rFonts w:ascii="Open Sans" w:hAnsi="Open Sans" w:cs="Open Sans"/>
          <w:sz w:val="18"/>
          <w:szCs w:val="18"/>
        </w:rPr>
        <w:t>a</w:t>
      </w:r>
      <w:r w:rsidR="003E56D2">
        <w:rPr>
          <w:rFonts w:ascii="Open Sans" w:hAnsi="Open Sans" w:cs="Open Sans"/>
          <w:sz w:val="18"/>
          <w:szCs w:val="18"/>
        </w:rPr>
        <w:t xml:space="preserve"> </w:t>
      </w:r>
      <w:r w:rsidRPr="00A14500">
        <w:rPr>
          <w:rFonts w:ascii="Open Sans" w:hAnsi="Open Sans" w:cs="Open Sans"/>
          <w:sz w:val="18"/>
          <w:szCs w:val="18"/>
        </w:rPr>
        <w:t>zb</w:t>
      </w:r>
      <w:r w:rsidRPr="00A14500">
        <w:rPr>
          <w:rFonts w:ascii="Open Sans" w:hAnsi="Open Sans" w:cs="Open Sans"/>
          <w:spacing w:val="-1"/>
          <w:sz w:val="18"/>
          <w:szCs w:val="18"/>
        </w:rPr>
        <w:t>i</w:t>
      </w:r>
      <w:r w:rsidRPr="00A14500">
        <w:rPr>
          <w:rFonts w:ascii="Open Sans" w:hAnsi="Open Sans" w:cs="Open Sans"/>
          <w:sz w:val="18"/>
          <w:szCs w:val="18"/>
        </w:rPr>
        <w:t>órka odpadów k</w:t>
      </w:r>
      <w:r w:rsidRPr="00A14500">
        <w:rPr>
          <w:rFonts w:ascii="Open Sans" w:hAnsi="Open Sans" w:cs="Open Sans"/>
          <w:spacing w:val="2"/>
          <w:sz w:val="18"/>
          <w:szCs w:val="18"/>
        </w:rPr>
        <w:t>o</w:t>
      </w:r>
      <w:r w:rsidRPr="00A14500">
        <w:rPr>
          <w:rFonts w:ascii="Open Sans" w:hAnsi="Open Sans" w:cs="Open Sans"/>
          <w:spacing w:val="-3"/>
          <w:sz w:val="18"/>
          <w:szCs w:val="18"/>
        </w:rPr>
        <w:t>m</w:t>
      </w:r>
      <w:r w:rsidRPr="00A14500">
        <w:rPr>
          <w:rFonts w:ascii="Open Sans" w:hAnsi="Open Sans" w:cs="Open Sans"/>
          <w:sz w:val="18"/>
          <w:szCs w:val="18"/>
        </w:rPr>
        <w:t>un</w:t>
      </w:r>
      <w:r w:rsidRPr="00A14500">
        <w:rPr>
          <w:rFonts w:ascii="Open Sans" w:hAnsi="Open Sans" w:cs="Open Sans"/>
          <w:spacing w:val="1"/>
          <w:sz w:val="18"/>
          <w:szCs w:val="18"/>
        </w:rPr>
        <w:t>a</w:t>
      </w:r>
      <w:r w:rsidRPr="00A14500">
        <w:rPr>
          <w:rFonts w:ascii="Open Sans" w:hAnsi="Open Sans" w:cs="Open Sans"/>
          <w:spacing w:val="-1"/>
          <w:sz w:val="18"/>
          <w:szCs w:val="18"/>
        </w:rPr>
        <w:t>l</w:t>
      </w:r>
      <w:r w:rsidRPr="00A14500">
        <w:rPr>
          <w:rFonts w:ascii="Open Sans" w:hAnsi="Open Sans" w:cs="Open Sans"/>
          <w:spacing w:val="2"/>
          <w:sz w:val="18"/>
          <w:szCs w:val="18"/>
        </w:rPr>
        <w:t>n</w:t>
      </w:r>
      <w:r w:rsidRPr="00A14500">
        <w:rPr>
          <w:rFonts w:ascii="Open Sans" w:hAnsi="Open Sans" w:cs="Open Sans"/>
          <w:spacing w:val="-4"/>
          <w:sz w:val="18"/>
          <w:szCs w:val="18"/>
        </w:rPr>
        <w:t>y</w:t>
      </w:r>
      <w:r w:rsidRPr="00A14500">
        <w:rPr>
          <w:rFonts w:ascii="Open Sans" w:hAnsi="Open Sans" w:cs="Open Sans"/>
          <w:spacing w:val="1"/>
          <w:sz w:val="18"/>
          <w:szCs w:val="18"/>
        </w:rPr>
        <w:t>c</w:t>
      </w:r>
      <w:r w:rsidRPr="00A14500">
        <w:rPr>
          <w:rFonts w:ascii="Open Sans" w:hAnsi="Open Sans" w:cs="Open Sans"/>
          <w:sz w:val="18"/>
          <w:szCs w:val="18"/>
        </w:rPr>
        <w:t>h na</w:t>
      </w:r>
      <w:r w:rsidR="003E56D2">
        <w:rPr>
          <w:rFonts w:ascii="Open Sans" w:hAnsi="Open Sans" w:cs="Open Sans"/>
          <w:sz w:val="18"/>
          <w:szCs w:val="18"/>
        </w:rPr>
        <w:t xml:space="preserve"> </w:t>
      </w:r>
      <w:r w:rsidRPr="00A14500">
        <w:rPr>
          <w:rFonts w:ascii="Open Sans" w:hAnsi="Open Sans" w:cs="Open Sans"/>
          <w:spacing w:val="-1"/>
          <w:sz w:val="18"/>
          <w:szCs w:val="18"/>
        </w:rPr>
        <w:t>t</w:t>
      </w:r>
      <w:r w:rsidRPr="00A14500">
        <w:rPr>
          <w:rFonts w:ascii="Open Sans" w:hAnsi="Open Sans" w:cs="Open Sans"/>
          <w:sz w:val="18"/>
          <w:szCs w:val="18"/>
        </w:rPr>
        <w:t>eren</w:t>
      </w:r>
      <w:r w:rsidRPr="00A14500">
        <w:rPr>
          <w:rFonts w:ascii="Open Sans" w:hAnsi="Open Sans" w:cs="Open Sans"/>
          <w:spacing w:val="1"/>
          <w:sz w:val="18"/>
          <w:szCs w:val="18"/>
        </w:rPr>
        <w:t>i</w:t>
      </w:r>
      <w:r w:rsidRPr="00A14500">
        <w:rPr>
          <w:rFonts w:ascii="Open Sans" w:hAnsi="Open Sans" w:cs="Open Sans"/>
          <w:sz w:val="18"/>
          <w:szCs w:val="18"/>
        </w:rPr>
        <w:t xml:space="preserve">e </w:t>
      </w:r>
      <w:r w:rsidR="005C4388" w:rsidRPr="00A14500">
        <w:rPr>
          <w:rFonts w:ascii="Open Sans" w:hAnsi="Open Sans" w:cs="Open Sans"/>
          <w:sz w:val="18"/>
          <w:szCs w:val="18"/>
        </w:rPr>
        <w:t xml:space="preserve">nieruchomości zamieszkałych - </w:t>
      </w:r>
      <w:r w:rsidRPr="00A14500">
        <w:rPr>
          <w:rFonts w:ascii="Open Sans" w:hAnsi="Open Sans" w:cs="Open Sans"/>
          <w:sz w:val="18"/>
          <w:szCs w:val="18"/>
        </w:rPr>
        <w:t>zabudo</w:t>
      </w:r>
      <w:r w:rsidRPr="00A14500">
        <w:rPr>
          <w:rFonts w:ascii="Open Sans" w:hAnsi="Open Sans" w:cs="Open Sans"/>
          <w:spacing w:val="2"/>
          <w:sz w:val="18"/>
          <w:szCs w:val="18"/>
        </w:rPr>
        <w:t>w</w:t>
      </w:r>
      <w:r w:rsidRPr="00A14500">
        <w:rPr>
          <w:rFonts w:ascii="Open Sans" w:hAnsi="Open Sans" w:cs="Open Sans"/>
          <w:sz w:val="18"/>
          <w:szCs w:val="18"/>
        </w:rPr>
        <w:t xml:space="preserve">y </w:t>
      </w:r>
      <w:r w:rsidRPr="00A14500">
        <w:rPr>
          <w:rFonts w:ascii="Open Sans" w:hAnsi="Open Sans" w:cs="Open Sans"/>
          <w:spacing w:val="1"/>
          <w:sz w:val="18"/>
          <w:szCs w:val="18"/>
        </w:rPr>
        <w:t>j</w:t>
      </w:r>
      <w:r w:rsidRPr="00A14500">
        <w:rPr>
          <w:rFonts w:ascii="Open Sans" w:hAnsi="Open Sans" w:cs="Open Sans"/>
          <w:sz w:val="18"/>
          <w:szCs w:val="18"/>
        </w:rPr>
        <w:t>ednorodz</w:t>
      </w:r>
      <w:r w:rsidRPr="00A14500">
        <w:rPr>
          <w:rFonts w:ascii="Open Sans" w:hAnsi="Open Sans" w:cs="Open Sans"/>
          <w:spacing w:val="-1"/>
          <w:sz w:val="18"/>
          <w:szCs w:val="18"/>
        </w:rPr>
        <w:t>i</w:t>
      </w:r>
      <w:r w:rsidRPr="00A14500">
        <w:rPr>
          <w:rFonts w:ascii="Open Sans" w:hAnsi="Open Sans" w:cs="Open Sans"/>
          <w:sz w:val="18"/>
          <w:szCs w:val="18"/>
        </w:rPr>
        <w:t>nnej</w:t>
      </w:r>
      <w:r w:rsidR="003E56D2">
        <w:rPr>
          <w:rFonts w:ascii="Open Sans" w:hAnsi="Open Sans" w:cs="Open Sans"/>
          <w:sz w:val="18"/>
          <w:szCs w:val="18"/>
        </w:rPr>
        <w:t xml:space="preserve"> </w:t>
      </w:r>
      <w:r w:rsidRPr="00A14500">
        <w:rPr>
          <w:rFonts w:ascii="Open Sans" w:hAnsi="Open Sans" w:cs="Open Sans"/>
          <w:spacing w:val="25"/>
          <w:sz w:val="18"/>
          <w:szCs w:val="18"/>
        </w:rPr>
        <w:t xml:space="preserve">i </w:t>
      </w:r>
      <w:r w:rsidRPr="00A14500">
        <w:rPr>
          <w:rFonts w:ascii="Open Sans" w:hAnsi="Open Sans" w:cs="Open Sans"/>
          <w:sz w:val="18"/>
          <w:szCs w:val="18"/>
        </w:rPr>
        <w:t>wielolokalowej będz</w:t>
      </w:r>
      <w:r w:rsidRPr="00A14500">
        <w:rPr>
          <w:rFonts w:ascii="Open Sans" w:hAnsi="Open Sans" w:cs="Open Sans"/>
          <w:spacing w:val="-1"/>
          <w:sz w:val="18"/>
          <w:szCs w:val="18"/>
        </w:rPr>
        <w:t>i</w:t>
      </w:r>
      <w:r w:rsidRPr="00A14500">
        <w:rPr>
          <w:rFonts w:ascii="Open Sans" w:hAnsi="Open Sans" w:cs="Open Sans"/>
          <w:sz w:val="18"/>
          <w:szCs w:val="18"/>
        </w:rPr>
        <w:t>e s</w:t>
      </w:r>
      <w:r w:rsidRPr="00A14500">
        <w:rPr>
          <w:rFonts w:ascii="Open Sans" w:hAnsi="Open Sans" w:cs="Open Sans"/>
          <w:spacing w:val="-1"/>
          <w:sz w:val="18"/>
          <w:szCs w:val="18"/>
        </w:rPr>
        <w:t>i</w:t>
      </w:r>
      <w:r w:rsidRPr="00A14500">
        <w:rPr>
          <w:rFonts w:ascii="Open Sans" w:hAnsi="Open Sans" w:cs="Open Sans"/>
          <w:sz w:val="18"/>
          <w:szCs w:val="18"/>
        </w:rPr>
        <w:t>ę od</w:t>
      </w:r>
      <w:r w:rsidRPr="00A14500">
        <w:rPr>
          <w:rFonts w:ascii="Open Sans" w:hAnsi="Open Sans" w:cs="Open Sans"/>
          <w:spacing w:val="4"/>
          <w:sz w:val="18"/>
          <w:szCs w:val="18"/>
        </w:rPr>
        <w:t>b</w:t>
      </w:r>
      <w:r w:rsidRPr="00A14500">
        <w:rPr>
          <w:rFonts w:ascii="Open Sans" w:hAnsi="Open Sans" w:cs="Open Sans"/>
          <w:spacing w:val="-6"/>
          <w:sz w:val="18"/>
          <w:szCs w:val="18"/>
        </w:rPr>
        <w:t>y</w:t>
      </w:r>
      <w:r w:rsidRPr="00A14500">
        <w:rPr>
          <w:rFonts w:ascii="Open Sans" w:hAnsi="Open Sans" w:cs="Open Sans"/>
          <w:spacing w:val="2"/>
          <w:sz w:val="18"/>
          <w:szCs w:val="18"/>
        </w:rPr>
        <w:t>w</w:t>
      </w:r>
      <w:r w:rsidRPr="00A14500">
        <w:rPr>
          <w:rFonts w:ascii="Open Sans" w:hAnsi="Open Sans" w:cs="Open Sans"/>
          <w:sz w:val="18"/>
          <w:szCs w:val="18"/>
        </w:rPr>
        <w:t>ać</w:t>
      </w:r>
      <w:r w:rsidR="001E67A4" w:rsidRPr="00A14500">
        <w:rPr>
          <w:rFonts w:ascii="Open Sans" w:hAnsi="Open Sans" w:cs="Open Sans"/>
          <w:sz w:val="18"/>
          <w:szCs w:val="18"/>
        </w:rPr>
        <w:t xml:space="preserve"> głównie</w:t>
      </w:r>
      <w:r w:rsidR="003E56D2">
        <w:rPr>
          <w:rFonts w:ascii="Open Sans" w:hAnsi="Open Sans" w:cs="Open Sans"/>
          <w:sz w:val="18"/>
          <w:szCs w:val="18"/>
        </w:rPr>
        <w:t xml:space="preserve"> </w:t>
      </w:r>
      <w:r w:rsidRPr="00A14500">
        <w:rPr>
          <w:rFonts w:ascii="Open Sans" w:hAnsi="Open Sans" w:cs="Open Sans"/>
          <w:sz w:val="18"/>
          <w:szCs w:val="18"/>
        </w:rPr>
        <w:t xml:space="preserve">w </w:t>
      </w:r>
      <w:r w:rsidRPr="00A14500">
        <w:rPr>
          <w:rFonts w:ascii="Open Sans" w:hAnsi="Open Sans" w:cs="Open Sans"/>
          <w:spacing w:val="2"/>
          <w:sz w:val="18"/>
          <w:szCs w:val="18"/>
        </w:rPr>
        <w:t>s</w:t>
      </w:r>
      <w:r w:rsidRPr="00A14500">
        <w:rPr>
          <w:rFonts w:ascii="Open Sans" w:hAnsi="Open Sans" w:cs="Open Sans"/>
          <w:spacing w:val="-4"/>
          <w:sz w:val="18"/>
          <w:szCs w:val="18"/>
        </w:rPr>
        <w:t>y</w:t>
      </w:r>
      <w:r w:rsidRPr="00A14500">
        <w:rPr>
          <w:rFonts w:ascii="Open Sans" w:hAnsi="Open Sans" w:cs="Open Sans"/>
          <w:sz w:val="18"/>
          <w:szCs w:val="18"/>
        </w:rPr>
        <w:t>s</w:t>
      </w:r>
      <w:r w:rsidRPr="00A14500">
        <w:rPr>
          <w:rFonts w:ascii="Open Sans" w:hAnsi="Open Sans" w:cs="Open Sans"/>
          <w:spacing w:val="1"/>
          <w:sz w:val="18"/>
          <w:szCs w:val="18"/>
        </w:rPr>
        <w:t>t</w:t>
      </w:r>
      <w:r w:rsidRPr="00A14500">
        <w:rPr>
          <w:rFonts w:ascii="Open Sans" w:hAnsi="Open Sans" w:cs="Open Sans"/>
          <w:sz w:val="18"/>
          <w:szCs w:val="18"/>
        </w:rPr>
        <w:t>e</w:t>
      </w:r>
      <w:r w:rsidRPr="00A14500">
        <w:rPr>
          <w:rFonts w:ascii="Open Sans" w:hAnsi="Open Sans" w:cs="Open Sans"/>
          <w:spacing w:val="-1"/>
          <w:sz w:val="18"/>
          <w:szCs w:val="18"/>
        </w:rPr>
        <w:t>mi</w:t>
      </w:r>
      <w:r w:rsidRPr="00A14500">
        <w:rPr>
          <w:rFonts w:ascii="Open Sans" w:hAnsi="Open Sans" w:cs="Open Sans"/>
          <w:sz w:val="18"/>
          <w:szCs w:val="18"/>
        </w:rPr>
        <w:t>e</w:t>
      </w:r>
      <w:r w:rsidRPr="00A14500">
        <w:rPr>
          <w:rFonts w:ascii="Open Sans" w:hAnsi="Open Sans" w:cs="Open Sans"/>
          <w:spacing w:val="-4"/>
          <w:sz w:val="18"/>
          <w:szCs w:val="18"/>
        </w:rPr>
        <w:t xml:space="preserve"> pojemnikowym i </w:t>
      </w:r>
      <w:r w:rsidRPr="00A14500">
        <w:rPr>
          <w:rFonts w:ascii="Open Sans" w:hAnsi="Open Sans" w:cs="Open Sans"/>
          <w:sz w:val="18"/>
          <w:szCs w:val="18"/>
        </w:rPr>
        <w:t>work</w:t>
      </w:r>
      <w:r w:rsidRPr="00A14500">
        <w:rPr>
          <w:rFonts w:ascii="Open Sans" w:hAnsi="Open Sans" w:cs="Open Sans"/>
          <w:spacing w:val="-2"/>
          <w:sz w:val="18"/>
          <w:szCs w:val="18"/>
        </w:rPr>
        <w:t>o</w:t>
      </w:r>
      <w:r w:rsidRPr="00A14500">
        <w:rPr>
          <w:rFonts w:ascii="Open Sans" w:hAnsi="Open Sans" w:cs="Open Sans"/>
          <w:spacing w:val="5"/>
          <w:sz w:val="18"/>
          <w:szCs w:val="18"/>
        </w:rPr>
        <w:t>w</w:t>
      </w:r>
      <w:r w:rsidRPr="00A14500">
        <w:rPr>
          <w:rFonts w:ascii="Open Sans" w:hAnsi="Open Sans" w:cs="Open Sans"/>
          <w:spacing w:val="-4"/>
          <w:sz w:val="18"/>
          <w:szCs w:val="18"/>
        </w:rPr>
        <w:t>y</w:t>
      </w:r>
      <w:r w:rsidRPr="00A14500">
        <w:rPr>
          <w:rFonts w:ascii="Open Sans" w:hAnsi="Open Sans" w:cs="Open Sans"/>
          <w:spacing w:val="-1"/>
          <w:sz w:val="18"/>
          <w:szCs w:val="18"/>
        </w:rPr>
        <w:t>m</w:t>
      </w:r>
      <w:r w:rsidRPr="00A14500">
        <w:rPr>
          <w:rFonts w:ascii="Open Sans" w:hAnsi="Open Sans" w:cs="Open Sans"/>
          <w:sz w:val="18"/>
          <w:szCs w:val="18"/>
        </w:rPr>
        <w:t>.</w:t>
      </w:r>
      <w:r w:rsidR="003E56D2">
        <w:rPr>
          <w:rFonts w:ascii="Open Sans" w:hAnsi="Open Sans" w:cs="Open Sans"/>
          <w:sz w:val="18"/>
          <w:szCs w:val="18"/>
        </w:rPr>
        <w:t xml:space="preserve"> </w:t>
      </w:r>
      <w:r w:rsidRPr="00A14500">
        <w:rPr>
          <w:rFonts w:ascii="Open Sans" w:hAnsi="Open Sans" w:cs="Open Sans"/>
          <w:sz w:val="18"/>
          <w:szCs w:val="18"/>
        </w:rPr>
        <w:t>Zgodnie</w:t>
      </w:r>
      <w:r w:rsidR="003E56D2">
        <w:rPr>
          <w:rFonts w:ascii="Open Sans" w:hAnsi="Open Sans" w:cs="Open Sans"/>
          <w:sz w:val="18"/>
          <w:szCs w:val="18"/>
        </w:rPr>
        <w:t xml:space="preserve"> </w:t>
      </w:r>
      <w:r w:rsidRPr="00A14500">
        <w:rPr>
          <w:rFonts w:ascii="Open Sans" w:hAnsi="Open Sans" w:cs="Open Sans"/>
          <w:sz w:val="18"/>
          <w:szCs w:val="18"/>
        </w:rPr>
        <w:t xml:space="preserve">z przepisami odpady będą gromadzone w </w:t>
      </w:r>
      <w:r w:rsidRPr="00A14500">
        <w:rPr>
          <w:rFonts w:ascii="Open Sans" w:hAnsi="Open Sans" w:cs="Open Sans"/>
          <w:spacing w:val="-2"/>
          <w:sz w:val="18"/>
          <w:szCs w:val="18"/>
        </w:rPr>
        <w:t>następujących</w:t>
      </w:r>
      <w:r w:rsidR="003E56D2">
        <w:rPr>
          <w:rFonts w:ascii="Open Sans" w:hAnsi="Open Sans" w:cs="Open Sans"/>
          <w:spacing w:val="-2"/>
          <w:sz w:val="18"/>
          <w:szCs w:val="18"/>
        </w:rPr>
        <w:t xml:space="preserve"> </w:t>
      </w:r>
      <w:r w:rsidRPr="00A14500">
        <w:rPr>
          <w:rFonts w:ascii="Open Sans" w:hAnsi="Open Sans" w:cs="Open Sans"/>
          <w:sz w:val="18"/>
          <w:szCs w:val="18"/>
        </w:rPr>
        <w:t>rodza</w:t>
      </w:r>
      <w:r w:rsidRPr="00A14500">
        <w:rPr>
          <w:rFonts w:ascii="Open Sans" w:hAnsi="Open Sans" w:cs="Open Sans"/>
          <w:spacing w:val="1"/>
          <w:sz w:val="18"/>
          <w:szCs w:val="18"/>
        </w:rPr>
        <w:t>j</w:t>
      </w:r>
      <w:r w:rsidRPr="00A14500">
        <w:rPr>
          <w:rFonts w:ascii="Open Sans" w:hAnsi="Open Sans" w:cs="Open Sans"/>
          <w:sz w:val="18"/>
          <w:szCs w:val="18"/>
        </w:rPr>
        <w:t>ach</w:t>
      </w:r>
      <w:r w:rsidRPr="00A14500">
        <w:rPr>
          <w:rFonts w:ascii="Open Sans" w:hAnsi="Open Sans" w:cs="Open Sans"/>
          <w:spacing w:val="-7"/>
          <w:sz w:val="18"/>
          <w:szCs w:val="18"/>
        </w:rPr>
        <w:t xml:space="preserve"> pojemników i </w:t>
      </w:r>
      <w:r w:rsidRPr="00A14500">
        <w:rPr>
          <w:rFonts w:ascii="Open Sans" w:hAnsi="Open Sans" w:cs="Open Sans"/>
          <w:sz w:val="18"/>
          <w:szCs w:val="18"/>
        </w:rPr>
        <w:t>worków:</w:t>
      </w:r>
    </w:p>
    <w:p w14:paraId="70FD9DA0" w14:textId="68C139EC" w:rsidR="00F846F5" w:rsidRPr="00A14500" w:rsidRDefault="00F846F5" w:rsidP="00F846F5">
      <w:pPr>
        <w:widowControl w:val="0"/>
        <w:numPr>
          <w:ilvl w:val="0"/>
          <w:numId w:val="5"/>
        </w:numPr>
        <w:tabs>
          <w:tab w:val="left" w:pos="9781"/>
        </w:tabs>
        <w:autoSpaceDE w:val="0"/>
        <w:autoSpaceDN w:val="0"/>
        <w:adjustRightInd w:val="0"/>
        <w:spacing w:after="0" w:line="240" w:lineRule="auto"/>
        <w:ind w:right="79"/>
        <w:jc w:val="both"/>
        <w:rPr>
          <w:rFonts w:ascii="Open Sans" w:hAnsi="Open Sans" w:cs="Open Sans"/>
          <w:spacing w:val="-7"/>
          <w:sz w:val="18"/>
          <w:szCs w:val="18"/>
        </w:rPr>
      </w:pPr>
      <w:r w:rsidRPr="00A14500">
        <w:rPr>
          <w:rFonts w:ascii="Open Sans" w:hAnsi="Open Sans" w:cs="Open Sans"/>
          <w:sz w:val="18"/>
          <w:szCs w:val="18"/>
        </w:rPr>
        <w:t>w kolorze zielonym</w:t>
      </w:r>
      <w:r w:rsidR="003E56D2">
        <w:rPr>
          <w:rFonts w:ascii="Open Sans" w:hAnsi="Open Sans" w:cs="Open Sans"/>
          <w:sz w:val="18"/>
          <w:szCs w:val="18"/>
        </w:rPr>
        <w:t xml:space="preserve"> </w:t>
      </w:r>
      <w:r w:rsidRPr="00A14500">
        <w:rPr>
          <w:rFonts w:ascii="Open Sans" w:hAnsi="Open Sans" w:cs="Open Sans"/>
          <w:sz w:val="18"/>
          <w:szCs w:val="18"/>
        </w:rPr>
        <w:t>do gr</w:t>
      </w:r>
      <w:r w:rsidRPr="00A14500">
        <w:rPr>
          <w:rFonts w:ascii="Open Sans" w:hAnsi="Open Sans" w:cs="Open Sans"/>
          <w:spacing w:val="2"/>
          <w:sz w:val="18"/>
          <w:szCs w:val="18"/>
        </w:rPr>
        <w:t>o</w:t>
      </w:r>
      <w:r w:rsidRPr="00A14500">
        <w:rPr>
          <w:rFonts w:ascii="Open Sans" w:hAnsi="Open Sans" w:cs="Open Sans"/>
          <w:spacing w:val="-3"/>
          <w:sz w:val="18"/>
          <w:szCs w:val="18"/>
        </w:rPr>
        <w:t>m</w:t>
      </w:r>
      <w:r w:rsidRPr="00A14500">
        <w:rPr>
          <w:rFonts w:ascii="Open Sans" w:hAnsi="Open Sans" w:cs="Open Sans"/>
          <w:sz w:val="18"/>
          <w:szCs w:val="18"/>
        </w:rPr>
        <w:t>a</w:t>
      </w:r>
      <w:r w:rsidRPr="00A14500">
        <w:rPr>
          <w:rFonts w:ascii="Open Sans" w:hAnsi="Open Sans" w:cs="Open Sans"/>
          <w:spacing w:val="2"/>
          <w:sz w:val="18"/>
          <w:szCs w:val="18"/>
        </w:rPr>
        <w:t>d</w:t>
      </w:r>
      <w:r w:rsidRPr="00A14500">
        <w:rPr>
          <w:rFonts w:ascii="Open Sans" w:hAnsi="Open Sans" w:cs="Open Sans"/>
          <w:sz w:val="18"/>
          <w:szCs w:val="18"/>
        </w:rPr>
        <w:t>zen</w:t>
      </w:r>
      <w:r w:rsidRPr="00A14500">
        <w:rPr>
          <w:rFonts w:ascii="Open Sans" w:hAnsi="Open Sans" w:cs="Open Sans"/>
          <w:spacing w:val="-1"/>
          <w:sz w:val="18"/>
          <w:szCs w:val="18"/>
        </w:rPr>
        <w:t>i</w:t>
      </w:r>
      <w:r w:rsidRPr="00A14500">
        <w:rPr>
          <w:rFonts w:ascii="Open Sans" w:hAnsi="Open Sans" w:cs="Open Sans"/>
          <w:sz w:val="18"/>
          <w:szCs w:val="18"/>
        </w:rPr>
        <w:t>a</w:t>
      </w:r>
      <w:r w:rsidRPr="00A14500">
        <w:rPr>
          <w:rFonts w:ascii="Open Sans" w:hAnsi="Open Sans" w:cs="Open Sans"/>
          <w:spacing w:val="-7"/>
          <w:sz w:val="18"/>
          <w:szCs w:val="18"/>
        </w:rPr>
        <w:t xml:space="preserve"> odpadów komunalnych ze szkła,</w:t>
      </w:r>
    </w:p>
    <w:p w14:paraId="4C94E8F4" w14:textId="4F9BFE96" w:rsidR="00F846F5" w:rsidRPr="00A14500" w:rsidRDefault="00F846F5" w:rsidP="00F846F5">
      <w:pPr>
        <w:widowControl w:val="0"/>
        <w:numPr>
          <w:ilvl w:val="0"/>
          <w:numId w:val="5"/>
        </w:numPr>
        <w:tabs>
          <w:tab w:val="left" w:pos="9781"/>
        </w:tabs>
        <w:autoSpaceDE w:val="0"/>
        <w:autoSpaceDN w:val="0"/>
        <w:adjustRightInd w:val="0"/>
        <w:spacing w:after="0" w:line="240" w:lineRule="auto"/>
        <w:ind w:right="79"/>
        <w:jc w:val="both"/>
        <w:rPr>
          <w:rFonts w:ascii="Open Sans" w:hAnsi="Open Sans" w:cs="Open Sans"/>
          <w:sz w:val="18"/>
          <w:szCs w:val="18"/>
        </w:rPr>
      </w:pPr>
      <w:r w:rsidRPr="00A14500">
        <w:rPr>
          <w:rFonts w:ascii="Open Sans" w:hAnsi="Open Sans" w:cs="Open Sans"/>
          <w:sz w:val="18"/>
          <w:szCs w:val="18"/>
        </w:rPr>
        <w:t>w kolorze żółtym</w:t>
      </w:r>
      <w:r w:rsidR="003E56D2">
        <w:rPr>
          <w:rFonts w:ascii="Open Sans" w:hAnsi="Open Sans" w:cs="Open Sans"/>
          <w:sz w:val="18"/>
          <w:szCs w:val="18"/>
        </w:rPr>
        <w:t xml:space="preserve"> </w:t>
      </w:r>
      <w:r w:rsidRPr="00A14500">
        <w:rPr>
          <w:rFonts w:ascii="Open Sans" w:hAnsi="Open Sans" w:cs="Open Sans"/>
          <w:sz w:val="18"/>
          <w:szCs w:val="18"/>
        </w:rPr>
        <w:t>do gr</w:t>
      </w:r>
      <w:r w:rsidRPr="00A14500">
        <w:rPr>
          <w:rFonts w:ascii="Open Sans" w:hAnsi="Open Sans" w:cs="Open Sans"/>
          <w:spacing w:val="2"/>
          <w:sz w:val="18"/>
          <w:szCs w:val="18"/>
        </w:rPr>
        <w:t>o</w:t>
      </w:r>
      <w:r w:rsidRPr="00A14500">
        <w:rPr>
          <w:rFonts w:ascii="Open Sans" w:hAnsi="Open Sans" w:cs="Open Sans"/>
          <w:spacing w:val="-3"/>
          <w:sz w:val="18"/>
          <w:szCs w:val="18"/>
        </w:rPr>
        <w:t>m</w:t>
      </w:r>
      <w:r w:rsidRPr="00A14500">
        <w:rPr>
          <w:rFonts w:ascii="Open Sans" w:hAnsi="Open Sans" w:cs="Open Sans"/>
          <w:sz w:val="18"/>
          <w:szCs w:val="18"/>
        </w:rPr>
        <w:t>a</w:t>
      </w:r>
      <w:r w:rsidRPr="00A14500">
        <w:rPr>
          <w:rFonts w:ascii="Open Sans" w:hAnsi="Open Sans" w:cs="Open Sans"/>
          <w:spacing w:val="2"/>
          <w:sz w:val="18"/>
          <w:szCs w:val="18"/>
        </w:rPr>
        <w:t>d</w:t>
      </w:r>
      <w:r w:rsidRPr="00A14500">
        <w:rPr>
          <w:rFonts w:ascii="Open Sans" w:hAnsi="Open Sans" w:cs="Open Sans"/>
          <w:sz w:val="18"/>
          <w:szCs w:val="18"/>
        </w:rPr>
        <w:t>zen</w:t>
      </w:r>
      <w:r w:rsidRPr="00A14500">
        <w:rPr>
          <w:rFonts w:ascii="Open Sans" w:hAnsi="Open Sans" w:cs="Open Sans"/>
          <w:spacing w:val="-1"/>
          <w:sz w:val="18"/>
          <w:szCs w:val="18"/>
        </w:rPr>
        <w:t>i</w:t>
      </w:r>
      <w:r w:rsidRPr="00A14500">
        <w:rPr>
          <w:rFonts w:ascii="Open Sans" w:hAnsi="Open Sans" w:cs="Open Sans"/>
          <w:sz w:val="18"/>
          <w:szCs w:val="18"/>
        </w:rPr>
        <w:t>a</w:t>
      </w:r>
      <w:r w:rsidRPr="00A14500">
        <w:rPr>
          <w:rFonts w:ascii="Open Sans" w:hAnsi="Open Sans" w:cs="Open Sans"/>
          <w:spacing w:val="-7"/>
          <w:sz w:val="18"/>
          <w:szCs w:val="18"/>
        </w:rPr>
        <w:t xml:space="preserve"> o</w:t>
      </w:r>
      <w:r w:rsidRPr="00A14500">
        <w:rPr>
          <w:rFonts w:ascii="Open Sans" w:hAnsi="Open Sans" w:cs="Open Sans"/>
          <w:sz w:val="18"/>
          <w:szCs w:val="18"/>
        </w:rPr>
        <w:t>dpadów komunalnych z tworzyw sztucznych, metali</w:t>
      </w:r>
      <w:r w:rsidR="003A4968">
        <w:rPr>
          <w:rFonts w:ascii="Open Sans" w:hAnsi="Open Sans" w:cs="Open Sans"/>
          <w:sz w:val="18"/>
          <w:szCs w:val="18"/>
        </w:rPr>
        <w:br/>
      </w:r>
      <w:r w:rsidRPr="00A14500">
        <w:rPr>
          <w:rFonts w:ascii="Open Sans" w:hAnsi="Open Sans" w:cs="Open Sans"/>
          <w:sz w:val="18"/>
          <w:szCs w:val="18"/>
        </w:rPr>
        <w:t>i opakowań wielomateriałowych,</w:t>
      </w:r>
    </w:p>
    <w:p w14:paraId="07B9ACCA" w14:textId="77777777" w:rsidR="00F846F5" w:rsidRPr="00A14500" w:rsidRDefault="00F846F5" w:rsidP="00F846F5">
      <w:pPr>
        <w:widowControl w:val="0"/>
        <w:numPr>
          <w:ilvl w:val="0"/>
          <w:numId w:val="5"/>
        </w:numPr>
        <w:tabs>
          <w:tab w:val="left" w:pos="9781"/>
        </w:tabs>
        <w:autoSpaceDE w:val="0"/>
        <w:autoSpaceDN w:val="0"/>
        <w:adjustRightInd w:val="0"/>
        <w:spacing w:after="0" w:line="240" w:lineRule="auto"/>
        <w:ind w:right="79"/>
        <w:jc w:val="both"/>
        <w:rPr>
          <w:rFonts w:ascii="Open Sans" w:hAnsi="Open Sans" w:cs="Open Sans"/>
          <w:sz w:val="18"/>
          <w:szCs w:val="18"/>
        </w:rPr>
      </w:pPr>
      <w:r w:rsidRPr="00A14500">
        <w:rPr>
          <w:rFonts w:ascii="Open Sans" w:hAnsi="Open Sans" w:cs="Open Sans"/>
          <w:sz w:val="18"/>
          <w:szCs w:val="18"/>
        </w:rPr>
        <w:t>w kolorze niebieskim do gromadzenia makulatury - odpadów z papieru i tektury,</w:t>
      </w:r>
    </w:p>
    <w:p w14:paraId="7926742E" w14:textId="77777777" w:rsidR="00F846F5" w:rsidRPr="00A14500" w:rsidRDefault="00F846F5" w:rsidP="00526A72">
      <w:pPr>
        <w:widowControl w:val="0"/>
        <w:tabs>
          <w:tab w:val="left" w:pos="9781"/>
        </w:tabs>
        <w:autoSpaceDE w:val="0"/>
        <w:autoSpaceDN w:val="0"/>
        <w:adjustRightInd w:val="0"/>
        <w:ind w:left="709" w:right="79"/>
        <w:jc w:val="both"/>
        <w:rPr>
          <w:rFonts w:ascii="Open Sans" w:hAnsi="Open Sans" w:cs="Open Sans"/>
          <w:sz w:val="18"/>
          <w:szCs w:val="18"/>
        </w:rPr>
      </w:pPr>
      <w:r w:rsidRPr="00A14500">
        <w:rPr>
          <w:rFonts w:ascii="Open Sans" w:hAnsi="Open Sans" w:cs="Open Sans"/>
          <w:sz w:val="18"/>
          <w:szCs w:val="18"/>
        </w:rPr>
        <w:t xml:space="preserve">Do gromadzenia bioodpadów nieruchomości będą wyposażone w pojemnik koloru brązowego, </w:t>
      </w:r>
      <w:r w:rsidR="004E1A6D" w:rsidRPr="00A14500">
        <w:rPr>
          <w:rFonts w:ascii="Open Sans" w:hAnsi="Open Sans" w:cs="Open Sans"/>
          <w:sz w:val="18"/>
          <w:szCs w:val="18"/>
        </w:rPr>
        <w:t>epizodycznie worki</w:t>
      </w:r>
      <w:r w:rsidRPr="00A14500">
        <w:rPr>
          <w:rFonts w:ascii="Open Sans" w:hAnsi="Open Sans" w:cs="Open Sans"/>
          <w:sz w:val="18"/>
          <w:szCs w:val="18"/>
        </w:rPr>
        <w:t>.</w:t>
      </w:r>
    </w:p>
    <w:p w14:paraId="53440EC2" w14:textId="77777777" w:rsidR="00F846F5" w:rsidRPr="00A14500" w:rsidRDefault="00CF58D0" w:rsidP="00526A72">
      <w:pPr>
        <w:widowControl w:val="0"/>
        <w:tabs>
          <w:tab w:val="left" w:pos="9781"/>
        </w:tabs>
        <w:autoSpaceDE w:val="0"/>
        <w:autoSpaceDN w:val="0"/>
        <w:adjustRightInd w:val="0"/>
        <w:ind w:right="79"/>
        <w:jc w:val="both"/>
        <w:rPr>
          <w:rFonts w:ascii="Open Sans" w:hAnsi="Open Sans" w:cs="Open Sans"/>
          <w:sz w:val="18"/>
          <w:szCs w:val="18"/>
        </w:rPr>
      </w:pPr>
      <w:r>
        <w:rPr>
          <w:rFonts w:ascii="Open Sans" w:hAnsi="Open Sans" w:cs="Open Sans"/>
          <w:sz w:val="18"/>
          <w:szCs w:val="18"/>
        </w:rPr>
        <w:t>Wykonawca dostarczy do wszystkich nieruchomości pakiet startowy worków (w ilości 3 sztuki tj. po 1 worku dla każdej frakcji) do selektywnej zbiórki surowców, a następnie będzie wydawał worki w ilości 1 szt. za 1 szt.</w:t>
      </w:r>
    </w:p>
    <w:p w14:paraId="74F700AA" w14:textId="77777777" w:rsidR="00F846F5" w:rsidRPr="00A14500" w:rsidRDefault="00F846F5" w:rsidP="00F846F5">
      <w:pPr>
        <w:widowControl w:val="0"/>
        <w:autoSpaceDE w:val="0"/>
        <w:autoSpaceDN w:val="0"/>
        <w:adjustRightInd w:val="0"/>
        <w:ind w:right="49"/>
        <w:jc w:val="both"/>
        <w:rPr>
          <w:rFonts w:ascii="Open Sans" w:hAnsi="Open Sans" w:cs="Open Sans"/>
          <w:sz w:val="18"/>
          <w:szCs w:val="18"/>
        </w:rPr>
      </w:pPr>
      <w:r w:rsidRPr="00A14500">
        <w:rPr>
          <w:rFonts w:ascii="Open Sans" w:hAnsi="Open Sans" w:cs="Open Sans"/>
          <w:sz w:val="18"/>
          <w:szCs w:val="18"/>
        </w:rPr>
        <w:t>C</w:t>
      </w:r>
      <w:r w:rsidRPr="00A14500">
        <w:rPr>
          <w:rFonts w:ascii="Open Sans" w:hAnsi="Open Sans" w:cs="Open Sans"/>
          <w:spacing w:val="-1"/>
          <w:sz w:val="18"/>
          <w:szCs w:val="18"/>
        </w:rPr>
        <w:t>z</w:t>
      </w:r>
      <w:r w:rsidRPr="00A14500">
        <w:rPr>
          <w:rFonts w:ascii="Open Sans" w:hAnsi="Open Sans" w:cs="Open Sans"/>
          <w:sz w:val="18"/>
          <w:szCs w:val="18"/>
        </w:rPr>
        <w:t>ęs</w:t>
      </w:r>
      <w:r w:rsidRPr="00A14500">
        <w:rPr>
          <w:rFonts w:ascii="Open Sans" w:hAnsi="Open Sans" w:cs="Open Sans"/>
          <w:spacing w:val="-1"/>
          <w:sz w:val="18"/>
          <w:szCs w:val="18"/>
        </w:rPr>
        <w:t>t</w:t>
      </w:r>
      <w:r w:rsidRPr="00A14500">
        <w:rPr>
          <w:rFonts w:ascii="Open Sans" w:hAnsi="Open Sans" w:cs="Open Sans"/>
          <w:spacing w:val="2"/>
          <w:sz w:val="18"/>
          <w:szCs w:val="18"/>
        </w:rPr>
        <w:t>o</w:t>
      </w:r>
      <w:r w:rsidRPr="00A14500">
        <w:rPr>
          <w:rFonts w:ascii="Open Sans" w:hAnsi="Open Sans" w:cs="Open Sans"/>
          <w:spacing w:val="-1"/>
          <w:sz w:val="18"/>
          <w:szCs w:val="18"/>
        </w:rPr>
        <w:t>tli</w:t>
      </w:r>
      <w:r w:rsidRPr="00A14500">
        <w:rPr>
          <w:rFonts w:ascii="Open Sans" w:hAnsi="Open Sans" w:cs="Open Sans"/>
          <w:sz w:val="18"/>
          <w:szCs w:val="18"/>
        </w:rPr>
        <w:t>wość</w:t>
      </w:r>
      <w:r w:rsidR="00CF58D0">
        <w:rPr>
          <w:rFonts w:ascii="Open Sans" w:hAnsi="Open Sans" w:cs="Open Sans"/>
          <w:sz w:val="18"/>
          <w:szCs w:val="18"/>
        </w:rPr>
        <w:t xml:space="preserve"> </w:t>
      </w:r>
      <w:r w:rsidRPr="00A14500">
        <w:rPr>
          <w:rFonts w:ascii="Open Sans" w:hAnsi="Open Sans" w:cs="Open Sans"/>
          <w:sz w:val="18"/>
          <w:szCs w:val="18"/>
        </w:rPr>
        <w:t>z</w:t>
      </w:r>
      <w:r w:rsidRPr="00A14500">
        <w:rPr>
          <w:rFonts w:ascii="Open Sans" w:hAnsi="Open Sans" w:cs="Open Sans"/>
          <w:spacing w:val="1"/>
          <w:sz w:val="18"/>
          <w:szCs w:val="18"/>
        </w:rPr>
        <w:t>a</w:t>
      </w:r>
      <w:r w:rsidRPr="00A14500">
        <w:rPr>
          <w:rFonts w:ascii="Open Sans" w:hAnsi="Open Sans" w:cs="Open Sans"/>
          <w:spacing w:val="-1"/>
          <w:sz w:val="18"/>
          <w:szCs w:val="18"/>
        </w:rPr>
        <w:t>ł</w:t>
      </w:r>
      <w:r w:rsidRPr="00A14500">
        <w:rPr>
          <w:rFonts w:ascii="Open Sans" w:hAnsi="Open Sans" w:cs="Open Sans"/>
          <w:sz w:val="18"/>
          <w:szCs w:val="18"/>
        </w:rPr>
        <w:t>adunku</w:t>
      </w:r>
      <w:r w:rsidR="00CF58D0">
        <w:rPr>
          <w:rFonts w:ascii="Open Sans" w:hAnsi="Open Sans" w:cs="Open Sans"/>
          <w:sz w:val="18"/>
          <w:szCs w:val="18"/>
        </w:rPr>
        <w:t xml:space="preserve"> </w:t>
      </w:r>
      <w:r w:rsidRPr="00A14500">
        <w:rPr>
          <w:rFonts w:ascii="Open Sans" w:hAnsi="Open Sans" w:cs="Open Sans"/>
          <w:sz w:val="18"/>
          <w:szCs w:val="18"/>
        </w:rPr>
        <w:t>i</w:t>
      </w:r>
      <w:r w:rsidR="00CF58D0">
        <w:rPr>
          <w:rFonts w:ascii="Open Sans" w:hAnsi="Open Sans" w:cs="Open Sans"/>
          <w:sz w:val="18"/>
          <w:szCs w:val="18"/>
        </w:rPr>
        <w:t xml:space="preserve"> </w:t>
      </w:r>
      <w:r w:rsidRPr="00A14500">
        <w:rPr>
          <w:rFonts w:ascii="Open Sans" w:hAnsi="Open Sans" w:cs="Open Sans"/>
          <w:spacing w:val="2"/>
          <w:sz w:val="18"/>
          <w:szCs w:val="18"/>
        </w:rPr>
        <w:t>w</w:t>
      </w:r>
      <w:r w:rsidRPr="00A14500">
        <w:rPr>
          <w:rFonts w:ascii="Open Sans" w:hAnsi="Open Sans" w:cs="Open Sans"/>
          <w:spacing w:val="-6"/>
          <w:sz w:val="18"/>
          <w:szCs w:val="18"/>
        </w:rPr>
        <w:t>y</w:t>
      </w:r>
      <w:r w:rsidRPr="00A14500">
        <w:rPr>
          <w:rFonts w:ascii="Open Sans" w:hAnsi="Open Sans" w:cs="Open Sans"/>
          <w:spacing w:val="2"/>
          <w:sz w:val="18"/>
          <w:szCs w:val="18"/>
        </w:rPr>
        <w:t>w</w:t>
      </w:r>
      <w:r w:rsidRPr="00A14500">
        <w:rPr>
          <w:rFonts w:ascii="Open Sans" w:hAnsi="Open Sans" w:cs="Open Sans"/>
          <w:sz w:val="18"/>
          <w:szCs w:val="18"/>
        </w:rPr>
        <w:t>ozu</w:t>
      </w:r>
      <w:r w:rsidR="00CF58D0">
        <w:rPr>
          <w:rFonts w:ascii="Open Sans" w:hAnsi="Open Sans" w:cs="Open Sans"/>
          <w:sz w:val="18"/>
          <w:szCs w:val="18"/>
        </w:rPr>
        <w:t xml:space="preserve"> </w:t>
      </w:r>
      <w:r w:rsidRPr="00A14500">
        <w:rPr>
          <w:rFonts w:ascii="Open Sans" w:hAnsi="Open Sans" w:cs="Open Sans"/>
          <w:sz w:val="18"/>
          <w:szCs w:val="18"/>
        </w:rPr>
        <w:t>prz</w:t>
      </w:r>
      <w:r w:rsidRPr="00A14500">
        <w:rPr>
          <w:rFonts w:ascii="Open Sans" w:hAnsi="Open Sans" w:cs="Open Sans"/>
          <w:spacing w:val="1"/>
          <w:sz w:val="18"/>
          <w:szCs w:val="18"/>
        </w:rPr>
        <w:t>e</w:t>
      </w:r>
      <w:r w:rsidRPr="00A14500">
        <w:rPr>
          <w:rFonts w:ascii="Open Sans" w:hAnsi="Open Sans" w:cs="Open Sans"/>
          <w:sz w:val="18"/>
          <w:szCs w:val="18"/>
        </w:rPr>
        <w:t>z</w:t>
      </w:r>
      <w:r w:rsidR="00CF58D0">
        <w:rPr>
          <w:rFonts w:ascii="Open Sans" w:hAnsi="Open Sans" w:cs="Open Sans"/>
          <w:sz w:val="18"/>
          <w:szCs w:val="18"/>
        </w:rPr>
        <w:t xml:space="preserve"> </w:t>
      </w:r>
      <w:r w:rsidRPr="00A14500">
        <w:rPr>
          <w:rFonts w:ascii="Open Sans" w:hAnsi="Open Sans" w:cs="Open Sans"/>
          <w:spacing w:val="-12"/>
          <w:sz w:val="18"/>
          <w:szCs w:val="18"/>
        </w:rPr>
        <w:t>W</w:t>
      </w:r>
      <w:r w:rsidRPr="00A14500">
        <w:rPr>
          <w:rFonts w:ascii="Open Sans" w:hAnsi="Open Sans" w:cs="Open Sans"/>
          <w:spacing w:val="-4"/>
          <w:sz w:val="18"/>
          <w:szCs w:val="18"/>
        </w:rPr>
        <w:t>y</w:t>
      </w:r>
      <w:r w:rsidRPr="00A14500">
        <w:rPr>
          <w:rFonts w:ascii="Open Sans" w:hAnsi="Open Sans" w:cs="Open Sans"/>
          <w:sz w:val="18"/>
          <w:szCs w:val="18"/>
        </w:rPr>
        <w:t>ko</w:t>
      </w:r>
      <w:r w:rsidRPr="00A14500">
        <w:rPr>
          <w:rFonts w:ascii="Open Sans" w:hAnsi="Open Sans" w:cs="Open Sans"/>
          <w:spacing w:val="2"/>
          <w:sz w:val="18"/>
          <w:szCs w:val="18"/>
        </w:rPr>
        <w:t>n</w:t>
      </w:r>
      <w:r w:rsidRPr="00A14500">
        <w:rPr>
          <w:rFonts w:ascii="Open Sans" w:hAnsi="Open Sans" w:cs="Open Sans"/>
          <w:sz w:val="18"/>
          <w:szCs w:val="18"/>
        </w:rPr>
        <w:t>awcę</w:t>
      </w:r>
      <w:r w:rsidR="00CF58D0">
        <w:rPr>
          <w:rFonts w:ascii="Open Sans" w:hAnsi="Open Sans" w:cs="Open Sans"/>
          <w:sz w:val="18"/>
          <w:szCs w:val="18"/>
        </w:rPr>
        <w:t xml:space="preserve"> </w:t>
      </w:r>
      <w:r w:rsidRPr="00A14500">
        <w:rPr>
          <w:rFonts w:ascii="Open Sans" w:hAnsi="Open Sans" w:cs="Open Sans"/>
          <w:sz w:val="18"/>
          <w:szCs w:val="18"/>
        </w:rPr>
        <w:t>odpadów:</w:t>
      </w:r>
    </w:p>
    <w:p w14:paraId="42E171F1" w14:textId="77777777" w:rsidR="00526A72" w:rsidRPr="00526A72" w:rsidRDefault="00F846F5" w:rsidP="00526A72">
      <w:pPr>
        <w:pStyle w:val="Akapitzlist"/>
        <w:widowControl w:val="0"/>
        <w:numPr>
          <w:ilvl w:val="0"/>
          <w:numId w:val="40"/>
        </w:numPr>
        <w:autoSpaceDE w:val="0"/>
        <w:autoSpaceDN w:val="0"/>
        <w:adjustRightInd w:val="0"/>
        <w:ind w:left="709" w:right="49" w:hanging="425"/>
        <w:jc w:val="both"/>
        <w:rPr>
          <w:rFonts w:ascii="Open Sans" w:hAnsi="Open Sans" w:cs="Open Sans"/>
          <w:sz w:val="18"/>
          <w:szCs w:val="18"/>
        </w:rPr>
      </w:pPr>
      <w:r w:rsidRPr="00526A72">
        <w:rPr>
          <w:rFonts w:ascii="Open Sans" w:hAnsi="Open Sans" w:cs="Open Sans"/>
          <w:color w:val="000000"/>
          <w:sz w:val="18"/>
          <w:szCs w:val="18"/>
          <w:u w:color="000000"/>
        </w:rPr>
        <w:t xml:space="preserve">bioodpadów stanowiących odpady komunalne - w okresie od kwietnia do października nie może być rzadsza niż raz na tydzień z budynków wielolokalowych i nie rzadsza niż raz na dwa tygodnie z budynków mieszkalnych jednorodzinnych, a w okresie od listopada do marca nie może być rzadsza niż raz na </w:t>
      </w:r>
      <w:r w:rsidR="00E110BA" w:rsidRPr="00526A72">
        <w:rPr>
          <w:rFonts w:ascii="Open Sans" w:hAnsi="Open Sans" w:cs="Open Sans"/>
          <w:color w:val="000000"/>
          <w:sz w:val="18"/>
          <w:szCs w:val="18"/>
          <w:u w:color="000000"/>
        </w:rPr>
        <w:t>2 tygodnie</w:t>
      </w:r>
      <w:r w:rsidR="00907C0B" w:rsidRPr="00526A72">
        <w:rPr>
          <w:rFonts w:ascii="Open Sans" w:hAnsi="Open Sans" w:cs="Open Sans"/>
          <w:color w:val="000000"/>
          <w:sz w:val="18"/>
          <w:szCs w:val="18"/>
          <w:u w:color="000000"/>
        </w:rPr>
        <w:t xml:space="preserve"> z obu rodzajów nieruchomości,</w:t>
      </w:r>
    </w:p>
    <w:p w14:paraId="5DDD11E0" w14:textId="234D3A95" w:rsidR="00F846F5" w:rsidRPr="00526A72" w:rsidRDefault="00F846F5" w:rsidP="00526A72">
      <w:pPr>
        <w:pStyle w:val="Akapitzlist"/>
        <w:widowControl w:val="0"/>
        <w:numPr>
          <w:ilvl w:val="0"/>
          <w:numId w:val="40"/>
        </w:numPr>
        <w:autoSpaceDE w:val="0"/>
        <w:autoSpaceDN w:val="0"/>
        <w:adjustRightInd w:val="0"/>
        <w:ind w:left="709" w:right="49" w:hanging="425"/>
        <w:jc w:val="both"/>
        <w:rPr>
          <w:rFonts w:ascii="Open Sans" w:hAnsi="Open Sans" w:cs="Open Sans"/>
          <w:sz w:val="18"/>
          <w:szCs w:val="18"/>
        </w:rPr>
      </w:pPr>
      <w:r w:rsidRPr="00526A72">
        <w:rPr>
          <w:rFonts w:ascii="Open Sans" w:hAnsi="Open Sans" w:cs="Open Sans"/>
          <w:spacing w:val="-1"/>
          <w:sz w:val="18"/>
          <w:szCs w:val="18"/>
        </w:rPr>
        <w:t xml:space="preserve">pozostałych </w:t>
      </w:r>
      <w:r w:rsidRPr="00526A72">
        <w:rPr>
          <w:rFonts w:ascii="Open Sans" w:hAnsi="Open Sans" w:cs="Open Sans"/>
          <w:sz w:val="18"/>
          <w:szCs w:val="18"/>
        </w:rPr>
        <w:t>zeb</w:t>
      </w:r>
      <w:r w:rsidRPr="00526A72">
        <w:rPr>
          <w:rFonts w:ascii="Open Sans" w:hAnsi="Open Sans" w:cs="Open Sans"/>
          <w:spacing w:val="2"/>
          <w:sz w:val="18"/>
          <w:szCs w:val="18"/>
        </w:rPr>
        <w:t>r</w:t>
      </w:r>
      <w:r w:rsidRPr="00526A72">
        <w:rPr>
          <w:rFonts w:ascii="Open Sans" w:hAnsi="Open Sans" w:cs="Open Sans"/>
          <w:sz w:val="18"/>
          <w:szCs w:val="18"/>
        </w:rPr>
        <w:t>a</w:t>
      </w:r>
      <w:r w:rsidRPr="00526A72">
        <w:rPr>
          <w:rFonts w:ascii="Open Sans" w:hAnsi="Open Sans" w:cs="Open Sans"/>
          <w:spacing w:val="2"/>
          <w:sz w:val="18"/>
          <w:szCs w:val="18"/>
        </w:rPr>
        <w:t>n</w:t>
      </w:r>
      <w:r w:rsidRPr="00526A72">
        <w:rPr>
          <w:rFonts w:ascii="Open Sans" w:hAnsi="Open Sans" w:cs="Open Sans"/>
          <w:spacing w:val="-4"/>
          <w:sz w:val="18"/>
          <w:szCs w:val="18"/>
        </w:rPr>
        <w:t>y</w:t>
      </w:r>
      <w:r w:rsidRPr="00526A72">
        <w:rPr>
          <w:rFonts w:ascii="Open Sans" w:hAnsi="Open Sans" w:cs="Open Sans"/>
          <w:spacing w:val="1"/>
          <w:sz w:val="18"/>
          <w:szCs w:val="18"/>
        </w:rPr>
        <w:t>c</w:t>
      </w:r>
      <w:r w:rsidRPr="00526A72">
        <w:rPr>
          <w:rFonts w:ascii="Open Sans" w:hAnsi="Open Sans" w:cs="Open Sans"/>
          <w:sz w:val="18"/>
          <w:szCs w:val="18"/>
        </w:rPr>
        <w:t>h</w:t>
      </w:r>
      <w:r w:rsidR="003E56D2">
        <w:rPr>
          <w:rFonts w:ascii="Open Sans" w:hAnsi="Open Sans" w:cs="Open Sans"/>
          <w:sz w:val="18"/>
          <w:szCs w:val="18"/>
        </w:rPr>
        <w:t xml:space="preserve"> </w:t>
      </w:r>
      <w:r w:rsidRPr="00526A72">
        <w:rPr>
          <w:rFonts w:ascii="Open Sans" w:hAnsi="Open Sans" w:cs="Open Sans"/>
          <w:sz w:val="18"/>
          <w:szCs w:val="18"/>
        </w:rPr>
        <w:t>se</w:t>
      </w:r>
      <w:r w:rsidRPr="00526A72">
        <w:rPr>
          <w:rFonts w:ascii="Open Sans" w:hAnsi="Open Sans" w:cs="Open Sans"/>
          <w:spacing w:val="-1"/>
          <w:sz w:val="18"/>
          <w:szCs w:val="18"/>
        </w:rPr>
        <w:t>l</w:t>
      </w:r>
      <w:r w:rsidRPr="00526A72">
        <w:rPr>
          <w:rFonts w:ascii="Open Sans" w:hAnsi="Open Sans" w:cs="Open Sans"/>
          <w:sz w:val="18"/>
          <w:szCs w:val="18"/>
        </w:rPr>
        <w:t>e</w:t>
      </w:r>
      <w:r w:rsidRPr="00526A72">
        <w:rPr>
          <w:rFonts w:ascii="Open Sans" w:hAnsi="Open Sans" w:cs="Open Sans"/>
          <w:spacing w:val="2"/>
          <w:sz w:val="18"/>
          <w:szCs w:val="18"/>
        </w:rPr>
        <w:t>k</w:t>
      </w:r>
      <w:r w:rsidRPr="00526A72">
        <w:rPr>
          <w:rFonts w:ascii="Open Sans" w:hAnsi="Open Sans" w:cs="Open Sans"/>
          <w:spacing w:val="1"/>
          <w:sz w:val="18"/>
          <w:szCs w:val="18"/>
        </w:rPr>
        <w:t>t</w:t>
      </w:r>
      <w:r w:rsidRPr="00526A72">
        <w:rPr>
          <w:rFonts w:ascii="Open Sans" w:hAnsi="Open Sans" w:cs="Open Sans"/>
          <w:spacing w:val="-4"/>
          <w:sz w:val="18"/>
          <w:szCs w:val="18"/>
        </w:rPr>
        <w:t>y</w:t>
      </w:r>
      <w:r w:rsidRPr="00526A72">
        <w:rPr>
          <w:rFonts w:ascii="Open Sans" w:hAnsi="Open Sans" w:cs="Open Sans"/>
          <w:sz w:val="18"/>
          <w:szCs w:val="18"/>
        </w:rPr>
        <w:t>w</w:t>
      </w:r>
      <w:r w:rsidRPr="00526A72">
        <w:rPr>
          <w:rFonts w:ascii="Open Sans" w:hAnsi="Open Sans" w:cs="Open Sans"/>
          <w:spacing w:val="2"/>
          <w:sz w:val="18"/>
          <w:szCs w:val="18"/>
        </w:rPr>
        <w:t>n</w:t>
      </w:r>
      <w:r w:rsidRPr="00526A72">
        <w:rPr>
          <w:rFonts w:ascii="Open Sans" w:hAnsi="Open Sans" w:cs="Open Sans"/>
          <w:spacing w:val="-1"/>
          <w:sz w:val="18"/>
          <w:szCs w:val="18"/>
        </w:rPr>
        <w:t>i</w:t>
      </w:r>
      <w:r w:rsidRPr="00526A72">
        <w:rPr>
          <w:rFonts w:ascii="Open Sans" w:hAnsi="Open Sans" w:cs="Open Sans"/>
          <w:sz w:val="18"/>
          <w:szCs w:val="18"/>
        </w:rPr>
        <w:t>e–</w:t>
      </w:r>
      <w:r w:rsidR="00DD0A07" w:rsidRPr="00526A72">
        <w:rPr>
          <w:rFonts w:ascii="Open Sans" w:hAnsi="Open Sans" w:cs="Open Sans"/>
          <w:color w:val="000000"/>
          <w:sz w:val="18"/>
          <w:szCs w:val="18"/>
          <w:u w:color="000000"/>
        </w:rPr>
        <w:t xml:space="preserve">nie może być rzadsza niż raz na </w:t>
      </w:r>
      <w:r w:rsidR="002C1D31" w:rsidRPr="00526A72">
        <w:rPr>
          <w:rFonts w:ascii="Open Sans" w:hAnsi="Open Sans" w:cs="Open Sans"/>
          <w:color w:val="000000"/>
          <w:sz w:val="18"/>
          <w:szCs w:val="18"/>
          <w:u w:color="000000"/>
        </w:rPr>
        <w:t>miesiąc</w:t>
      </w:r>
      <w:r w:rsidR="00CF58D0">
        <w:rPr>
          <w:rFonts w:ascii="Open Sans" w:hAnsi="Open Sans" w:cs="Open Sans"/>
          <w:sz w:val="18"/>
          <w:szCs w:val="18"/>
        </w:rPr>
        <w:t>.</w:t>
      </w:r>
    </w:p>
    <w:p w14:paraId="0503AABA" w14:textId="77777777" w:rsidR="00F846F5" w:rsidRPr="00A14500" w:rsidRDefault="00F846F5" w:rsidP="00F846F5">
      <w:pPr>
        <w:widowControl w:val="0"/>
        <w:autoSpaceDE w:val="0"/>
        <w:autoSpaceDN w:val="0"/>
        <w:adjustRightInd w:val="0"/>
        <w:ind w:right="49"/>
        <w:jc w:val="both"/>
        <w:rPr>
          <w:rFonts w:ascii="Open Sans" w:hAnsi="Open Sans" w:cs="Open Sans"/>
          <w:sz w:val="18"/>
          <w:szCs w:val="18"/>
        </w:rPr>
      </w:pPr>
      <w:r w:rsidRPr="00A14500">
        <w:rPr>
          <w:rFonts w:ascii="Open Sans" w:hAnsi="Open Sans" w:cs="Open Sans"/>
          <w:sz w:val="18"/>
          <w:szCs w:val="18"/>
        </w:rPr>
        <w:t>Odbiór w</w:t>
      </w:r>
      <w:r w:rsidR="00CF58D0">
        <w:rPr>
          <w:rFonts w:ascii="Open Sans" w:hAnsi="Open Sans" w:cs="Open Sans"/>
          <w:sz w:val="18"/>
          <w:szCs w:val="18"/>
        </w:rPr>
        <w:t xml:space="preserve"> </w:t>
      </w:r>
      <w:r w:rsidRPr="00A14500">
        <w:rPr>
          <w:rFonts w:ascii="Open Sans" w:hAnsi="Open Sans" w:cs="Open Sans"/>
          <w:sz w:val="18"/>
          <w:szCs w:val="18"/>
        </w:rPr>
        <w:t>godz</w:t>
      </w:r>
      <w:r w:rsidRPr="00A14500">
        <w:rPr>
          <w:rFonts w:ascii="Open Sans" w:hAnsi="Open Sans" w:cs="Open Sans"/>
          <w:spacing w:val="-1"/>
          <w:sz w:val="18"/>
          <w:szCs w:val="18"/>
        </w:rPr>
        <w:t>i</w:t>
      </w:r>
      <w:r w:rsidRPr="00A14500">
        <w:rPr>
          <w:rFonts w:ascii="Open Sans" w:hAnsi="Open Sans" w:cs="Open Sans"/>
          <w:sz w:val="18"/>
          <w:szCs w:val="18"/>
        </w:rPr>
        <w:t>nach</w:t>
      </w:r>
      <w:r w:rsidR="00CF58D0">
        <w:rPr>
          <w:rFonts w:ascii="Open Sans" w:hAnsi="Open Sans" w:cs="Open Sans"/>
          <w:sz w:val="18"/>
          <w:szCs w:val="18"/>
        </w:rPr>
        <w:t xml:space="preserve"> 7.00– 18.00, z wyłączeniem niedzieli i świąt państwowych</w:t>
      </w:r>
      <w:r w:rsidR="00CF58D0" w:rsidRPr="00A14500">
        <w:rPr>
          <w:rFonts w:ascii="Open Sans" w:hAnsi="Open Sans" w:cs="Open Sans"/>
          <w:sz w:val="18"/>
          <w:szCs w:val="18"/>
        </w:rPr>
        <w:t>.</w:t>
      </w:r>
    </w:p>
    <w:p w14:paraId="78B947B5" w14:textId="77BD98C7" w:rsidR="00E110BA" w:rsidRPr="00A14500" w:rsidRDefault="00F846F5" w:rsidP="00E110BA">
      <w:pPr>
        <w:widowControl w:val="0"/>
        <w:autoSpaceDE w:val="0"/>
        <w:autoSpaceDN w:val="0"/>
        <w:adjustRightInd w:val="0"/>
        <w:ind w:right="49"/>
        <w:jc w:val="both"/>
        <w:rPr>
          <w:rFonts w:ascii="Open Sans" w:hAnsi="Open Sans" w:cs="Open Sans"/>
          <w:sz w:val="18"/>
          <w:szCs w:val="18"/>
        </w:rPr>
      </w:pPr>
      <w:r w:rsidRPr="00A14500">
        <w:rPr>
          <w:rFonts w:ascii="Open Sans" w:hAnsi="Open Sans" w:cs="Open Sans"/>
          <w:sz w:val="18"/>
          <w:szCs w:val="18"/>
        </w:rPr>
        <w:t>P</w:t>
      </w:r>
      <w:r w:rsidRPr="00A14500">
        <w:rPr>
          <w:rFonts w:ascii="Open Sans" w:hAnsi="Open Sans" w:cs="Open Sans"/>
          <w:spacing w:val="-2"/>
          <w:sz w:val="18"/>
          <w:szCs w:val="18"/>
        </w:rPr>
        <w:t>o</w:t>
      </w:r>
      <w:r w:rsidRPr="00A14500">
        <w:rPr>
          <w:rFonts w:ascii="Open Sans" w:hAnsi="Open Sans" w:cs="Open Sans"/>
          <w:spacing w:val="1"/>
          <w:sz w:val="18"/>
          <w:szCs w:val="18"/>
        </w:rPr>
        <w:t>je</w:t>
      </w:r>
      <w:r w:rsidRPr="00A14500">
        <w:rPr>
          <w:rFonts w:ascii="Open Sans" w:hAnsi="Open Sans" w:cs="Open Sans"/>
          <w:spacing w:val="-3"/>
          <w:sz w:val="18"/>
          <w:szCs w:val="18"/>
        </w:rPr>
        <w:t>m</w:t>
      </w:r>
      <w:r w:rsidRPr="00A14500">
        <w:rPr>
          <w:rFonts w:ascii="Open Sans" w:hAnsi="Open Sans" w:cs="Open Sans"/>
          <w:sz w:val="18"/>
          <w:szCs w:val="18"/>
        </w:rPr>
        <w:t>n</w:t>
      </w:r>
      <w:r w:rsidRPr="00A14500">
        <w:rPr>
          <w:rFonts w:ascii="Open Sans" w:hAnsi="Open Sans" w:cs="Open Sans"/>
          <w:spacing w:val="-1"/>
          <w:sz w:val="18"/>
          <w:szCs w:val="18"/>
        </w:rPr>
        <w:t>i</w:t>
      </w:r>
      <w:r w:rsidRPr="00A14500">
        <w:rPr>
          <w:rFonts w:ascii="Open Sans" w:hAnsi="Open Sans" w:cs="Open Sans"/>
          <w:spacing w:val="2"/>
          <w:sz w:val="18"/>
          <w:szCs w:val="18"/>
        </w:rPr>
        <w:t>k</w:t>
      </w:r>
      <w:r w:rsidR="002C1D31" w:rsidRPr="00A14500">
        <w:rPr>
          <w:rFonts w:ascii="Open Sans" w:hAnsi="Open Sans" w:cs="Open Sans"/>
          <w:sz w:val="18"/>
          <w:szCs w:val="18"/>
        </w:rPr>
        <w:t xml:space="preserve">i do </w:t>
      </w:r>
      <w:r w:rsidRPr="00A14500">
        <w:rPr>
          <w:rFonts w:ascii="Open Sans" w:hAnsi="Open Sans" w:cs="Open Sans"/>
          <w:sz w:val="18"/>
          <w:szCs w:val="18"/>
        </w:rPr>
        <w:t>bioodpadów za</w:t>
      </w:r>
      <w:r w:rsidRPr="00A14500">
        <w:rPr>
          <w:rFonts w:ascii="Open Sans" w:hAnsi="Open Sans" w:cs="Open Sans"/>
          <w:spacing w:val="2"/>
          <w:sz w:val="18"/>
          <w:szCs w:val="18"/>
        </w:rPr>
        <w:t>p</w:t>
      </w:r>
      <w:r w:rsidRPr="00A14500">
        <w:rPr>
          <w:rFonts w:ascii="Open Sans" w:hAnsi="Open Sans" w:cs="Open Sans"/>
          <w:sz w:val="18"/>
          <w:szCs w:val="18"/>
        </w:rPr>
        <w:t>ewni właściciel nieruchomości lub lokalu.</w:t>
      </w:r>
      <w:r w:rsidR="003E56D2">
        <w:rPr>
          <w:rFonts w:ascii="Open Sans" w:hAnsi="Open Sans" w:cs="Open Sans"/>
          <w:sz w:val="18"/>
          <w:szCs w:val="18"/>
        </w:rPr>
        <w:t xml:space="preserve"> </w:t>
      </w:r>
      <w:r w:rsidR="00E110BA" w:rsidRPr="00A14500">
        <w:rPr>
          <w:rFonts w:ascii="Open Sans" w:hAnsi="Open Sans" w:cs="Open Sans"/>
          <w:sz w:val="18"/>
          <w:szCs w:val="18"/>
        </w:rPr>
        <w:t>Wykonawca</w:t>
      </w:r>
      <w:r w:rsidR="003E56D2">
        <w:rPr>
          <w:rFonts w:ascii="Open Sans" w:hAnsi="Open Sans" w:cs="Open Sans"/>
          <w:sz w:val="18"/>
          <w:szCs w:val="18"/>
        </w:rPr>
        <w:t xml:space="preserve"> </w:t>
      </w:r>
      <w:r w:rsidR="00E110BA" w:rsidRPr="00A14500">
        <w:rPr>
          <w:rFonts w:ascii="Open Sans" w:hAnsi="Open Sans" w:cs="Open Sans"/>
          <w:sz w:val="18"/>
          <w:szCs w:val="18"/>
        </w:rPr>
        <w:t>winien zapewnić możliwość dzierżawy pojemnika.</w:t>
      </w:r>
    </w:p>
    <w:p w14:paraId="7700D60C" w14:textId="77777777" w:rsidR="00F846F5" w:rsidRPr="00A14500" w:rsidRDefault="00F846F5" w:rsidP="00F846F5">
      <w:pPr>
        <w:widowControl w:val="0"/>
        <w:autoSpaceDE w:val="0"/>
        <w:autoSpaceDN w:val="0"/>
        <w:adjustRightInd w:val="0"/>
        <w:ind w:right="51"/>
        <w:jc w:val="both"/>
        <w:rPr>
          <w:rFonts w:ascii="Open Sans" w:hAnsi="Open Sans" w:cs="Open Sans"/>
          <w:spacing w:val="1"/>
          <w:sz w:val="18"/>
          <w:szCs w:val="18"/>
        </w:rPr>
      </w:pPr>
      <w:r w:rsidRPr="00A14500">
        <w:rPr>
          <w:rFonts w:ascii="Open Sans" w:hAnsi="Open Sans" w:cs="Open Sans"/>
          <w:sz w:val="18"/>
          <w:szCs w:val="18"/>
        </w:rPr>
        <w:t xml:space="preserve">Harmonogram wywozu odpadów sporządzi </w:t>
      </w:r>
      <w:r w:rsidRPr="00A14500">
        <w:rPr>
          <w:rFonts w:ascii="Open Sans" w:hAnsi="Open Sans" w:cs="Open Sans"/>
          <w:spacing w:val="1"/>
          <w:sz w:val="18"/>
          <w:szCs w:val="18"/>
        </w:rPr>
        <w:t>Wykonawca w uzgodnieniu z Zamawiającym.</w:t>
      </w:r>
    </w:p>
    <w:p w14:paraId="76208EC1" w14:textId="645EB56D" w:rsidR="00F846F5" w:rsidRPr="00A14500" w:rsidRDefault="00F846F5" w:rsidP="00F846F5">
      <w:pPr>
        <w:widowControl w:val="0"/>
        <w:autoSpaceDE w:val="0"/>
        <w:autoSpaceDN w:val="0"/>
        <w:adjustRightInd w:val="0"/>
        <w:ind w:right="51"/>
        <w:jc w:val="both"/>
        <w:rPr>
          <w:rFonts w:ascii="Open Sans" w:hAnsi="Open Sans" w:cs="Open Sans"/>
          <w:sz w:val="18"/>
          <w:szCs w:val="18"/>
        </w:rPr>
      </w:pPr>
      <w:r w:rsidRPr="00A14500">
        <w:rPr>
          <w:rFonts w:ascii="Open Sans" w:hAnsi="Open Sans" w:cs="Open Sans"/>
          <w:sz w:val="18"/>
          <w:szCs w:val="18"/>
        </w:rPr>
        <w:t>Wykonawca zobowiązany jest do umożliwienia właścicielom nieruchomości zamieszkałych, którzy nie posiadają pojemników zakup, wynajem, dzierżawę lub inną formę dysponowania pojemnikami. Wykonawca zawrze odrębną umowę (poza przedmiotem zamówienia) z właścicielami nieruchomości, jeżeli właściciele nieruchomości zgłoszą potrzebę wynajmu, dzierżawy lub innej formy dysponowania pojemnikami,</w:t>
      </w:r>
      <w:r w:rsidR="003A4968">
        <w:rPr>
          <w:rFonts w:ascii="Open Sans" w:hAnsi="Open Sans" w:cs="Open Sans"/>
          <w:sz w:val="18"/>
          <w:szCs w:val="18"/>
        </w:rPr>
        <w:br/>
      </w:r>
      <w:r w:rsidRPr="00A14500">
        <w:rPr>
          <w:rFonts w:ascii="Open Sans" w:hAnsi="Open Sans" w:cs="Open Sans"/>
          <w:sz w:val="18"/>
          <w:szCs w:val="18"/>
        </w:rPr>
        <w:t xml:space="preserve">a Zamawiający nie będzie ponosił z tego tytułu żadnych kosztów. </w:t>
      </w:r>
    </w:p>
    <w:p w14:paraId="5A1180D1" w14:textId="77777777" w:rsidR="007D29C2" w:rsidRDefault="007D29C2" w:rsidP="00C84D9A">
      <w:pPr>
        <w:rPr>
          <w:rFonts w:ascii="Open Sans" w:hAnsi="Open Sans" w:cs="Open Sans"/>
          <w:sz w:val="18"/>
          <w:szCs w:val="18"/>
        </w:rPr>
      </w:pPr>
    </w:p>
    <w:p w14:paraId="65359692" w14:textId="77777777" w:rsidR="00366D0C" w:rsidRDefault="00366D0C" w:rsidP="00C84D9A">
      <w:pPr>
        <w:rPr>
          <w:rFonts w:ascii="Open Sans" w:hAnsi="Open Sans" w:cs="Open Sans"/>
          <w:sz w:val="18"/>
          <w:szCs w:val="18"/>
        </w:rPr>
      </w:pPr>
    </w:p>
    <w:p w14:paraId="0F4740C4" w14:textId="77777777" w:rsidR="00366D0C" w:rsidRDefault="00366D0C" w:rsidP="00C84D9A">
      <w:pPr>
        <w:rPr>
          <w:rFonts w:ascii="Open Sans" w:hAnsi="Open Sans" w:cs="Open Sans"/>
          <w:sz w:val="18"/>
          <w:szCs w:val="18"/>
        </w:rPr>
      </w:pPr>
    </w:p>
    <w:p w14:paraId="6C87B1C2" w14:textId="77777777" w:rsidR="0038035F" w:rsidRPr="00A14500" w:rsidRDefault="0038035F" w:rsidP="00C84D9A">
      <w:pPr>
        <w:rPr>
          <w:rFonts w:ascii="Open Sans" w:hAnsi="Open Sans" w:cs="Open Sans"/>
          <w:sz w:val="18"/>
          <w:szCs w:val="18"/>
        </w:rPr>
      </w:pPr>
      <w:r w:rsidRPr="00A14500">
        <w:rPr>
          <w:rFonts w:ascii="Open Sans" w:hAnsi="Open Sans" w:cs="Open Sans"/>
          <w:sz w:val="18"/>
          <w:szCs w:val="18"/>
        </w:rPr>
        <w:lastRenderedPageBreak/>
        <w:t xml:space="preserve">Ad. </w:t>
      </w:r>
      <w:r w:rsidR="005C4388" w:rsidRPr="00A14500">
        <w:rPr>
          <w:rFonts w:ascii="Open Sans" w:hAnsi="Open Sans" w:cs="Open Sans"/>
          <w:sz w:val="18"/>
          <w:szCs w:val="18"/>
        </w:rPr>
        <w:t>3</w:t>
      </w:r>
      <w:r w:rsidRPr="00A14500">
        <w:rPr>
          <w:rFonts w:ascii="Open Sans" w:hAnsi="Open Sans" w:cs="Open Sans"/>
          <w:sz w:val="18"/>
          <w:szCs w:val="18"/>
        </w:rPr>
        <w:t xml:space="preserve">. </w:t>
      </w:r>
    </w:p>
    <w:p w14:paraId="2CBB4588" w14:textId="12FE98B4" w:rsidR="00C84D9A" w:rsidRPr="00A14500" w:rsidRDefault="007D29C2" w:rsidP="00DD0A07">
      <w:pPr>
        <w:jc w:val="both"/>
        <w:rPr>
          <w:rFonts w:ascii="Open Sans" w:hAnsi="Open Sans" w:cs="Open Sans"/>
          <w:sz w:val="18"/>
          <w:szCs w:val="18"/>
        </w:rPr>
      </w:pPr>
      <w:r>
        <w:rPr>
          <w:rFonts w:ascii="Open Sans" w:hAnsi="Open Sans" w:cs="Open Sans"/>
          <w:sz w:val="18"/>
          <w:szCs w:val="18"/>
        </w:rPr>
        <w:t>Zamawiający wymaga</w:t>
      </w:r>
      <w:r w:rsidR="0038035F" w:rsidRPr="00A14500">
        <w:rPr>
          <w:rFonts w:ascii="Open Sans" w:hAnsi="Open Sans" w:cs="Open Sans"/>
          <w:sz w:val="18"/>
          <w:szCs w:val="18"/>
        </w:rPr>
        <w:t xml:space="preserve">, aby każdy pojazd posiadał zamontowany </w:t>
      </w:r>
      <w:proofErr w:type="spellStart"/>
      <w:r w:rsidR="0038035F" w:rsidRPr="00A14500">
        <w:rPr>
          <w:rFonts w:ascii="Open Sans" w:hAnsi="Open Sans" w:cs="Open Sans"/>
          <w:sz w:val="18"/>
          <w:szCs w:val="18"/>
        </w:rPr>
        <w:t>wideorejestrator</w:t>
      </w:r>
      <w:proofErr w:type="spellEnd"/>
      <w:r w:rsidR="0038035F" w:rsidRPr="00A14500">
        <w:rPr>
          <w:rFonts w:ascii="Open Sans" w:hAnsi="Open Sans" w:cs="Open Sans"/>
          <w:sz w:val="18"/>
          <w:szCs w:val="18"/>
        </w:rPr>
        <w:t>, który umożliwi monitorowanie i kontrolę segregacji odpadów na terenie poszczególnych nieruchomości. W zakresie utrzymania odpowiedniego stanu sanitarnego pojazdów i urządzeń należy zapewnić, aby urządzenia utrzymane były we właściwym stanie technicznym i sanitarnym. Pojazdy i urządzenia muszą być zabezpieczone przed niekontrolowanym wydostawaniem się na zewnątrz odpadów podczas ich magazynowania, przeładunku, a także transportu. Pojazdy i urządzenia muszą być poddawane myciu</w:t>
      </w:r>
      <w:r w:rsidR="003A4968">
        <w:rPr>
          <w:rFonts w:ascii="Open Sans" w:hAnsi="Open Sans" w:cs="Open Sans"/>
          <w:sz w:val="18"/>
          <w:szCs w:val="18"/>
        </w:rPr>
        <w:br/>
      </w:r>
      <w:r w:rsidR="0038035F" w:rsidRPr="00A14500">
        <w:rPr>
          <w:rFonts w:ascii="Open Sans" w:hAnsi="Open Sans" w:cs="Open Sans"/>
          <w:sz w:val="18"/>
          <w:szCs w:val="18"/>
        </w:rPr>
        <w:t>i dezynfekcji z częstotliwością gwarantującą zapewnienie im właściwego stanu sanitarnego, nie rzadziej niż raz na 2 tygodnie. Wykonawca zobowiązany będzie posiadać dokumenty potwierdzające wykonanie tych czynności. Pojazdy muszą na koniec dnia roboczego zostać opróżnione z odpadów i zaparkowane na terenie bazy magazynowo - transportowej.</w:t>
      </w:r>
    </w:p>
    <w:p w14:paraId="2767352B" w14:textId="22BBBBA7" w:rsidR="00E75206" w:rsidRPr="00A14500" w:rsidRDefault="00E75206" w:rsidP="00526A72">
      <w:pPr>
        <w:jc w:val="both"/>
        <w:rPr>
          <w:rFonts w:ascii="Open Sans" w:hAnsi="Open Sans" w:cs="Open Sans"/>
          <w:sz w:val="18"/>
          <w:szCs w:val="18"/>
        </w:rPr>
      </w:pPr>
      <w:r w:rsidRPr="00A14500">
        <w:rPr>
          <w:rFonts w:ascii="Open Sans" w:hAnsi="Open Sans" w:cs="Open Sans"/>
          <w:sz w:val="18"/>
          <w:szCs w:val="18"/>
        </w:rPr>
        <w:t>Pojazdy muszą być wyposażone w system monitoringu bazującego na systemie pozycjonowania satelitarnego, umożliwiający trwałe zapisywanie, przechowywanie i odczytywanie danych (min. rok)</w:t>
      </w:r>
      <w:r w:rsidR="003A4968">
        <w:rPr>
          <w:rFonts w:ascii="Open Sans" w:hAnsi="Open Sans" w:cs="Open Sans"/>
          <w:sz w:val="18"/>
          <w:szCs w:val="18"/>
        </w:rPr>
        <w:br/>
      </w:r>
      <w:r w:rsidRPr="00A14500">
        <w:rPr>
          <w:rFonts w:ascii="Open Sans" w:hAnsi="Open Sans" w:cs="Open Sans"/>
          <w:sz w:val="18"/>
          <w:szCs w:val="18"/>
        </w:rPr>
        <w:t>o położeniu pojazdu i miejscach postojów oraz czujników zapisujących dane o miejscach wyładunku odpadów - umożliwiający weryfikację tych danych.</w:t>
      </w:r>
      <w:r w:rsidR="00E110BA" w:rsidRPr="00A14500">
        <w:rPr>
          <w:rFonts w:ascii="Open Sans" w:hAnsi="Open Sans" w:cs="Open Sans"/>
          <w:sz w:val="18"/>
          <w:szCs w:val="18"/>
        </w:rPr>
        <w:t xml:space="preserve"> Zamawiający otrzyma dostęp on-line do danych z GPS.</w:t>
      </w:r>
    </w:p>
    <w:p w14:paraId="3D6F8664" w14:textId="770B28C3" w:rsidR="00F947C8" w:rsidRPr="00A14500" w:rsidRDefault="006B6967" w:rsidP="00526A72">
      <w:pPr>
        <w:widowControl w:val="0"/>
        <w:jc w:val="both"/>
        <w:rPr>
          <w:rFonts w:ascii="Open Sans" w:hAnsi="Open Sans" w:cs="Open Sans"/>
          <w:sz w:val="18"/>
          <w:szCs w:val="18"/>
        </w:rPr>
      </w:pPr>
      <w:r w:rsidRPr="00A14500">
        <w:rPr>
          <w:rFonts w:ascii="Open Sans" w:hAnsi="Open Sans" w:cs="Open Sans"/>
          <w:sz w:val="18"/>
          <w:szCs w:val="18"/>
        </w:rPr>
        <w:t xml:space="preserve">Wykonawca jest zobowiązany do </w:t>
      </w:r>
      <w:r w:rsidR="00F947C8" w:rsidRPr="00A14500">
        <w:rPr>
          <w:rFonts w:ascii="Open Sans" w:hAnsi="Open Sans" w:cs="Open Sans"/>
          <w:sz w:val="18"/>
          <w:szCs w:val="18"/>
        </w:rPr>
        <w:t>uprzątnięcia terenu zanieczyszczonego odpadami, które zostały rozsypane z pojemników i pojazdów w momencie wykonywania usługi</w:t>
      </w:r>
      <w:r w:rsidRPr="00A14500">
        <w:rPr>
          <w:rFonts w:ascii="Open Sans" w:hAnsi="Open Sans" w:cs="Open Sans"/>
          <w:sz w:val="18"/>
          <w:szCs w:val="18"/>
        </w:rPr>
        <w:t xml:space="preserve"> oraz </w:t>
      </w:r>
      <w:r w:rsidR="00F947C8" w:rsidRPr="00A14500">
        <w:rPr>
          <w:rFonts w:ascii="Open Sans" w:hAnsi="Open Sans" w:cs="Open Sans"/>
          <w:sz w:val="18"/>
          <w:szCs w:val="18"/>
        </w:rPr>
        <w:t>zbierania odpadów wystawionych przez właścicieli nieruchomości zamieszkałych w workach obok zapełnionych pojemników z jednoczesnym poinformowaniem o tym fakcie Zamawiającego</w:t>
      </w:r>
      <w:r w:rsidR="003A4968">
        <w:rPr>
          <w:rFonts w:ascii="Open Sans" w:hAnsi="Open Sans" w:cs="Open Sans"/>
          <w:sz w:val="18"/>
          <w:szCs w:val="18"/>
        </w:rPr>
        <w:t>.</w:t>
      </w:r>
      <w:r w:rsidR="00F947C8" w:rsidRPr="00A14500">
        <w:rPr>
          <w:rFonts w:ascii="Open Sans" w:hAnsi="Open Sans" w:cs="Open Sans"/>
          <w:sz w:val="18"/>
          <w:szCs w:val="18"/>
        </w:rPr>
        <w:t xml:space="preserve"> </w:t>
      </w:r>
    </w:p>
    <w:p w14:paraId="7A838703" w14:textId="77777777" w:rsidR="00F947C8" w:rsidRPr="00A14500" w:rsidRDefault="00F947C8" w:rsidP="00C84D9A">
      <w:pPr>
        <w:rPr>
          <w:rFonts w:ascii="Open Sans" w:hAnsi="Open Sans" w:cs="Open Sans"/>
          <w:sz w:val="18"/>
          <w:szCs w:val="18"/>
        </w:rPr>
      </w:pPr>
    </w:p>
    <w:p w14:paraId="22DF7261" w14:textId="77777777" w:rsidR="0038035F" w:rsidRPr="00A14500" w:rsidRDefault="005C4388" w:rsidP="00C84D9A">
      <w:pPr>
        <w:rPr>
          <w:rFonts w:ascii="Open Sans" w:hAnsi="Open Sans" w:cs="Open Sans"/>
          <w:sz w:val="18"/>
          <w:szCs w:val="18"/>
        </w:rPr>
      </w:pPr>
      <w:r w:rsidRPr="00A14500">
        <w:rPr>
          <w:rFonts w:ascii="Open Sans" w:hAnsi="Open Sans" w:cs="Open Sans"/>
          <w:sz w:val="18"/>
          <w:szCs w:val="18"/>
        </w:rPr>
        <w:t xml:space="preserve">Ad. 4 </w:t>
      </w:r>
    </w:p>
    <w:p w14:paraId="7133C97A" w14:textId="49C3D924" w:rsidR="005C4388" w:rsidRPr="00A14500" w:rsidRDefault="005C4388" w:rsidP="005C4388">
      <w:pPr>
        <w:widowControl w:val="0"/>
        <w:autoSpaceDE w:val="0"/>
        <w:autoSpaceDN w:val="0"/>
        <w:adjustRightInd w:val="0"/>
        <w:spacing w:line="276" w:lineRule="auto"/>
        <w:ind w:right="59"/>
        <w:jc w:val="both"/>
        <w:rPr>
          <w:rFonts w:ascii="Open Sans" w:hAnsi="Open Sans" w:cs="Open Sans"/>
          <w:sz w:val="18"/>
          <w:szCs w:val="18"/>
        </w:rPr>
      </w:pPr>
      <w:r w:rsidRPr="00A14500">
        <w:rPr>
          <w:rFonts w:ascii="Open Sans" w:hAnsi="Open Sans" w:cs="Open Sans"/>
          <w:sz w:val="18"/>
          <w:szCs w:val="18"/>
        </w:rPr>
        <w:t>W trakcie realizacji usługi należy dokumentować w formie audiowizualnej proces odbioru a następnie katalogować zapisane materiały z kamer rejestrujących, znajdujących się w pojazdach według dat odbioru odpadów umożliwiając łatwą identyfikację wykonanej usługi. Obraz z kamery winien ukazywać ilość pojemników/worków z odpadami przekazanymi przez właścicieli poszczególnych nieruchomości oraz umożliwiać identyfikację nieruchomości, z której pochodzą odpady, potwierdzenie odbioru odpadów,</w:t>
      </w:r>
      <w:r w:rsidR="003A4968">
        <w:rPr>
          <w:rFonts w:ascii="Open Sans" w:hAnsi="Open Sans" w:cs="Open Sans"/>
          <w:sz w:val="18"/>
          <w:szCs w:val="18"/>
        </w:rPr>
        <w:br/>
      </w:r>
      <w:r w:rsidRPr="00A14500">
        <w:rPr>
          <w:rFonts w:ascii="Open Sans" w:hAnsi="Open Sans" w:cs="Open Sans"/>
          <w:sz w:val="18"/>
          <w:szCs w:val="18"/>
        </w:rPr>
        <w:t>a także przechowywania danych pochodzących z kamer przez okres 6 miesięcy od daty ich zapisania oraz udostępnia ich w jednym z popularnych formatów plików video (.</w:t>
      </w:r>
      <w:proofErr w:type="spellStart"/>
      <w:r w:rsidRPr="00A14500">
        <w:rPr>
          <w:rFonts w:ascii="Open Sans" w:hAnsi="Open Sans" w:cs="Open Sans"/>
          <w:sz w:val="18"/>
          <w:szCs w:val="18"/>
        </w:rPr>
        <w:t>avi</w:t>
      </w:r>
      <w:proofErr w:type="spellEnd"/>
      <w:r w:rsidRPr="00A14500">
        <w:rPr>
          <w:rFonts w:ascii="Open Sans" w:hAnsi="Open Sans" w:cs="Open Sans"/>
          <w:sz w:val="18"/>
          <w:szCs w:val="18"/>
        </w:rPr>
        <w:t>, .mp4, .</w:t>
      </w:r>
      <w:proofErr w:type="spellStart"/>
      <w:proofErr w:type="gramStart"/>
      <w:r w:rsidRPr="00A14500">
        <w:rPr>
          <w:rFonts w:ascii="Open Sans" w:hAnsi="Open Sans" w:cs="Open Sans"/>
          <w:sz w:val="18"/>
          <w:szCs w:val="18"/>
        </w:rPr>
        <w:t>mpg</w:t>
      </w:r>
      <w:proofErr w:type="spellEnd"/>
      <w:r w:rsidRPr="00A14500">
        <w:rPr>
          <w:rFonts w:ascii="Open Sans" w:hAnsi="Open Sans" w:cs="Open Sans"/>
          <w:sz w:val="18"/>
          <w:szCs w:val="18"/>
        </w:rPr>
        <w:t xml:space="preserve"> )</w:t>
      </w:r>
      <w:proofErr w:type="gramEnd"/>
      <w:r w:rsidRPr="00A14500">
        <w:rPr>
          <w:rFonts w:ascii="Open Sans" w:hAnsi="Open Sans" w:cs="Open Sans"/>
          <w:sz w:val="18"/>
          <w:szCs w:val="18"/>
        </w:rPr>
        <w:t xml:space="preserve"> na każde żądanie.</w:t>
      </w:r>
    </w:p>
    <w:p w14:paraId="6AC55025" w14:textId="77777777" w:rsidR="005C4388" w:rsidRPr="00A14500" w:rsidRDefault="005C4388" w:rsidP="002C1D31">
      <w:pPr>
        <w:jc w:val="both"/>
        <w:rPr>
          <w:rFonts w:ascii="Open Sans" w:hAnsi="Open Sans" w:cs="Open Sans"/>
          <w:sz w:val="18"/>
          <w:szCs w:val="18"/>
        </w:rPr>
      </w:pPr>
      <w:r w:rsidRPr="00A14500">
        <w:rPr>
          <w:rFonts w:ascii="Open Sans" w:hAnsi="Open Sans" w:cs="Open Sans"/>
          <w:sz w:val="18"/>
          <w:szCs w:val="18"/>
        </w:rPr>
        <w:t xml:space="preserve">Ponadto w czasie odbioru należy prowadzić raport dot. rodzaju i ilości pojemników i worków wystawionych przez właścicieli poszczególnych nieruchomości, </w:t>
      </w:r>
    </w:p>
    <w:p w14:paraId="2EA07AFA" w14:textId="0DF972D1" w:rsidR="005C4388" w:rsidRPr="00A14500" w:rsidRDefault="005C4388" w:rsidP="005C4388">
      <w:pPr>
        <w:jc w:val="both"/>
        <w:rPr>
          <w:rFonts w:ascii="Open Sans" w:hAnsi="Open Sans" w:cs="Open Sans"/>
          <w:sz w:val="18"/>
          <w:szCs w:val="18"/>
        </w:rPr>
      </w:pPr>
      <w:r w:rsidRPr="00A14500">
        <w:rPr>
          <w:rFonts w:ascii="Open Sans" w:hAnsi="Open Sans" w:cs="Open Sans"/>
          <w:sz w:val="18"/>
          <w:szCs w:val="18"/>
        </w:rPr>
        <w:t>Wykonawca jest zobowiązany do przedkładania Zamawiającemu raportów miesięcznych zawierających informacje o ilości i rodzaju wydanych worków, o ilości i rodzaju pojemników znajdujących się</w:t>
      </w:r>
      <w:r w:rsidR="003A4968">
        <w:rPr>
          <w:rFonts w:ascii="Open Sans" w:hAnsi="Open Sans" w:cs="Open Sans"/>
          <w:sz w:val="18"/>
          <w:szCs w:val="18"/>
        </w:rPr>
        <w:br/>
      </w:r>
      <w:r w:rsidRPr="00A14500">
        <w:rPr>
          <w:rFonts w:ascii="Open Sans" w:hAnsi="Open Sans" w:cs="Open Sans"/>
          <w:sz w:val="18"/>
          <w:szCs w:val="18"/>
        </w:rPr>
        <w:t>na nieruchomościach zamieszka</w:t>
      </w:r>
      <w:r w:rsidR="00E110BA" w:rsidRPr="00A14500">
        <w:rPr>
          <w:rFonts w:ascii="Open Sans" w:hAnsi="Open Sans" w:cs="Open Sans"/>
          <w:sz w:val="18"/>
          <w:szCs w:val="18"/>
        </w:rPr>
        <w:t>łych, które obsługuje Wykonawca.</w:t>
      </w:r>
      <w:r w:rsidRPr="00A14500">
        <w:rPr>
          <w:rFonts w:ascii="Open Sans" w:hAnsi="Open Sans" w:cs="Open Sans"/>
          <w:sz w:val="18"/>
          <w:szCs w:val="18"/>
        </w:rPr>
        <w:t xml:space="preserve"> Ponadto Wykonawca sporządzi i przekaże Zamawiającemu (w formie papierowej i elektronicznej) w terminie 10 dni od zakończenia danego miesiąca wykaz zmian dotyczących ilości i rodzaju pojemników, które nastąpiły w danym miesiącu na poszczególnych nieruchomościach;</w:t>
      </w:r>
    </w:p>
    <w:p w14:paraId="5D9A9313" w14:textId="77777777" w:rsidR="005C4388" w:rsidRPr="00A14500" w:rsidRDefault="005C4388" w:rsidP="005C4388">
      <w:pPr>
        <w:rPr>
          <w:rFonts w:ascii="Open Sans" w:hAnsi="Open Sans" w:cs="Open Sans"/>
          <w:sz w:val="18"/>
          <w:szCs w:val="18"/>
        </w:rPr>
      </w:pPr>
      <w:r w:rsidRPr="00A14500">
        <w:rPr>
          <w:rFonts w:ascii="Open Sans" w:hAnsi="Open Sans" w:cs="Open Sans"/>
          <w:sz w:val="18"/>
          <w:szCs w:val="18"/>
        </w:rPr>
        <w:t>Wzór protokołu wykonania usług stanowi załącznik do umowy.</w:t>
      </w:r>
    </w:p>
    <w:p w14:paraId="0E0919F8" w14:textId="10C017C4" w:rsidR="007D29C2" w:rsidRDefault="00F947C8" w:rsidP="00526A72">
      <w:pPr>
        <w:jc w:val="both"/>
        <w:rPr>
          <w:rFonts w:ascii="Open Sans" w:hAnsi="Open Sans" w:cs="Open Sans"/>
          <w:sz w:val="18"/>
          <w:szCs w:val="18"/>
        </w:rPr>
      </w:pPr>
      <w:r w:rsidRPr="00A14500">
        <w:rPr>
          <w:rFonts w:ascii="Open Sans" w:hAnsi="Open Sans" w:cs="Open Sans"/>
          <w:sz w:val="18"/>
          <w:szCs w:val="18"/>
        </w:rPr>
        <w:t>Do obowiązków Wykonawcy usługi należy również sporządzenie</w:t>
      </w:r>
      <w:r w:rsidR="003E56D2">
        <w:rPr>
          <w:rFonts w:ascii="Open Sans" w:hAnsi="Open Sans" w:cs="Open Sans"/>
          <w:sz w:val="18"/>
          <w:szCs w:val="18"/>
        </w:rPr>
        <w:t xml:space="preserve"> </w:t>
      </w:r>
      <w:r w:rsidRPr="00A14500">
        <w:rPr>
          <w:rFonts w:ascii="Open Sans" w:hAnsi="Open Sans" w:cs="Open Sans"/>
          <w:sz w:val="18"/>
          <w:szCs w:val="18"/>
        </w:rPr>
        <w:t>harmonogramów odbiorów komunalnych od właścicieli nieruchomości zamieszkałych, w formie elektronicznej i papierowej - kalendarza dla każdej miejscowości, obowiązujących w trakcie trwania umowy i przedłożenia ich Zamawiającemu</w:t>
      </w:r>
      <w:r w:rsidR="003A4968">
        <w:rPr>
          <w:rFonts w:ascii="Open Sans" w:hAnsi="Open Sans" w:cs="Open Sans"/>
          <w:sz w:val="18"/>
          <w:szCs w:val="18"/>
        </w:rPr>
        <w:br/>
      </w:r>
      <w:r w:rsidRPr="00A14500">
        <w:rPr>
          <w:rFonts w:ascii="Open Sans" w:hAnsi="Open Sans" w:cs="Open Sans"/>
          <w:sz w:val="18"/>
          <w:szCs w:val="18"/>
        </w:rPr>
        <w:t>do zaakceptowania w terminie 7 dni po podpisaniu umowy. Harmonogram powinien być sformułowany</w:t>
      </w:r>
      <w:r w:rsidR="003A4968">
        <w:rPr>
          <w:rFonts w:ascii="Open Sans" w:hAnsi="Open Sans" w:cs="Open Sans"/>
          <w:sz w:val="18"/>
          <w:szCs w:val="18"/>
        </w:rPr>
        <w:br/>
      </w:r>
      <w:r w:rsidRPr="00A14500">
        <w:rPr>
          <w:rFonts w:ascii="Open Sans" w:hAnsi="Open Sans" w:cs="Open Sans"/>
          <w:sz w:val="18"/>
          <w:szCs w:val="18"/>
        </w:rPr>
        <w:t xml:space="preserve">w sposób przejrzysty, jasny, pozwalający na szybkie zorientowanie się co do konkretnych dat odbierania odpadów, jak też regularności i powtarzalności odbierania odpadów poszczególnych rodzajów. Sugeruje się, aby dni odbioru zawarte w harmonogramie były co miesiąc takie same (np. miejscowość X - w piątki). </w:t>
      </w:r>
      <w:r w:rsidR="007D29C2">
        <w:rPr>
          <w:rFonts w:ascii="Open Sans" w:hAnsi="Open Sans" w:cs="Open Sans"/>
          <w:sz w:val="18"/>
          <w:szCs w:val="18"/>
        </w:rPr>
        <w:t>Wykonawca zobowiązany jest do przedstawienia harmonogramu do akceptacji przez Zamawiającego najpóźniej do dnia:</w:t>
      </w:r>
    </w:p>
    <w:p w14:paraId="0E35FF50" w14:textId="77777777" w:rsidR="00F947C8" w:rsidRDefault="007D29C2" w:rsidP="00526A72">
      <w:pPr>
        <w:jc w:val="both"/>
        <w:rPr>
          <w:rFonts w:ascii="Open Sans" w:hAnsi="Open Sans" w:cs="Open Sans"/>
          <w:sz w:val="18"/>
          <w:szCs w:val="18"/>
        </w:rPr>
      </w:pPr>
      <w:r>
        <w:rPr>
          <w:rFonts w:ascii="Open Sans" w:hAnsi="Open Sans" w:cs="Open Sans"/>
          <w:sz w:val="18"/>
          <w:szCs w:val="18"/>
        </w:rPr>
        <w:lastRenderedPageBreak/>
        <w:t>- 15 czerwca na II półrocze 2025 r</w:t>
      </w:r>
      <w:r w:rsidR="00F947C8" w:rsidRPr="00A14500">
        <w:rPr>
          <w:rFonts w:ascii="Open Sans" w:hAnsi="Open Sans" w:cs="Open Sans"/>
          <w:sz w:val="18"/>
          <w:szCs w:val="18"/>
        </w:rPr>
        <w:t>.</w:t>
      </w:r>
    </w:p>
    <w:p w14:paraId="489046BA" w14:textId="77777777" w:rsidR="007D29C2" w:rsidRPr="00A14500" w:rsidRDefault="007D29C2" w:rsidP="00526A72">
      <w:pPr>
        <w:jc w:val="both"/>
        <w:rPr>
          <w:rFonts w:ascii="Open Sans" w:hAnsi="Open Sans" w:cs="Open Sans"/>
          <w:sz w:val="18"/>
          <w:szCs w:val="18"/>
        </w:rPr>
      </w:pPr>
      <w:r>
        <w:rPr>
          <w:rFonts w:ascii="Open Sans" w:hAnsi="Open Sans" w:cs="Open Sans"/>
          <w:sz w:val="18"/>
          <w:szCs w:val="18"/>
        </w:rPr>
        <w:t>- 25 listopada na kolejne lata obowiązywania umowy.</w:t>
      </w:r>
    </w:p>
    <w:p w14:paraId="61F61CEB" w14:textId="212E8CBC" w:rsidR="00F947C8" w:rsidRPr="00A14500" w:rsidRDefault="00F947C8" w:rsidP="00526A72">
      <w:pPr>
        <w:jc w:val="both"/>
        <w:rPr>
          <w:rFonts w:ascii="Open Sans" w:hAnsi="Open Sans" w:cs="Open Sans"/>
          <w:sz w:val="18"/>
          <w:szCs w:val="18"/>
        </w:rPr>
      </w:pPr>
      <w:r w:rsidRPr="00A14500">
        <w:rPr>
          <w:rFonts w:ascii="Open Sans" w:hAnsi="Open Sans" w:cs="Open Sans"/>
          <w:sz w:val="18"/>
          <w:szCs w:val="18"/>
        </w:rPr>
        <w:t>Harmonogram odbioru odpadów komunalnych od właścicieli nieruchomości zamieszkałych należy przedstawić, poprzez przekazanie go Zamawiającemu</w:t>
      </w:r>
      <w:r w:rsidRPr="00A14500">
        <w:rPr>
          <w:rFonts w:ascii="Open Sans" w:hAnsi="Open Sans" w:cs="Open Sans"/>
          <w:color w:val="000000"/>
          <w:sz w:val="18"/>
          <w:szCs w:val="18"/>
        </w:rPr>
        <w:t xml:space="preserve"> w celu umieszczenia na stronie internetowej Urzędu Gminy</w:t>
      </w:r>
      <w:r w:rsidRPr="00A14500">
        <w:rPr>
          <w:rFonts w:ascii="Open Sans" w:hAnsi="Open Sans" w:cs="Open Sans"/>
          <w:color w:val="0000FF"/>
          <w:sz w:val="18"/>
          <w:szCs w:val="18"/>
        </w:rPr>
        <w:t>,</w:t>
      </w:r>
      <w:r w:rsidRPr="00A14500">
        <w:rPr>
          <w:rFonts w:ascii="Open Sans" w:hAnsi="Open Sans" w:cs="Open Sans"/>
          <w:color w:val="000000"/>
          <w:sz w:val="18"/>
          <w:szCs w:val="18"/>
        </w:rPr>
        <w:t xml:space="preserve"> a także dostarczenie w/w harmonogramu sołtysom, administratorom, zarządcom oraz właścicielom nieruchomości </w:t>
      </w:r>
      <w:r w:rsidRPr="00A14500">
        <w:rPr>
          <w:rFonts w:ascii="Open Sans" w:hAnsi="Open Sans" w:cs="Open Sans"/>
          <w:sz w:val="18"/>
          <w:szCs w:val="18"/>
        </w:rPr>
        <w:t xml:space="preserve">w terminie </w:t>
      </w:r>
      <w:r w:rsidR="003E56D2">
        <w:rPr>
          <w:rFonts w:ascii="Open Sans" w:hAnsi="Open Sans" w:cs="Open Sans"/>
          <w:sz w:val="18"/>
          <w:szCs w:val="18"/>
        </w:rPr>
        <w:t>wskazanym powyżej</w:t>
      </w:r>
      <w:r w:rsidRPr="00A14500">
        <w:rPr>
          <w:rFonts w:ascii="Open Sans" w:hAnsi="Open Sans" w:cs="Open Sans"/>
          <w:color w:val="000000"/>
          <w:sz w:val="18"/>
          <w:szCs w:val="18"/>
        </w:rPr>
        <w:t xml:space="preserve">. Wykonawcę zobowiązuje się także do umieszczenia harmonogramu </w:t>
      </w:r>
      <w:r w:rsidRPr="00A14500">
        <w:rPr>
          <w:rFonts w:ascii="Open Sans" w:hAnsi="Open Sans" w:cs="Open Sans"/>
          <w:sz w:val="18"/>
          <w:szCs w:val="18"/>
        </w:rPr>
        <w:t>na swojej stronie internetowej oraz do udzielania informacji o terminie odbioru odpadów komunalnych z nieruchomości zamieszkałych z terenu gminy Inowrocław telefonicznie, pod wskazanym przez siebie numerem telefonu.</w:t>
      </w:r>
    </w:p>
    <w:p w14:paraId="39C04AEC" w14:textId="5CB9D1E9" w:rsidR="00F947C8" w:rsidRPr="00A14500" w:rsidRDefault="007D29C2" w:rsidP="00526A72">
      <w:pPr>
        <w:jc w:val="both"/>
        <w:rPr>
          <w:rFonts w:ascii="Open Sans" w:hAnsi="Open Sans" w:cs="Open Sans"/>
          <w:sz w:val="18"/>
          <w:szCs w:val="18"/>
        </w:rPr>
      </w:pPr>
      <w:r>
        <w:rPr>
          <w:rFonts w:ascii="Open Sans" w:hAnsi="Open Sans" w:cs="Open Sans"/>
          <w:sz w:val="18"/>
          <w:szCs w:val="18"/>
        </w:rPr>
        <w:t>Harmonogramy</w:t>
      </w:r>
      <w:r w:rsidR="00F947C8" w:rsidRPr="00A14500">
        <w:rPr>
          <w:rFonts w:ascii="Open Sans" w:hAnsi="Open Sans" w:cs="Open Sans"/>
          <w:sz w:val="18"/>
          <w:szCs w:val="18"/>
        </w:rPr>
        <w:t xml:space="preserve"> należy przekazać w formie wydruków wśród właścicieli nieruchomości zamieszkałych,</w:t>
      </w:r>
      <w:r w:rsidR="003A4968">
        <w:rPr>
          <w:rFonts w:ascii="Open Sans" w:hAnsi="Open Sans" w:cs="Open Sans"/>
          <w:sz w:val="18"/>
          <w:szCs w:val="18"/>
        </w:rPr>
        <w:br/>
      </w:r>
      <w:r w:rsidR="00F947C8" w:rsidRPr="00A14500">
        <w:rPr>
          <w:rFonts w:ascii="Open Sans" w:hAnsi="Open Sans" w:cs="Open Sans"/>
          <w:sz w:val="18"/>
          <w:szCs w:val="18"/>
        </w:rPr>
        <w:t xml:space="preserve">z których następuje odbiór odpadów w ilości rocznej ok. 3500 sztuk kierowanych do właścicieli nieruchomości zamieszkałych oraz 500 szt. dla Urzędu Gminy Inowrocław; </w:t>
      </w:r>
    </w:p>
    <w:p w14:paraId="21071AA0" w14:textId="77777777" w:rsidR="005C4388" w:rsidRPr="00A14500" w:rsidRDefault="005C4388" w:rsidP="00C84D9A">
      <w:pPr>
        <w:rPr>
          <w:rFonts w:ascii="Open Sans" w:hAnsi="Open Sans" w:cs="Open Sans"/>
          <w:sz w:val="18"/>
          <w:szCs w:val="18"/>
        </w:rPr>
      </w:pPr>
    </w:p>
    <w:p w14:paraId="28952C44" w14:textId="77777777" w:rsidR="0038035F" w:rsidRPr="00A14500" w:rsidRDefault="0038035F" w:rsidP="00C84D9A">
      <w:pPr>
        <w:rPr>
          <w:rFonts w:ascii="Open Sans" w:hAnsi="Open Sans" w:cs="Open Sans"/>
          <w:sz w:val="18"/>
          <w:szCs w:val="18"/>
        </w:rPr>
      </w:pPr>
      <w:r w:rsidRPr="00A14500">
        <w:rPr>
          <w:rFonts w:ascii="Open Sans" w:hAnsi="Open Sans" w:cs="Open Sans"/>
          <w:sz w:val="18"/>
          <w:szCs w:val="18"/>
        </w:rPr>
        <w:t xml:space="preserve">Ad. 5. </w:t>
      </w:r>
    </w:p>
    <w:p w14:paraId="7DCFF2C2" w14:textId="77777777" w:rsidR="006B6967" w:rsidRPr="00A14500" w:rsidRDefault="006B6967" w:rsidP="00444BB1">
      <w:pPr>
        <w:jc w:val="both"/>
        <w:rPr>
          <w:rFonts w:ascii="Open Sans" w:hAnsi="Open Sans" w:cs="Open Sans"/>
          <w:sz w:val="18"/>
          <w:szCs w:val="18"/>
        </w:rPr>
      </w:pPr>
      <w:r w:rsidRPr="00A14500">
        <w:rPr>
          <w:rFonts w:ascii="Open Sans" w:hAnsi="Open Sans" w:cs="Open Sans"/>
          <w:sz w:val="18"/>
          <w:szCs w:val="18"/>
        </w:rPr>
        <w:t>W przypadku gdy właściciel nieruchomości nieprawidłowo segreguje odpady podmiot odbierający odpady komunalne w pierwszej kolejności zostawi informację/naklejkę koloru żółtego o nieprawidłowościach z pouczeniem dot. prawidłowej segregacji. W przypadku powtórzenia niewłaściwej segregacji, Wykonawca zostawi informację/naklejkę koloru czerwonego, gdzie prócz informacji o błędnym sposobie selektywnego gromadzenia odpadów będzie pouczenie o groźbie podwyższenia opłaty za gospodarowanie odpadami</w:t>
      </w:r>
    </w:p>
    <w:p w14:paraId="2DA0F650" w14:textId="77777777" w:rsidR="005C4388" w:rsidRPr="00A14500" w:rsidRDefault="006B6967" w:rsidP="00E521D6">
      <w:pPr>
        <w:jc w:val="both"/>
        <w:rPr>
          <w:rFonts w:ascii="Open Sans" w:hAnsi="Open Sans" w:cs="Open Sans"/>
          <w:sz w:val="18"/>
          <w:szCs w:val="18"/>
        </w:rPr>
      </w:pPr>
      <w:r w:rsidRPr="00A14500">
        <w:rPr>
          <w:rFonts w:ascii="Open Sans" w:hAnsi="Open Sans" w:cs="Open Sans"/>
          <w:sz w:val="18"/>
          <w:szCs w:val="18"/>
        </w:rPr>
        <w:t xml:space="preserve">W przypadku niedopełnienia przez właściciela nieruchomości obowiązku selektywnego zbierania odpadów komunalnych, podmiot odbierający odpady komunalne przyjmuje je jako niesegregowane (zmieszane) odpady komunalne i powiadamia o tym Wójta Gminy Inowrocław oraz właściciela nieruchomości. </w:t>
      </w:r>
    </w:p>
    <w:p w14:paraId="13161C07" w14:textId="77777777" w:rsidR="00CA121A" w:rsidRPr="00A14500" w:rsidRDefault="00CA121A" w:rsidP="00C84D9A">
      <w:pPr>
        <w:rPr>
          <w:rFonts w:ascii="Open Sans" w:hAnsi="Open Sans" w:cs="Open Sans"/>
          <w:sz w:val="18"/>
          <w:szCs w:val="18"/>
        </w:rPr>
      </w:pPr>
    </w:p>
    <w:p w14:paraId="523DFE86" w14:textId="77777777" w:rsidR="006B6967" w:rsidRPr="00A14500" w:rsidRDefault="006B6967" w:rsidP="00C84D9A">
      <w:pPr>
        <w:rPr>
          <w:rFonts w:ascii="Open Sans" w:hAnsi="Open Sans" w:cs="Open Sans"/>
          <w:sz w:val="18"/>
          <w:szCs w:val="18"/>
        </w:rPr>
      </w:pPr>
      <w:r w:rsidRPr="00A14500">
        <w:rPr>
          <w:rFonts w:ascii="Open Sans" w:hAnsi="Open Sans" w:cs="Open Sans"/>
          <w:sz w:val="18"/>
          <w:szCs w:val="18"/>
        </w:rPr>
        <w:t>Ad. 6.</w:t>
      </w:r>
    </w:p>
    <w:p w14:paraId="2F5A4D8C" w14:textId="77777777" w:rsidR="00ED61F8" w:rsidRPr="00A14500" w:rsidRDefault="00ED61F8" w:rsidP="00526A72">
      <w:pPr>
        <w:spacing w:after="0" w:line="240" w:lineRule="auto"/>
        <w:ind w:left="480" w:hanging="480"/>
        <w:jc w:val="both"/>
        <w:rPr>
          <w:rFonts w:ascii="Open Sans" w:hAnsi="Open Sans" w:cs="Open Sans"/>
          <w:sz w:val="18"/>
          <w:szCs w:val="18"/>
        </w:rPr>
      </w:pPr>
      <w:r w:rsidRPr="00A14500">
        <w:rPr>
          <w:rFonts w:ascii="Open Sans" w:hAnsi="Open Sans" w:cs="Open Sans"/>
          <w:sz w:val="18"/>
          <w:szCs w:val="18"/>
        </w:rPr>
        <w:t>Wykonawca jest zobowiązany do:</w:t>
      </w:r>
    </w:p>
    <w:p w14:paraId="365DB8CB" w14:textId="77777777" w:rsidR="00ED61F8" w:rsidRPr="00A14500" w:rsidRDefault="00ED61F8" w:rsidP="00526A72">
      <w:pPr>
        <w:numPr>
          <w:ilvl w:val="0"/>
          <w:numId w:val="11"/>
        </w:numPr>
        <w:tabs>
          <w:tab w:val="clear" w:pos="480"/>
          <w:tab w:val="num" w:pos="709"/>
        </w:tabs>
        <w:spacing w:after="0" w:line="240" w:lineRule="auto"/>
        <w:ind w:left="709" w:hanging="425"/>
        <w:jc w:val="both"/>
        <w:rPr>
          <w:rFonts w:ascii="Open Sans" w:hAnsi="Open Sans" w:cs="Open Sans"/>
          <w:sz w:val="18"/>
          <w:szCs w:val="18"/>
        </w:rPr>
      </w:pPr>
      <w:r w:rsidRPr="00A14500">
        <w:rPr>
          <w:rFonts w:ascii="Open Sans" w:hAnsi="Open Sans" w:cs="Open Sans"/>
          <w:sz w:val="18"/>
          <w:szCs w:val="18"/>
        </w:rPr>
        <w:t xml:space="preserve"> przekazywania zmieszanych odpadów komunalnych, odpadów ulegających biodegradacji oraz pozostałości z segregowania odpadów komunalnych przeznaczonych do składowania do instalacji komunalnych wskazanych na stronach BIP Urzędu Marszałkowskiego </w:t>
      </w:r>
      <w:r w:rsidRPr="00A14500">
        <w:rPr>
          <w:rFonts w:ascii="Open Sans" w:hAnsi="Open Sans" w:cs="Open Sans"/>
          <w:spacing w:val="-18"/>
          <w:sz w:val="18"/>
          <w:szCs w:val="18"/>
        </w:rPr>
        <w:t>W</w:t>
      </w:r>
      <w:r w:rsidRPr="00A14500">
        <w:rPr>
          <w:rFonts w:ascii="Open Sans" w:hAnsi="Open Sans" w:cs="Open Sans"/>
          <w:spacing w:val="-2"/>
          <w:sz w:val="18"/>
          <w:szCs w:val="18"/>
        </w:rPr>
        <w:t>o</w:t>
      </w:r>
      <w:r w:rsidRPr="00A14500">
        <w:rPr>
          <w:rFonts w:ascii="Open Sans" w:hAnsi="Open Sans" w:cs="Open Sans"/>
          <w:spacing w:val="1"/>
          <w:sz w:val="18"/>
          <w:szCs w:val="18"/>
        </w:rPr>
        <w:t>j</w:t>
      </w:r>
      <w:r w:rsidRPr="00A14500">
        <w:rPr>
          <w:rFonts w:ascii="Open Sans" w:hAnsi="Open Sans" w:cs="Open Sans"/>
          <w:sz w:val="18"/>
          <w:szCs w:val="18"/>
        </w:rPr>
        <w:t>ewódz</w:t>
      </w:r>
      <w:r w:rsidRPr="00A14500">
        <w:rPr>
          <w:rFonts w:ascii="Open Sans" w:hAnsi="Open Sans" w:cs="Open Sans"/>
          <w:spacing w:val="-1"/>
          <w:sz w:val="18"/>
          <w:szCs w:val="18"/>
        </w:rPr>
        <w:t>t</w:t>
      </w:r>
      <w:r w:rsidRPr="00A14500">
        <w:rPr>
          <w:rFonts w:ascii="Open Sans" w:hAnsi="Open Sans" w:cs="Open Sans"/>
          <w:sz w:val="18"/>
          <w:szCs w:val="18"/>
        </w:rPr>
        <w:t>wa</w:t>
      </w:r>
      <w:r w:rsidRPr="00A14500">
        <w:rPr>
          <w:rFonts w:ascii="Open Sans" w:hAnsi="Open Sans" w:cs="Open Sans"/>
          <w:spacing w:val="-8"/>
          <w:sz w:val="18"/>
          <w:szCs w:val="18"/>
        </w:rPr>
        <w:t xml:space="preserve"> Kujawsko-Pomorskiego</w:t>
      </w:r>
      <w:r w:rsidRPr="00A14500">
        <w:rPr>
          <w:rFonts w:ascii="Open Sans" w:hAnsi="Open Sans" w:cs="Open Sans"/>
          <w:sz w:val="18"/>
          <w:szCs w:val="18"/>
        </w:rPr>
        <w:t xml:space="preserve"> oraz do przedstawiania Zamawiającemu jeden raz na miesiąc dowodów potwierdzających wykonanie tych czynności tj. kart ewidencji odpadów lub raportów za poprzedni miesiąc. Wykonawca zobowiązany będzie do dostarczenia odpadów na własny koszt do instalacji przewidzianej do zastępczej obsługi w przypadku awarii regionalnej instalacji; </w:t>
      </w:r>
    </w:p>
    <w:p w14:paraId="448721C8" w14:textId="198E2349" w:rsidR="00ED61F8" w:rsidRPr="00A14500" w:rsidRDefault="00ED61F8" w:rsidP="00526A72">
      <w:pPr>
        <w:numPr>
          <w:ilvl w:val="0"/>
          <w:numId w:val="11"/>
        </w:numPr>
        <w:tabs>
          <w:tab w:val="clear" w:pos="480"/>
          <w:tab w:val="num" w:pos="709"/>
        </w:tabs>
        <w:spacing w:after="0" w:line="240" w:lineRule="auto"/>
        <w:ind w:left="709" w:hanging="425"/>
        <w:jc w:val="both"/>
        <w:rPr>
          <w:rFonts w:ascii="Open Sans" w:hAnsi="Open Sans" w:cs="Open Sans"/>
          <w:sz w:val="18"/>
          <w:szCs w:val="18"/>
        </w:rPr>
      </w:pPr>
      <w:r w:rsidRPr="00A14500">
        <w:rPr>
          <w:rFonts w:ascii="Open Sans" w:hAnsi="Open Sans" w:cs="Open Sans"/>
          <w:sz w:val="18"/>
          <w:szCs w:val="18"/>
        </w:rPr>
        <w:t>przekazywania odebranych od właścicieli nieruchomości zamieszkałych selektywnie odebranych</w:t>
      </w:r>
      <w:r w:rsidR="003A4968">
        <w:rPr>
          <w:rFonts w:ascii="Open Sans" w:hAnsi="Open Sans" w:cs="Open Sans"/>
          <w:sz w:val="18"/>
          <w:szCs w:val="18"/>
        </w:rPr>
        <w:br/>
      </w:r>
      <w:r w:rsidRPr="00A14500">
        <w:rPr>
          <w:rFonts w:ascii="Open Sans" w:hAnsi="Open Sans" w:cs="Open Sans"/>
          <w:sz w:val="18"/>
          <w:szCs w:val="18"/>
        </w:rPr>
        <w:t>i zebranych odpadów komunalnych do instalacji odzysku i unieszkodliwiania odpadów kierując się określonymi w ustawie z dnia 14 grudnia 2012 r. o odpadach, hierarchią sposobów postępowania</w:t>
      </w:r>
      <w:r w:rsidR="003A4968">
        <w:rPr>
          <w:rFonts w:ascii="Open Sans" w:hAnsi="Open Sans" w:cs="Open Sans"/>
          <w:sz w:val="18"/>
          <w:szCs w:val="18"/>
        </w:rPr>
        <w:br/>
      </w:r>
      <w:r w:rsidRPr="00A14500">
        <w:rPr>
          <w:rFonts w:ascii="Open Sans" w:hAnsi="Open Sans" w:cs="Open Sans"/>
          <w:sz w:val="18"/>
          <w:szCs w:val="18"/>
        </w:rPr>
        <w:t xml:space="preserve">z odpadami (art. 17 w/w ustawy) oraz zasadą bliskości (art. 20 w/w ustawy) oraz przedstawiania Zamawiającemu jeden raz w miesiącu dowodów potwierdzających wykonanie tych czynności; </w:t>
      </w:r>
    </w:p>
    <w:p w14:paraId="0F27CDED" w14:textId="77777777" w:rsidR="00ED61F8" w:rsidRPr="00A14500" w:rsidRDefault="00ED61F8" w:rsidP="00526A72">
      <w:pPr>
        <w:numPr>
          <w:ilvl w:val="0"/>
          <w:numId w:val="11"/>
        </w:numPr>
        <w:tabs>
          <w:tab w:val="clear" w:pos="480"/>
          <w:tab w:val="num" w:pos="709"/>
        </w:tabs>
        <w:spacing w:after="0" w:line="240" w:lineRule="auto"/>
        <w:ind w:left="709" w:hanging="425"/>
        <w:jc w:val="both"/>
        <w:rPr>
          <w:rFonts w:ascii="Open Sans" w:hAnsi="Open Sans" w:cs="Open Sans"/>
          <w:sz w:val="18"/>
          <w:szCs w:val="18"/>
        </w:rPr>
      </w:pPr>
      <w:r w:rsidRPr="00A14500">
        <w:rPr>
          <w:rFonts w:ascii="Open Sans" w:hAnsi="Open Sans" w:cs="Open Sans"/>
          <w:sz w:val="18"/>
          <w:szCs w:val="18"/>
        </w:rPr>
        <w:t xml:space="preserve">przekazywania odebranych od właścicieli nieruchomości zamieszkałych selektywnie zabranych odpadów komunalnych do instalacji odzysku (w ostateczności unieszkodliwiania) odpadów kierując się określonymi w ustawie z dnia 14 grudnia 2012 r. o odpadach, hierarchią sposobów postępowania z odpadami (art. 17 w/w ustawy) oraz zasadą bliskości (art. 20 w/w ustawy) oraz przedstawiania Zamawiającemu jeden raz w miesiącu dowodów potwierdzających wykonanie tych czynności; </w:t>
      </w:r>
    </w:p>
    <w:p w14:paraId="0513AF87" w14:textId="77777777" w:rsidR="006B6967" w:rsidRDefault="006B6967" w:rsidP="00C84D9A">
      <w:pPr>
        <w:rPr>
          <w:rFonts w:ascii="Open Sans" w:hAnsi="Open Sans" w:cs="Open Sans"/>
          <w:sz w:val="18"/>
          <w:szCs w:val="18"/>
        </w:rPr>
      </w:pPr>
    </w:p>
    <w:p w14:paraId="13E4B103" w14:textId="77777777" w:rsidR="00366D0C" w:rsidRDefault="00366D0C" w:rsidP="00C84D9A">
      <w:pPr>
        <w:rPr>
          <w:rFonts w:ascii="Open Sans" w:hAnsi="Open Sans" w:cs="Open Sans"/>
          <w:sz w:val="18"/>
          <w:szCs w:val="18"/>
        </w:rPr>
      </w:pPr>
    </w:p>
    <w:p w14:paraId="67C927D6" w14:textId="77777777" w:rsidR="00366D0C" w:rsidRPr="00A14500" w:rsidRDefault="00366D0C" w:rsidP="00C84D9A">
      <w:pPr>
        <w:rPr>
          <w:rFonts w:ascii="Open Sans" w:hAnsi="Open Sans" w:cs="Open Sans"/>
          <w:sz w:val="18"/>
          <w:szCs w:val="18"/>
        </w:rPr>
      </w:pPr>
    </w:p>
    <w:p w14:paraId="5F418AE2" w14:textId="77777777" w:rsidR="00C84D9A" w:rsidRPr="00A14500" w:rsidRDefault="00C84D9A" w:rsidP="00C84D9A">
      <w:pPr>
        <w:rPr>
          <w:rFonts w:ascii="Open Sans" w:hAnsi="Open Sans" w:cs="Open Sans"/>
          <w:sz w:val="18"/>
          <w:szCs w:val="18"/>
        </w:rPr>
      </w:pPr>
      <w:r w:rsidRPr="00A14500">
        <w:rPr>
          <w:rFonts w:ascii="Open Sans" w:hAnsi="Open Sans" w:cs="Open Sans"/>
          <w:sz w:val="18"/>
          <w:szCs w:val="18"/>
        </w:rPr>
        <w:lastRenderedPageBreak/>
        <w:t xml:space="preserve">Ad. </w:t>
      </w:r>
      <w:r w:rsidR="0038035F" w:rsidRPr="00A14500">
        <w:rPr>
          <w:rFonts w:ascii="Open Sans" w:hAnsi="Open Sans" w:cs="Open Sans"/>
          <w:sz w:val="18"/>
          <w:szCs w:val="18"/>
        </w:rPr>
        <w:t>7</w:t>
      </w:r>
      <w:r w:rsidRPr="00A14500">
        <w:rPr>
          <w:rFonts w:ascii="Open Sans" w:hAnsi="Open Sans" w:cs="Open Sans"/>
          <w:sz w:val="18"/>
          <w:szCs w:val="18"/>
        </w:rPr>
        <w:t>.</w:t>
      </w:r>
    </w:p>
    <w:p w14:paraId="7079ECD2" w14:textId="77777777" w:rsidR="00C84D9A" w:rsidRPr="00A14500" w:rsidRDefault="00C84D9A" w:rsidP="00526A72">
      <w:pPr>
        <w:jc w:val="both"/>
        <w:rPr>
          <w:rFonts w:ascii="Open Sans" w:hAnsi="Open Sans" w:cs="Open Sans"/>
          <w:sz w:val="18"/>
          <w:szCs w:val="18"/>
        </w:rPr>
      </w:pPr>
      <w:r w:rsidRPr="00A14500">
        <w:rPr>
          <w:rFonts w:ascii="Open Sans" w:hAnsi="Open Sans" w:cs="Open Sans"/>
          <w:sz w:val="18"/>
          <w:szCs w:val="18"/>
        </w:rPr>
        <w:t xml:space="preserve">Dla uznania, że Wykonawca spełnia warunek dysponowania odpowiednim potencjałem technicznym Zamawiający wymaga, by Wykonawca wykazał, iż dysponuje sprzętem w ilości pozwalającej na sprawne zrealizowanie zamówienia i dotrzymanie terminu jego zrealizowania. Wykonawca </w:t>
      </w:r>
      <w:r w:rsidR="00ED61F8" w:rsidRPr="00A14500">
        <w:rPr>
          <w:rFonts w:ascii="Open Sans" w:hAnsi="Open Sans" w:cs="Open Sans"/>
          <w:sz w:val="18"/>
          <w:szCs w:val="18"/>
        </w:rPr>
        <w:t>musi posiadać</w:t>
      </w:r>
      <w:r w:rsidRPr="00A14500">
        <w:rPr>
          <w:rFonts w:ascii="Open Sans" w:hAnsi="Open Sans" w:cs="Open Sans"/>
          <w:sz w:val="18"/>
          <w:szCs w:val="18"/>
        </w:rPr>
        <w:t>:</w:t>
      </w:r>
    </w:p>
    <w:p w14:paraId="107F23A3" w14:textId="77777777" w:rsidR="00526A72" w:rsidRDefault="00526A72" w:rsidP="00526A72">
      <w:pPr>
        <w:pStyle w:val="Akapitzlist"/>
        <w:numPr>
          <w:ilvl w:val="0"/>
          <w:numId w:val="41"/>
        </w:numPr>
        <w:ind w:left="709" w:hanging="425"/>
        <w:jc w:val="both"/>
        <w:rPr>
          <w:rFonts w:ascii="Open Sans" w:hAnsi="Open Sans" w:cs="Open Sans"/>
          <w:sz w:val="18"/>
          <w:szCs w:val="18"/>
        </w:rPr>
      </w:pPr>
      <w:r>
        <w:rPr>
          <w:rFonts w:ascii="Open Sans" w:hAnsi="Open Sans" w:cs="Open Sans"/>
          <w:sz w:val="18"/>
          <w:szCs w:val="18"/>
        </w:rPr>
        <w:t>m</w:t>
      </w:r>
      <w:r w:rsidR="00C84D9A" w:rsidRPr="00526A72">
        <w:rPr>
          <w:rFonts w:ascii="Open Sans" w:hAnsi="Open Sans" w:cs="Open Sans"/>
          <w:sz w:val="18"/>
          <w:szCs w:val="18"/>
        </w:rPr>
        <w:t>in. 2 pojazdy przystosowane do odbierania zmieszanych odpadów komunalnych,</w:t>
      </w:r>
    </w:p>
    <w:p w14:paraId="7886D4B1" w14:textId="77777777" w:rsidR="00526A72" w:rsidRDefault="00C84D9A" w:rsidP="00526A72">
      <w:pPr>
        <w:pStyle w:val="Akapitzlist"/>
        <w:numPr>
          <w:ilvl w:val="0"/>
          <w:numId w:val="41"/>
        </w:numPr>
        <w:ind w:left="709" w:hanging="425"/>
        <w:jc w:val="both"/>
        <w:rPr>
          <w:rFonts w:ascii="Open Sans" w:hAnsi="Open Sans" w:cs="Open Sans"/>
          <w:sz w:val="18"/>
          <w:szCs w:val="18"/>
        </w:rPr>
      </w:pPr>
      <w:r w:rsidRPr="00526A72">
        <w:rPr>
          <w:rFonts w:ascii="Open Sans" w:hAnsi="Open Sans" w:cs="Open Sans"/>
          <w:sz w:val="18"/>
          <w:szCs w:val="18"/>
        </w:rPr>
        <w:t>min. 2 pojazdy przystosowane do odbierania selektywnie zbieranych odpadów komunalnych,</w:t>
      </w:r>
    </w:p>
    <w:p w14:paraId="679A7825" w14:textId="77777777" w:rsidR="00C84D9A" w:rsidRPr="00526A72" w:rsidRDefault="00C84D9A" w:rsidP="00526A72">
      <w:pPr>
        <w:pStyle w:val="Akapitzlist"/>
        <w:numPr>
          <w:ilvl w:val="0"/>
          <w:numId w:val="41"/>
        </w:numPr>
        <w:ind w:left="709" w:hanging="425"/>
        <w:jc w:val="both"/>
        <w:rPr>
          <w:rFonts w:ascii="Open Sans" w:hAnsi="Open Sans" w:cs="Open Sans"/>
          <w:sz w:val="18"/>
          <w:szCs w:val="18"/>
        </w:rPr>
      </w:pPr>
      <w:r w:rsidRPr="00526A72">
        <w:rPr>
          <w:rFonts w:ascii="Open Sans" w:hAnsi="Open Sans" w:cs="Open Sans"/>
          <w:sz w:val="18"/>
          <w:szCs w:val="18"/>
        </w:rPr>
        <w:t xml:space="preserve">min. 1 pojazd do odbierania odpadów bez funkcji kompaktującej wraz z podstawą dysponowania tym sprzętem oraz oświadczenie, że wykazany sprzęt jest wystarczający do sprawnej i terminowej realizacji zamówienia. </w:t>
      </w:r>
    </w:p>
    <w:p w14:paraId="2C00085F" w14:textId="7CEC5E37" w:rsidR="00C84D9A" w:rsidRPr="00A14500" w:rsidRDefault="00C84D9A" w:rsidP="00C55BE1">
      <w:pPr>
        <w:jc w:val="both"/>
        <w:rPr>
          <w:rFonts w:ascii="Open Sans" w:hAnsi="Open Sans" w:cs="Open Sans"/>
          <w:sz w:val="18"/>
          <w:szCs w:val="18"/>
        </w:rPr>
      </w:pPr>
      <w:r w:rsidRPr="00A14500">
        <w:rPr>
          <w:rFonts w:ascii="Open Sans" w:hAnsi="Open Sans" w:cs="Open Sans"/>
          <w:sz w:val="18"/>
          <w:szCs w:val="18"/>
        </w:rPr>
        <w:t>Pojazdy te muszą być trwale i czytelnie oznakowane, w widocznym miejscu, nazwą firmy oraz danymi adresowymi i numerem telefonu podmiotu odbierającego odpady komunalne od właścicieli nieruchomości.</w:t>
      </w:r>
      <w:r w:rsidR="003A4968">
        <w:rPr>
          <w:rFonts w:ascii="Open Sans" w:hAnsi="Open Sans" w:cs="Open Sans"/>
          <w:sz w:val="18"/>
          <w:szCs w:val="18"/>
        </w:rPr>
        <w:t xml:space="preserve"> </w:t>
      </w:r>
      <w:r w:rsidRPr="00A14500">
        <w:rPr>
          <w:rFonts w:ascii="Open Sans" w:hAnsi="Open Sans" w:cs="Open Sans"/>
          <w:sz w:val="18"/>
          <w:szCs w:val="18"/>
        </w:rPr>
        <w:t xml:space="preserve">Ponadto zamawiający wymaga, aby każdy pojazd do odbierania odpadów posiadał zamontowane </w:t>
      </w:r>
      <w:proofErr w:type="spellStart"/>
      <w:r w:rsidRPr="00A14500">
        <w:rPr>
          <w:rFonts w:ascii="Open Sans" w:hAnsi="Open Sans" w:cs="Open Sans"/>
          <w:sz w:val="18"/>
          <w:szCs w:val="18"/>
        </w:rPr>
        <w:t>wideorejestrator</w:t>
      </w:r>
      <w:proofErr w:type="spellEnd"/>
      <w:r w:rsidRPr="00A14500">
        <w:rPr>
          <w:rFonts w:ascii="Open Sans" w:hAnsi="Open Sans" w:cs="Open Sans"/>
          <w:bCs/>
          <w:sz w:val="18"/>
          <w:szCs w:val="18"/>
        </w:rPr>
        <w:t xml:space="preserve"> i kamery</w:t>
      </w:r>
      <w:r w:rsidRPr="00A14500">
        <w:rPr>
          <w:rFonts w:ascii="Open Sans" w:hAnsi="Open Sans" w:cs="Open Sans"/>
          <w:sz w:val="18"/>
          <w:szCs w:val="18"/>
        </w:rPr>
        <w:t xml:space="preserve">, które umożliwią monitorowanie i kontrolę segregacji odpadów na terenie poszczególnych nieruchomości oraz fakt należytego wykonania usługi. </w:t>
      </w:r>
    </w:p>
    <w:p w14:paraId="184DF1B1" w14:textId="77777777" w:rsidR="00C84D9A" w:rsidRPr="00A14500" w:rsidRDefault="00C84D9A" w:rsidP="00C55BE1">
      <w:pPr>
        <w:jc w:val="both"/>
        <w:rPr>
          <w:rFonts w:ascii="Open Sans" w:hAnsi="Open Sans" w:cs="Open Sans"/>
          <w:sz w:val="18"/>
          <w:szCs w:val="18"/>
        </w:rPr>
      </w:pPr>
      <w:r w:rsidRPr="00A14500">
        <w:rPr>
          <w:rFonts w:ascii="Open Sans" w:hAnsi="Open Sans" w:cs="Open Sans"/>
          <w:sz w:val="18"/>
          <w:szCs w:val="18"/>
        </w:rPr>
        <w:t>Wykonawca musi dysponować bazą magazynowo - transportową usytuowaną na terenie Gminy Inowrocław lub w odległości nie większej niż 60 km od jej granic. Baza powinna być usytuowana na terenie, do którego Wykonawca posiada tytuł prawny. Baza magazynowo - transportowa winna spełniać wymagania, o których mowa w Rozporządzeniu Ministra Środowiska w sprawie szczegółowych wymagań odbierania odpadów komunalnych od właścicieli nieruchomości z dnia 11 stycznia 2013 roku. Wykonawca winien dostosować bazę i tabor w przypadku ewentualnej zmiany przepisów.</w:t>
      </w:r>
    </w:p>
    <w:p w14:paraId="013DCA3A" w14:textId="4FAB0B76" w:rsidR="00C84D9A" w:rsidRPr="00A14500" w:rsidRDefault="00C84D9A" w:rsidP="00C55BE1">
      <w:pPr>
        <w:jc w:val="both"/>
        <w:rPr>
          <w:rFonts w:ascii="Open Sans" w:hAnsi="Open Sans" w:cs="Open Sans"/>
          <w:sz w:val="18"/>
          <w:szCs w:val="18"/>
        </w:rPr>
      </w:pPr>
      <w:r w:rsidRPr="00A14500">
        <w:rPr>
          <w:rFonts w:ascii="Open Sans" w:hAnsi="Open Sans" w:cs="Open Sans"/>
          <w:sz w:val="18"/>
          <w:szCs w:val="18"/>
        </w:rPr>
        <w:t>Dla uznania, że Wykonawca spełnia warunek Zamawiający wymaga by wykazał, iż wykonał, w okresie ostatnich trzech lat przed upływem terminu składania ofert albo wniosków o dopuszcze</w:t>
      </w:r>
      <w:r w:rsidR="00ED61F8" w:rsidRPr="00A14500">
        <w:rPr>
          <w:rFonts w:ascii="Open Sans" w:hAnsi="Open Sans" w:cs="Open Sans"/>
          <w:sz w:val="18"/>
          <w:szCs w:val="18"/>
        </w:rPr>
        <w:t>n</w:t>
      </w:r>
      <w:r w:rsidRPr="00A14500">
        <w:rPr>
          <w:rFonts w:ascii="Open Sans" w:hAnsi="Open Sans" w:cs="Open Sans"/>
          <w:sz w:val="18"/>
          <w:szCs w:val="18"/>
        </w:rPr>
        <w:t xml:space="preserve">ie do udziału w postępowaniu, a jeżeli okres prowadzenia działalności jest krótszy - w tym okresie zrealizował </w:t>
      </w:r>
      <w:r w:rsidRPr="00A14500">
        <w:rPr>
          <w:rFonts w:ascii="Open Sans" w:hAnsi="Open Sans" w:cs="Open Sans"/>
          <w:bCs/>
          <w:sz w:val="18"/>
          <w:szCs w:val="18"/>
        </w:rPr>
        <w:t>usługi odbierania i zagospodarowania zmieszanych i zbieranych selektywnie odpadów komunalnych</w:t>
      </w:r>
      <w:r w:rsidR="003A4968">
        <w:rPr>
          <w:rFonts w:ascii="Open Sans" w:hAnsi="Open Sans" w:cs="Open Sans"/>
          <w:bCs/>
          <w:sz w:val="18"/>
          <w:szCs w:val="18"/>
        </w:rPr>
        <w:br/>
      </w:r>
      <w:r w:rsidRPr="00A14500">
        <w:rPr>
          <w:rFonts w:ascii="Open Sans" w:hAnsi="Open Sans" w:cs="Open Sans"/>
          <w:bCs/>
          <w:sz w:val="18"/>
          <w:szCs w:val="18"/>
        </w:rPr>
        <w:t>z nieruchomości zamieszkałych z podaniem ich wartości, przedmiotu, dat wykonania i odbiorców oraz załączeniem dokumentu potwierdzającego, że dostawy lub usługi zostały wykonane lub są wykonywane należycie</w:t>
      </w:r>
      <w:r w:rsidRPr="00A14500">
        <w:rPr>
          <w:rFonts w:ascii="Open Sans" w:hAnsi="Open Sans" w:cs="Open Sans"/>
          <w:sz w:val="18"/>
          <w:szCs w:val="18"/>
        </w:rPr>
        <w:t xml:space="preserve">. Zamawiający żąda, aby Wykonawca wykazał odbiór roczny odpadów w ilości nie mniejszej niż </w:t>
      </w:r>
      <w:r w:rsidR="00907C0B" w:rsidRPr="00A14500">
        <w:rPr>
          <w:rFonts w:ascii="Open Sans" w:hAnsi="Open Sans" w:cs="Open Sans"/>
          <w:bCs/>
          <w:sz w:val="18"/>
          <w:szCs w:val="18"/>
        </w:rPr>
        <w:t>4</w:t>
      </w:r>
      <w:r w:rsidRPr="00A14500">
        <w:rPr>
          <w:rFonts w:ascii="Open Sans" w:hAnsi="Open Sans" w:cs="Open Sans"/>
          <w:bCs/>
          <w:sz w:val="18"/>
          <w:szCs w:val="18"/>
        </w:rPr>
        <w:t>.</w:t>
      </w:r>
      <w:r w:rsidR="00907C0B" w:rsidRPr="00A14500">
        <w:rPr>
          <w:rFonts w:ascii="Open Sans" w:hAnsi="Open Sans" w:cs="Open Sans"/>
          <w:bCs/>
          <w:sz w:val="18"/>
          <w:szCs w:val="18"/>
        </w:rPr>
        <w:t>0</w:t>
      </w:r>
      <w:r w:rsidRPr="00A14500">
        <w:rPr>
          <w:rFonts w:ascii="Open Sans" w:hAnsi="Open Sans" w:cs="Open Sans"/>
          <w:bCs/>
          <w:sz w:val="18"/>
          <w:szCs w:val="18"/>
        </w:rPr>
        <w:t>00 Mg</w:t>
      </w:r>
      <w:r w:rsidRPr="00A14500">
        <w:rPr>
          <w:rFonts w:ascii="Open Sans" w:hAnsi="Open Sans" w:cs="Open Sans"/>
          <w:sz w:val="18"/>
          <w:szCs w:val="18"/>
        </w:rPr>
        <w:t xml:space="preserve">, </w:t>
      </w:r>
      <w:r w:rsidRPr="00A14500">
        <w:rPr>
          <w:rFonts w:ascii="Open Sans" w:hAnsi="Open Sans" w:cs="Open Sans"/>
          <w:bCs/>
          <w:sz w:val="18"/>
          <w:szCs w:val="18"/>
        </w:rPr>
        <w:t>w każdym roku</w:t>
      </w:r>
      <w:r w:rsidRPr="00A14500">
        <w:rPr>
          <w:rFonts w:ascii="Open Sans" w:hAnsi="Open Sans" w:cs="Open Sans"/>
          <w:sz w:val="18"/>
          <w:szCs w:val="18"/>
        </w:rPr>
        <w:t xml:space="preserve"> prowadzonej działalności objętej informacją, w okresie min. </w:t>
      </w:r>
      <w:r w:rsidR="00A96771" w:rsidRPr="00A14500">
        <w:rPr>
          <w:rFonts w:ascii="Open Sans" w:hAnsi="Open Sans" w:cs="Open Sans"/>
          <w:sz w:val="18"/>
          <w:szCs w:val="18"/>
        </w:rPr>
        <w:t>2</w:t>
      </w:r>
      <w:r w:rsidRPr="00A14500">
        <w:rPr>
          <w:rFonts w:ascii="Open Sans" w:hAnsi="Open Sans" w:cs="Open Sans"/>
          <w:sz w:val="18"/>
          <w:szCs w:val="18"/>
        </w:rPr>
        <w:t xml:space="preserve"> lat.</w:t>
      </w:r>
    </w:p>
    <w:p w14:paraId="3A83CC04" w14:textId="77777777" w:rsidR="00ED61F8" w:rsidRPr="00A14500" w:rsidRDefault="00ED61F8" w:rsidP="00C55BE1">
      <w:pPr>
        <w:jc w:val="both"/>
        <w:rPr>
          <w:rFonts w:ascii="Open Sans" w:hAnsi="Open Sans" w:cs="Open Sans"/>
          <w:sz w:val="18"/>
          <w:szCs w:val="18"/>
        </w:rPr>
      </w:pPr>
      <w:r w:rsidRPr="00A14500">
        <w:rPr>
          <w:rFonts w:ascii="Open Sans" w:hAnsi="Open Sans" w:cs="Open Sans"/>
          <w:sz w:val="18"/>
          <w:szCs w:val="18"/>
        </w:rPr>
        <w:t>Ponadto wykonawca ma obowiązek:</w:t>
      </w:r>
    </w:p>
    <w:p w14:paraId="6D369117" w14:textId="36FE65D1" w:rsidR="00F947C8" w:rsidRPr="00A14500" w:rsidRDefault="00F947C8" w:rsidP="00C55BE1">
      <w:pPr>
        <w:pStyle w:val="Default"/>
        <w:numPr>
          <w:ilvl w:val="0"/>
          <w:numId w:val="13"/>
        </w:numPr>
        <w:ind w:left="709" w:hanging="425"/>
        <w:jc w:val="both"/>
        <w:rPr>
          <w:rFonts w:ascii="Open Sans" w:hAnsi="Open Sans" w:cs="Open Sans"/>
          <w:color w:val="auto"/>
          <w:sz w:val="18"/>
          <w:szCs w:val="18"/>
        </w:rPr>
      </w:pPr>
      <w:r w:rsidRPr="00A14500">
        <w:rPr>
          <w:rFonts w:ascii="Open Sans" w:hAnsi="Open Sans" w:cs="Open Sans"/>
          <w:sz w:val="18"/>
          <w:szCs w:val="18"/>
        </w:rPr>
        <w:t>zakupienia i dostarczania na teren nieruchomości zamieszkałych, z których odpady zbierane będą w sposób selektywny</w:t>
      </w:r>
      <w:r w:rsidR="005E3ABF">
        <w:rPr>
          <w:rFonts w:ascii="Open Sans" w:hAnsi="Open Sans" w:cs="Open Sans"/>
          <w:sz w:val="18"/>
          <w:szCs w:val="18"/>
        </w:rPr>
        <w:t xml:space="preserve"> kompletu startowego worków</w:t>
      </w:r>
      <w:r w:rsidRPr="00A14500">
        <w:rPr>
          <w:rFonts w:ascii="Open Sans" w:hAnsi="Open Sans" w:cs="Open Sans"/>
          <w:sz w:val="18"/>
          <w:szCs w:val="18"/>
        </w:rPr>
        <w:t>,</w:t>
      </w:r>
      <w:r w:rsidR="005E3ABF">
        <w:rPr>
          <w:rFonts w:ascii="Open Sans" w:hAnsi="Open Sans" w:cs="Open Sans"/>
          <w:sz w:val="18"/>
          <w:szCs w:val="18"/>
        </w:rPr>
        <w:t xml:space="preserve"> </w:t>
      </w:r>
      <w:r w:rsidRPr="00A14500">
        <w:rPr>
          <w:rFonts w:ascii="Open Sans" w:hAnsi="Open Sans" w:cs="Open Sans"/>
          <w:sz w:val="18"/>
          <w:szCs w:val="18"/>
        </w:rPr>
        <w:t xml:space="preserve">zbierane w sposób selektywny. </w:t>
      </w:r>
      <w:r w:rsidR="00DD0A07" w:rsidRPr="00A14500">
        <w:rPr>
          <w:rFonts w:ascii="Open Sans" w:hAnsi="Open Sans" w:cs="Open Sans"/>
          <w:sz w:val="18"/>
          <w:szCs w:val="18"/>
        </w:rPr>
        <w:t>K</w:t>
      </w:r>
      <w:r w:rsidRPr="00A14500">
        <w:rPr>
          <w:rFonts w:ascii="Open Sans" w:hAnsi="Open Sans" w:cs="Open Sans"/>
          <w:sz w:val="18"/>
          <w:szCs w:val="18"/>
        </w:rPr>
        <w:t>omplet worków będzie dostarczany każdorazowo przez Wykonawcę podczas odbioru poszczególnych frakcji odpadów selektywnych</w:t>
      </w:r>
      <w:r w:rsidR="00DD0A07" w:rsidRPr="00A14500">
        <w:rPr>
          <w:rFonts w:ascii="Open Sans" w:hAnsi="Open Sans" w:cs="Open Sans"/>
          <w:sz w:val="18"/>
          <w:szCs w:val="18"/>
        </w:rPr>
        <w:t xml:space="preserve"> - </w:t>
      </w:r>
      <w:r w:rsidRPr="00A14500">
        <w:rPr>
          <w:rFonts w:ascii="Open Sans" w:hAnsi="Open Sans" w:cs="Open Sans"/>
          <w:sz w:val="18"/>
          <w:szCs w:val="18"/>
        </w:rPr>
        <w:t>bez dodatkowej opłaty od właścicieli nieruchomości</w:t>
      </w:r>
      <w:r w:rsidR="005E3ABF">
        <w:rPr>
          <w:rFonts w:ascii="Open Sans" w:hAnsi="Open Sans" w:cs="Open Sans"/>
          <w:sz w:val="18"/>
          <w:szCs w:val="18"/>
        </w:rPr>
        <w:t xml:space="preserve"> w ilości 1 szt. za 1 szt</w:t>
      </w:r>
      <w:r w:rsidRPr="00A14500">
        <w:rPr>
          <w:rFonts w:ascii="Open Sans" w:hAnsi="Open Sans" w:cs="Open Sans"/>
          <w:sz w:val="18"/>
          <w:szCs w:val="18"/>
        </w:rPr>
        <w:t>. W przypadku zabudowy wielorodzinnej (wielolokalowej), przy selektywnej zbiórce każdy lokal należy traktować jak odrębną nieruchomość i dostarczać worki w ilości jak wyżej</w:t>
      </w:r>
      <w:r w:rsidR="007D29C2">
        <w:rPr>
          <w:rFonts w:ascii="Open Sans" w:hAnsi="Open Sans" w:cs="Open Sans"/>
          <w:sz w:val="18"/>
          <w:szCs w:val="18"/>
        </w:rPr>
        <w:t xml:space="preserve"> lub Wykonawca może we własnym zakresie wyposażyć nieruchomość wielolokalową nieodpłatnie w pojemniki do zbierania odpadów selektywnych w ilości zapewniającej odbiór powstałych na posesji odpadów segregowanych</w:t>
      </w:r>
      <w:r w:rsidRPr="00A14500">
        <w:rPr>
          <w:rFonts w:ascii="Open Sans" w:hAnsi="Open Sans" w:cs="Open Sans"/>
          <w:sz w:val="18"/>
          <w:szCs w:val="18"/>
        </w:rPr>
        <w:t>;</w:t>
      </w:r>
    </w:p>
    <w:p w14:paraId="61690A47" w14:textId="77777777" w:rsidR="00F947C8" w:rsidRPr="00A14500" w:rsidRDefault="00F947C8" w:rsidP="00C55BE1">
      <w:pPr>
        <w:pStyle w:val="Default"/>
        <w:numPr>
          <w:ilvl w:val="0"/>
          <w:numId w:val="13"/>
        </w:numPr>
        <w:ind w:left="709" w:hanging="425"/>
        <w:jc w:val="both"/>
        <w:rPr>
          <w:rFonts w:ascii="Open Sans" w:hAnsi="Open Sans" w:cs="Open Sans"/>
          <w:color w:val="auto"/>
          <w:sz w:val="18"/>
          <w:szCs w:val="18"/>
        </w:rPr>
      </w:pPr>
      <w:r w:rsidRPr="00A14500">
        <w:rPr>
          <w:rFonts w:ascii="Open Sans" w:hAnsi="Open Sans" w:cs="Open Sans"/>
          <w:sz w:val="18"/>
          <w:szCs w:val="18"/>
        </w:rPr>
        <w:t xml:space="preserve">dostarczania na teren nieruchomości worków, które muszą posiadać odpowiednią wytrzymałość mechaniczną i oznaczenie. </w:t>
      </w:r>
      <w:r w:rsidR="00B26284" w:rsidRPr="00A14500">
        <w:rPr>
          <w:rFonts w:ascii="Open Sans" w:hAnsi="Open Sans" w:cs="Open Sans"/>
          <w:sz w:val="18"/>
          <w:szCs w:val="18"/>
        </w:rPr>
        <w:t>Kolorystyka</w:t>
      </w:r>
      <w:r w:rsidRPr="00A14500">
        <w:rPr>
          <w:rFonts w:ascii="Open Sans" w:hAnsi="Open Sans" w:cs="Open Sans"/>
          <w:sz w:val="18"/>
          <w:szCs w:val="18"/>
        </w:rPr>
        <w:t>:</w:t>
      </w:r>
    </w:p>
    <w:p w14:paraId="15BC276D" w14:textId="77777777" w:rsidR="00F947C8" w:rsidRPr="00A14500" w:rsidRDefault="00F947C8" w:rsidP="00C55BE1">
      <w:pPr>
        <w:pStyle w:val="Default"/>
        <w:ind w:left="142" w:firstLine="567"/>
        <w:jc w:val="both"/>
        <w:rPr>
          <w:rFonts w:ascii="Open Sans" w:hAnsi="Open Sans" w:cs="Open Sans"/>
          <w:color w:val="auto"/>
          <w:sz w:val="18"/>
          <w:szCs w:val="18"/>
        </w:rPr>
      </w:pPr>
      <w:r w:rsidRPr="00A14500">
        <w:rPr>
          <w:rFonts w:ascii="Open Sans" w:hAnsi="Open Sans" w:cs="Open Sans"/>
          <w:sz w:val="18"/>
          <w:szCs w:val="18"/>
        </w:rPr>
        <w:t xml:space="preserve">szkło – worek koloru zielonego, </w:t>
      </w:r>
    </w:p>
    <w:p w14:paraId="6E414E12" w14:textId="77777777" w:rsidR="00F947C8" w:rsidRPr="00A14500" w:rsidRDefault="00F947C8" w:rsidP="00C55BE1">
      <w:pPr>
        <w:pStyle w:val="Default"/>
        <w:ind w:left="142" w:firstLine="567"/>
        <w:jc w:val="both"/>
        <w:rPr>
          <w:rFonts w:ascii="Open Sans" w:hAnsi="Open Sans" w:cs="Open Sans"/>
          <w:color w:val="auto"/>
          <w:sz w:val="18"/>
          <w:szCs w:val="18"/>
        </w:rPr>
      </w:pPr>
      <w:r w:rsidRPr="00A14500">
        <w:rPr>
          <w:rFonts w:ascii="Open Sans" w:hAnsi="Open Sans" w:cs="Open Sans"/>
          <w:sz w:val="18"/>
          <w:szCs w:val="18"/>
        </w:rPr>
        <w:t xml:space="preserve">tworzywa sztuczne, metale i opakowania wielomateriałowe </w:t>
      </w:r>
      <w:r w:rsidRPr="00A14500">
        <w:rPr>
          <w:rFonts w:ascii="Open Sans" w:hAnsi="Open Sans" w:cs="Open Sans"/>
          <w:i/>
          <w:iCs/>
          <w:sz w:val="18"/>
          <w:szCs w:val="18"/>
        </w:rPr>
        <w:t xml:space="preserve">– </w:t>
      </w:r>
      <w:r w:rsidRPr="00A14500">
        <w:rPr>
          <w:rFonts w:ascii="Open Sans" w:hAnsi="Open Sans" w:cs="Open Sans"/>
          <w:sz w:val="18"/>
          <w:szCs w:val="18"/>
        </w:rPr>
        <w:t xml:space="preserve">worek koloru żółtego, </w:t>
      </w:r>
    </w:p>
    <w:p w14:paraId="5A5D01B2" w14:textId="77777777" w:rsidR="00F947C8" w:rsidRPr="00A14500" w:rsidRDefault="00F947C8" w:rsidP="00C55BE1">
      <w:pPr>
        <w:pStyle w:val="Default"/>
        <w:ind w:left="142" w:firstLine="567"/>
        <w:jc w:val="both"/>
        <w:rPr>
          <w:rFonts w:ascii="Open Sans" w:hAnsi="Open Sans" w:cs="Open Sans"/>
          <w:sz w:val="18"/>
          <w:szCs w:val="18"/>
        </w:rPr>
      </w:pPr>
      <w:r w:rsidRPr="00A14500">
        <w:rPr>
          <w:rFonts w:ascii="Open Sans" w:hAnsi="Open Sans" w:cs="Open Sans"/>
          <w:sz w:val="18"/>
          <w:szCs w:val="18"/>
        </w:rPr>
        <w:t xml:space="preserve">papier </w:t>
      </w:r>
      <w:r w:rsidRPr="00A14500">
        <w:rPr>
          <w:rFonts w:ascii="Open Sans" w:hAnsi="Open Sans" w:cs="Open Sans"/>
          <w:b/>
          <w:bCs/>
          <w:i/>
          <w:iCs/>
          <w:sz w:val="18"/>
          <w:szCs w:val="18"/>
        </w:rPr>
        <w:t xml:space="preserve">– </w:t>
      </w:r>
      <w:r w:rsidRPr="00A14500">
        <w:rPr>
          <w:rFonts w:ascii="Open Sans" w:hAnsi="Open Sans" w:cs="Open Sans"/>
          <w:sz w:val="18"/>
          <w:szCs w:val="18"/>
        </w:rPr>
        <w:t>worek koloru niebieskiego;</w:t>
      </w:r>
    </w:p>
    <w:p w14:paraId="3D16FEED" w14:textId="77777777" w:rsidR="00F947C8" w:rsidRPr="00A14500" w:rsidRDefault="00F947C8" w:rsidP="00C55BE1">
      <w:pPr>
        <w:pStyle w:val="Default"/>
        <w:ind w:left="142" w:firstLine="567"/>
        <w:jc w:val="both"/>
        <w:rPr>
          <w:rFonts w:ascii="Open Sans" w:hAnsi="Open Sans" w:cs="Open Sans"/>
          <w:color w:val="auto"/>
          <w:sz w:val="18"/>
          <w:szCs w:val="18"/>
        </w:rPr>
      </w:pPr>
      <w:r w:rsidRPr="00A14500">
        <w:rPr>
          <w:rFonts w:ascii="Open Sans" w:hAnsi="Open Sans" w:cs="Open Sans"/>
          <w:sz w:val="18"/>
          <w:szCs w:val="18"/>
        </w:rPr>
        <w:t>lub inne w przypadku pojawienia się przepisów regulujących przedmiotową sprawę.</w:t>
      </w:r>
    </w:p>
    <w:p w14:paraId="363EAE34" w14:textId="605C5CFA" w:rsidR="00F947C8" w:rsidRPr="00A14500" w:rsidRDefault="00F947C8" w:rsidP="00C55BE1">
      <w:pPr>
        <w:pStyle w:val="Akapitzlist"/>
        <w:numPr>
          <w:ilvl w:val="0"/>
          <w:numId w:val="14"/>
        </w:numPr>
        <w:ind w:left="709" w:hanging="425"/>
        <w:jc w:val="both"/>
        <w:rPr>
          <w:rFonts w:ascii="Open Sans" w:hAnsi="Open Sans" w:cs="Open Sans"/>
          <w:sz w:val="18"/>
          <w:szCs w:val="18"/>
        </w:rPr>
      </w:pPr>
      <w:r w:rsidRPr="00A14500">
        <w:rPr>
          <w:rFonts w:ascii="Open Sans" w:hAnsi="Open Sans" w:cs="Open Sans"/>
          <w:sz w:val="18"/>
          <w:szCs w:val="18"/>
        </w:rPr>
        <w:t>umożliwienia właścicielom nieruchomości zamieszkałych zakup, wynajem, dzierżawę lub inną formę dysponowania pojemnikami oraz zakup worków na odpady segregowane. Wykonawca zawrze odrębną umowę (poza przedmiotem zamówienia) z właścicielami nieruchomości zamieszkałych, jeżeli zgłoszą potrzebę wynajmu, dzierżawy lub innej formy dysponowania pojemnikami,</w:t>
      </w:r>
      <w:r w:rsidR="005E3ABF">
        <w:rPr>
          <w:rFonts w:ascii="Open Sans" w:hAnsi="Open Sans" w:cs="Open Sans"/>
          <w:sz w:val="18"/>
          <w:szCs w:val="18"/>
        </w:rPr>
        <w:br/>
      </w:r>
      <w:r w:rsidRPr="00A14500">
        <w:rPr>
          <w:rFonts w:ascii="Open Sans" w:hAnsi="Open Sans" w:cs="Open Sans"/>
          <w:sz w:val="18"/>
          <w:szCs w:val="18"/>
        </w:rPr>
        <w:t xml:space="preserve">a Zamawiający nie będzie ponosił z tego tytułu żadnych kosztów. Pojemniki i worki na odpady </w:t>
      </w:r>
      <w:r w:rsidRPr="00A14500">
        <w:rPr>
          <w:rFonts w:ascii="Open Sans" w:hAnsi="Open Sans" w:cs="Open Sans"/>
          <w:sz w:val="18"/>
          <w:szCs w:val="18"/>
        </w:rPr>
        <w:lastRenderedPageBreak/>
        <w:t xml:space="preserve">segregowane powinny być w kolorach zgodnych z aktualnie obowiązującym rozporządzeniem w tej sprawie. Wykonawca dostarczy właścicielom nieruchomości pojemniki lub worki przed pierwszym dniem obowiązywania niniejszej umowy; </w:t>
      </w:r>
    </w:p>
    <w:p w14:paraId="1DADCE25" w14:textId="77777777" w:rsidR="00F947C8" w:rsidRPr="00A14500" w:rsidRDefault="00F947C8" w:rsidP="00C55BE1">
      <w:pPr>
        <w:pStyle w:val="Akapitzlist"/>
        <w:numPr>
          <w:ilvl w:val="0"/>
          <w:numId w:val="14"/>
        </w:numPr>
        <w:ind w:left="709" w:hanging="425"/>
        <w:jc w:val="both"/>
        <w:rPr>
          <w:rFonts w:ascii="Open Sans" w:hAnsi="Open Sans" w:cs="Open Sans"/>
          <w:sz w:val="18"/>
          <w:szCs w:val="18"/>
        </w:rPr>
      </w:pPr>
      <w:r w:rsidRPr="00A14500">
        <w:rPr>
          <w:rFonts w:ascii="Open Sans" w:hAnsi="Open Sans" w:cs="Open Sans"/>
          <w:sz w:val="18"/>
          <w:szCs w:val="18"/>
        </w:rPr>
        <w:t xml:space="preserve">odbierania odpadów z wszystkich nieruchomości z terenu gminy. W przypadku braku nieruchomości w dostarczonym przez gminę wykazie nieruchomości, objętych umową odbioru odpadów, Wykonawca odbiera odpady i o fakcie tym niezwłocznie informuje pisemnie lub drogą elektroniczną Zamawiającego; </w:t>
      </w:r>
    </w:p>
    <w:p w14:paraId="2FCA1F55" w14:textId="77777777" w:rsidR="00F947C8" w:rsidRPr="00A14500" w:rsidRDefault="00F947C8" w:rsidP="00C55BE1">
      <w:pPr>
        <w:pStyle w:val="Akapitzlist"/>
        <w:widowControl w:val="0"/>
        <w:numPr>
          <w:ilvl w:val="0"/>
          <w:numId w:val="14"/>
        </w:numPr>
        <w:ind w:left="709" w:hanging="425"/>
        <w:jc w:val="both"/>
        <w:rPr>
          <w:rFonts w:ascii="Open Sans" w:hAnsi="Open Sans" w:cs="Open Sans"/>
          <w:sz w:val="18"/>
          <w:szCs w:val="18"/>
        </w:rPr>
      </w:pPr>
      <w:r w:rsidRPr="00A14500">
        <w:rPr>
          <w:rFonts w:ascii="Open Sans" w:hAnsi="Open Sans" w:cs="Open Sans"/>
          <w:sz w:val="18"/>
          <w:szCs w:val="18"/>
        </w:rPr>
        <w:t>zgłaszania Zamawiającemu adresów nieruchomości zamieszkałych, które nie posiadają pojemników i ich właściciele nie wyrażają woli ich posiadania</w:t>
      </w:r>
      <w:r w:rsidR="00B26284" w:rsidRPr="00A14500">
        <w:rPr>
          <w:rFonts w:ascii="Open Sans" w:hAnsi="Open Sans" w:cs="Open Sans"/>
          <w:sz w:val="18"/>
          <w:szCs w:val="18"/>
        </w:rPr>
        <w:t xml:space="preserve"> oraz niedopełniają obowiązku selektywnego zbierania</w:t>
      </w:r>
      <w:r w:rsidRPr="00A14500">
        <w:rPr>
          <w:rFonts w:ascii="Open Sans" w:hAnsi="Open Sans" w:cs="Open Sans"/>
          <w:sz w:val="18"/>
          <w:szCs w:val="18"/>
        </w:rPr>
        <w:t xml:space="preserve">; </w:t>
      </w:r>
    </w:p>
    <w:p w14:paraId="7820DB10" w14:textId="74132AA7" w:rsidR="00F947C8" w:rsidRPr="00A14500" w:rsidRDefault="00F947C8" w:rsidP="00C55BE1">
      <w:pPr>
        <w:pStyle w:val="Akapitzlist"/>
        <w:widowControl w:val="0"/>
        <w:numPr>
          <w:ilvl w:val="0"/>
          <w:numId w:val="14"/>
        </w:numPr>
        <w:spacing w:after="0"/>
        <w:ind w:left="709" w:hanging="425"/>
        <w:jc w:val="both"/>
        <w:rPr>
          <w:rFonts w:ascii="Open Sans" w:hAnsi="Open Sans" w:cs="Open Sans"/>
          <w:sz w:val="18"/>
          <w:szCs w:val="18"/>
        </w:rPr>
      </w:pPr>
      <w:r w:rsidRPr="00A14500">
        <w:rPr>
          <w:rFonts w:ascii="Open Sans" w:hAnsi="Open Sans" w:cs="Open Sans"/>
          <w:sz w:val="18"/>
          <w:szCs w:val="18"/>
        </w:rPr>
        <w:t>wyposażenia wszystkich właścicieli nieruchomości, nieobjętych wykazem, na podstawie zgłoszenia przez Zamawiającego w niezbędną ilość pojemników i worków do gromadzenia odpadów</w:t>
      </w:r>
      <w:r w:rsidR="005E3ABF">
        <w:rPr>
          <w:rFonts w:ascii="Open Sans" w:hAnsi="Open Sans" w:cs="Open Sans"/>
          <w:sz w:val="18"/>
          <w:szCs w:val="18"/>
        </w:rPr>
        <w:br/>
      </w:r>
      <w:r w:rsidR="007D29C2">
        <w:rPr>
          <w:rFonts w:ascii="Open Sans" w:hAnsi="Open Sans" w:cs="Open Sans"/>
          <w:sz w:val="18"/>
          <w:szCs w:val="18"/>
        </w:rPr>
        <w:t xml:space="preserve">do gromadzenia odpadów zbieranych selektywnie </w:t>
      </w:r>
      <w:r w:rsidRPr="00A14500">
        <w:rPr>
          <w:rFonts w:ascii="Open Sans" w:hAnsi="Open Sans" w:cs="Open Sans"/>
          <w:sz w:val="18"/>
          <w:szCs w:val="18"/>
        </w:rPr>
        <w:t>najpóźniej w ciągu 3 dni roboczych, od dnia dokonanego przez Zamawiającego zgłoszenia;</w:t>
      </w:r>
    </w:p>
    <w:p w14:paraId="1F80F731" w14:textId="55002C74" w:rsidR="00B26284" w:rsidRPr="00A14500" w:rsidRDefault="00B26284" w:rsidP="00C55BE1">
      <w:pPr>
        <w:numPr>
          <w:ilvl w:val="0"/>
          <w:numId w:val="14"/>
        </w:numPr>
        <w:spacing w:after="0" w:line="240" w:lineRule="auto"/>
        <w:ind w:left="709" w:hanging="425"/>
        <w:jc w:val="both"/>
        <w:rPr>
          <w:rFonts w:ascii="Open Sans" w:hAnsi="Open Sans" w:cs="Open Sans"/>
          <w:sz w:val="18"/>
          <w:szCs w:val="18"/>
        </w:rPr>
      </w:pPr>
      <w:r w:rsidRPr="00A14500">
        <w:rPr>
          <w:rFonts w:ascii="Open Sans" w:hAnsi="Open Sans" w:cs="Open Sans"/>
          <w:sz w:val="18"/>
          <w:szCs w:val="18"/>
        </w:rPr>
        <w:t>uzyskania zadeklarowanych w ofercie poziomów recyklingu, przygotowania do ponownego użycia</w:t>
      </w:r>
      <w:r w:rsidR="005E3ABF">
        <w:rPr>
          <w:rFonts w:ascii="Open Sans" w:hAnsi="Open Sans" w:cs="Open Sans"/>
          <w:sz w:val="18"/>
          <w:szCs w:val="18"/>
        </w:rPr>
        <w:br/>
      </w:r>
      <w:r w:rsidRPr="00A14500">
        <w:rPr>
          <w:rFonts w:ascii="Open Sans" w:hAnsi="Open Sans" w:cs="Open Sans"/>
          <w:sz w:val="18"/>
          <w:szCs w:val="18"/>
        </w:rPr>
        <w:t>i odzysku innymi metodami w poszczególnych latach odpadów takich jak: makulatura, szkło, tworzywa sztuczne, metale w ilościach wymaganych rozporządzeniem właściwego Ministra. Zamawiający będzie rozliczał Wykonawcę z poziomów recyklingu, przygotowania do ponownego użycia i odzysku innymi metodami zgodnie z metodologią opisaną w ww. rozporządzeniu łącznie</w:t>
      </w:r>
      <w:r w:rsidR="005E3ABF">
        <w:rPr>
          <w:rFonts w:ascii="Open Sans" w:hAnsi="Open Sans" w:cs="Open Sans"/>
          <w:sz w:val="18"/>
          <w:szCs w:val="18"/>
        </w:rPr>
        <w:br/>
      </w:r>
      <w:r w:rsidRPr="00A14500">
        <w:rPr>
          <w:rFonts w:ascii="Open Sans" w:hAnsi="Open Sans" w:cs="Open Sans"/>
          <w:sz w:val="18"/>
          <w:szCs w:val="18"/>
        </w:rPr>
        <w:t xml:space="preserve">z podmiotami zbierającymi odpady surowcowe; </w:t>
      </w:r>
    </w:p>
    <w:p w14:paraId="3197C860" w14:textId="279C1B2C" w:rsidR="00B26284" w:rsidRPr="00A14500" w:rsidRDefault="00B26284" w:rsidP="00C55BE1">
      <w:pPr>
        <w:numPr>
          <w:ilvl w:val="0"/>
          <w:numId w:val="14"/>
        </w:numPr>
        <w:spacing w:after="0" w:line="240" w:lineRule="auto"/>
        <w:ind w:left="709" w:hanging="425"/>
        <w:jc w:val="both"/>
        <w:rPr>
          <w:rFonts w:ascii="Open Sans" w:hAnsi="Open Sans" w:cs="Open Sans"/>
          <w:sz w:val="18"/>
          <w:szCs w:val="18"/>
        </w:rPr>
      </w:pPr>
      <w:r w:rsidRPr="00A14500">
        <w:rPr>
          <w:rFonts w:ascii="Open Sans" w:hAnsi="Open Sans" w:cs="Open Sans"/>
          <w:sz w:val="18"/>
          <w:szCs w:val="18"/>
        </w:rPr>
        <w:t>ograniczenia masy odpadów ulegających biodegradacji, przekazywanych do składowania</w:t>
      </w:r>
      <w:r w:rsidR="005E3ABF">
        <w:rPr>
          <w:rFonts w:ascii="Open Sans" w:hAnsi="Open Sans" w:cs="Open Sans"/>
          <w:sz w:val="18"/>
          <w:szCs w:val="18"/>
        </w:rPr>
        <w:br/>
      </w:r>
      <w:r w:rsidRPr="00A14500">
        <w:rPr>
          <w:rFonts w:ascii="Open Sans" w:hAnsi="Open Sans" w:cs="Open Sans"/>
          <w:sz w:val="18"/>
          <w:szCs w:val="18"/>
        </w:rPr>
        <w:t>w poszczególnych latach w ilościach wymaganych rozporządzeniem właściwego Ministra. Zamawiający będzie rozliczał Wykonawcę z poziomów ograniczenia masy odpadów ulegających biodegradacji, przekazywanych do składowania w poszczególnych latach, zgodnie z metodologią opisaną ww. rozporządzeniu;</w:t>
      </w:r>
    </w:p>
    <w:p w14:paraId="26EEDFD8" w14:textId="77777777" w:rsidR="00B26284" w:rsidRPr="00A14500" w:rsidRDefault="001E51F6" w:rsidP="00C55BE1">
      <w:pPr>
        <w:widowControl w:val="0"/>
        <w:numPr>
          <w:ilvl w:val="0"/>
          <w:numId w:val="14"/>
        </w:numPr>
        <w:autoSpaceDE w:val="0"/>
        <w:autoSpaceDN w:val="0"/>
        <w:adjustRightInd w:val="0"/>
        <w:spacing w:after="0" w:line="276" w:lineRule="auto"/>
        <w:ind w:left="709" w:right="59" w:hanging="425"/>
        <w:jc w:val="both"/>
        <w:rPr>
          <w:rFonts w:ascii="Open Sans" w:hAnsi="Open Sans" w:cs="Open Sans"/>
          <w:sz w:val="18"/>
          <w:szCs w:val="18"/>
        </w:rPr>
      </w:pPr>
      <w:r w:rsidRPr="00A14500">
        <w:rPr>
          <w:rFonts w:ascii="Open Sans" w:hAnsi="Open Sans" w:cs="Open Sans"/>
          <w:sz w:val="18"/>
          <w:szCs w:val="18"/>
        </w:rPr>
        <w:t>u</w:t>
      </w:r>
      <w:r w:rsidR="00B26284" w:rsidRPr="00A14500">
        <w:rPr>
          <w:rFonts w:ascii="Open Sans" w:hAnsi="Open Sans" w:cs="Open Sans"/>
          <w:sz w:val="18"/>
          <w:szCs w:val="18"/>
        </w:rPr>
        <w:t>dzielenia zdalnego dostępu pracownikom gminy do systemu monitoringu GPS w zakresie pojazdów przewidzianych do obsługi terenu Gminy;</w:t>
      </w:r>
    </w:p>
    <w:p w14:paraId="350E3A8F" w14:textId="77777777" w:rsidR="00B26284" w:rsidRPr="00A14500" w:rsidRDefault="00B26284" w:rsidP="00C55BE1">
      <w:pPr>
        <w:numPr>
          <w:ilvl w:val="0"/>
          <w:numId w:val="14"/>
        </w:numPr>
        <w:spacing w:after="0" w:line="240" w:lineRule="auto"/>
        <w:ind w:left="709" w:hanging="425"/>
        <w:jc w:val="both"/>
        <w:rPr>
          <w:rFonts w:ascii="Open Sans" w:hAnsi="Open Sans" w:cs="Open Sans"/>
          <w:sz w:val="18"/>
          <w:szCs w:val="18"/>
        </w:rPr>
      </w:pPr>
      <w:r w:rsidRPr="00A14500">
        <w:rPr>
          <w:rFonts w:ascii="Open Sans" w:hAnsi="Open Sans" w:cs="Open Sans"/>
          <w:sz w:val="18"/>
          <w:szCs w:val="18"/>
        </w:rPr>
        <w:t xml:space="preserve">posiadania stosownych zezwoleń i wpisów, uprawniających do prowadzenia działalności niezbędnych do wykonania niniejszej umowy przez cały okres realizacji jej postanowień; </w:t>
      </w:r>
    </w:p>
    <w:p w14:paraId="7DE958A9" w14:textId="4DF69BB4" w:rsidR="00B26284" w:rsidRPr="00A14500" w:rsidRDefault="00B26284" w:rsidP="00C55BE1">
      <w:pPr>
        <w:numPr>
          <w:ilvl w:val="0"/>
          <w:numId w:val="14"/>
        </w:numPr>
        <w:spacing w:after="0" w:line="240" w:lineRule="auto"/>
        <w:ind w:left="709" w:hanging="425"/>
        <w:jc w:val="both"/>
        <w:rPr>
          <w:rFonts w:ascii="Open Sans" w:hAnsi="Open Sans" w:cs="Open Sans"/>
          <w:sz w:val="18"/>
          <w:szCs w:val="18"/>
        </w:rPr>
      </w:pPr>
      <w:r w:rsidRPr="00A14500">
        <w:rPr>
          <w:rFonts w:ascii="Open Sans" w:hAnsi="Open Sans" w:cs="Open Sans"/>
          <w:sz w:val="18"/>
          <w:szCs w:val="18"/>
        </w:rPr>
        <w:t xml:space="preserve">przestrzegania poufności, co do informacji lub danych pozyskanych w związku lub 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wykorzystane w celach marketingowych, reklamowych, w tym zapisów </w:t>
      </w:r>
      <w:r w:rsidRPr="00A14500">
        <w:rPr>
          <w:rFonts w:ascii="Open Sans" w:hAnsi="Open Sans" w:cs="Open Sans"/>
          <w:bCs/>
          <w:color w:val="000000"/>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5E3ABF">
        <w:rPr>
          <w:rFonts w:ascii="Open Sans" w:hAnsi="Open Sans" w:cs="Open Sans"/>
          <w:bCs/>
          <w:color w:val="000000"/>
          <w:sz w:val="18"/>
          <w:szCs w:val="18"/>
        </w:rPr>
        <w:br/>
      </w:r>
      <w:r w:rsidRPr="00A14500">
        <w:rPr>
          <w:rFonts w:ascii="Open Sans" w:hAnsi="Open Sans" w:cs="Open Sans"/>
          <w:bCs/>
          <w:color w:val="000000"/>
          <w:sz w:val="18"/>
          <w:szCs w:val="18"/>
        </w:rPr>
        <w:t>(Dz. Urz. UE L 119 z 04.05.2016, str. 1)</w:t>
      </w:r>
      <w:r w:rsidRPr="00A14500">
        <w:rPr>
          <w:rFonts w:ascii="Open Sans" w:hAnsi="Open Sans" w:cs="Open Sans"/>
          <w:sz w:val="18"/>
          <w:szCs w:val="18"/>
        </w:rPr>
        <w:t xml:space="preserve">; </w:t>
      </w:r>
    </w:p>
    <w:p w14:paraId="7BFB4DFE" w14:textId="77777777" w:rsidR="00CA121A" w:rsidRPr="00A14500" w:rsidRDefault="00CA121A" w:rsidP="00382D6F">
      <w:pPr>
        <w:widowControl w:val="0"/>
        <w:autoSpaceDE w:val="0"/>
        <w:autoSpaceDN w:val="0"/>
        <w:adjustRightInd w:val="0"/>
        <w:ind w:right="51"/>
        <w:jc w:val="both"/>
        <w:rPr>
          <w:rFonts w:ascii="Open Sans" w:hAnsi="Open Sans" w:cs="Open Sans"/>
          <w:b/>
          <w:bCs/>
          <w:sz w:val="18"/>
          <w:szCs w:val="18"/>
          <w:u w:val="single"/>
        </w:rPr>
      </w:pPr>
    </w:p>
    <w:p w14:paraId="72EBFA30" w14:textId="77777777" w:rsidR="00C55BE1" w:rsidRDefault="00C55BE1" w:rsidP="00382D6F">
      <w:pPr>
        <w:widowControl w:val="0"/>
        <w:autoSpaceDE w:val="0"/>
        <w:autoSpaceDN w:val="0"/>
        <w:adjustRightInd w:val="0"/>
        <w:ind w:right="51"/>
        <w:jc w:val="both"/>
        <w:rPr>
          <w:rFonts w:ascii="Open Sans" w:hAnsi="Open Sans" w:cs="Open Sans"/>
          <w:b/>
          <w:bCs/>
          <w:sz w:val="18"/>
          <w:szCs w:val="18"/>
          <w:u w:val="single"/>
        </w:rPr>
      </w:pPr>
    </w:p>
    <w:p w14:paraId="61E9F973" w14:textId="77777777" w:rsidR="00C55BE1" w:rsidRDefault="004E3ECF" w:rsidP="00382D6F">
      <w:pPr>
        <w:widowControl w:val="0"/>
        <w:autoSpaceDE w:val="0"/>
        <w:autoSpaceDN w:val="0"/>
        <w:adjustRightInd w:val="0"/>
        <w:ind w:right="51"/>
        <w:jc w:val="both"/>
        <w:rPr>
          <w:rFonts w:ascii="Open Sans" w:hAnsi="Open Sans" w:cs="Open Sans"/>
          <w:b/>
          <w:bCs/>
          <w:sz w:val="18"/>
          <w:szCs w:val="18"/>
          <w:u w:val="single"/>
        </w:rPr>
      </w:pPr>
      <w:r w:rsidRPr="00A14500">
        <w:rPr>
          <w:rFonts w:ascii="Open Sans" w:hAnsi="Open Sans" w:cs="Open Sans"/>
          <w:b/>
          <w:bCs/>
          <w:sz w:val="18"/>
          <w:szCs w:val="18"/>
          <w:u w:val="single"/>
        </w:rPr>
        <w:t xml:space="preserve">Część II </w:t>
      </w:r>
    </w:p>
    <w:p w14:paraId="68138DE9" w14:textId="77777777" w:rsidR="004E3ECF" w:rsidRPr="00A14500" w:rsidRDefault="001E51F6" w:rsidP="00382D6F">
      <w:pPr>
        <w:widowControl w:val="0"/>
        <w:autoSpaceDE w:val="0"/>
        <w:autoSpaceDN w:val="0"/>
        <w:adjustRightInd w:val="0"/>
        <w:ind w:right="51"/>
        <w:jc w:val="both"/>
        <w:rPr>
          <w:rFonts w:ascii="Open Sans" w:hAnsi="Open Sans" w:cs="Open Sans"/>
          <w:b/>
          <w:bCs/>
          <w:sz w:val="18"/>
          <w:szCs w:val="18"/>
          <w:u w:val="single"/>
        </w:rPr>
      </w:pPr>
      <w:r w:rsidRPr="00A14500">
        <w:rPr>
          <w:rFonts w:ascii="Open Sans" w:hAnsi="Open Sans" w:cs="Open Sans"/>
          <w:b/>
          <w:bCs/>
          <w:sz w:val="18"/>
          <w:szCs w:val="18"/>
        </w:rPr>
        <w:t xml:space="preserve">Odbieranie i zagospodarowanie odpadów komunalnych zbieranych selektywnie z Punktu Selektywnego Zbierania Odpadów Komunalnych w </w:t>
      </w:r>
      <w:proofErr w:type="spellStart"/>
      <w:r w:rsidRPr="00A14500">
        <w:rPr>
          <w:rFonts w:ascii="Open Sans" w:hAnsi="Open Sans" w:cs="Open Sans"/>
          <w:b/>
          <w:bCs/>
          <w:sz w:val="18"/>
          <w:szCs w:val="18"/>
        </w:rPr>
        <w:t>Kruśliwcu</w:t>
      </w:r>
      <w:proofErr w:type="spellEnd"/>
    </w:p>
    <w:p w14:paraId="51381B61" w14:textId="77777777" w:rsidR="004E3ECF" w:rsidRPr="00A14500" w:rsidRDefault="004E3ECF" w:rsidP="004E3ECF">
      <w:pPr>
        <w:rPr>
          <w:rFonts w:ascii="Open Sans" w:hAnsi="Open Sans" w:cs="Open Sans"/>
          <w:b/>
          <w:bCs/>
          <w:sz w:val="18"/>
          <w:szCs w:val="18"/>
        </w:rPr>
      </w:pPr>
      <w:r w:rsidRPr="00A14500">
        <w:rPr>
          <w:rFonts w:ascii="Open Sans" w:hAnsi="Open Sans" w:cs="Open Sans"/>
          <w:b/>
          <w:bCs/>
          <w:sz w:val="18"/>
          <w:szCs w:val="18"/>
        </w:rPr>
        <w:t xml:space="preserve">Usługa będzie świadczona w okresie </w:t>
      </w:r>
      <w:r w:rsidR="001E51F6" w:rsidRPr="00A14500">
        <w:rPr>
          <w:rFonts w:ascii="Open Sans" w:hAnsi="Open Sans" w:cs="Open Sans"/>
          <w:b/>
          <w:bCs/>
          <w:sz w:val="18"/>
          <w:szCs w:val="18"/>
        </w:rPr>
        <w:t>24</w:t>
      </w:r>
      <w:r w:rsidRPr="00A14500">
        <w:rPr>
          <w:rFonts w:ascii="Open Sans" w:hAnsi="Open Sans" w:cs="Open Sans"/>
          <w:b/>
          <w:bCs/>
          <w:sz w:val="18"/>
          <w:szCs w:val="18"/>
        </w:rPr>
        <w:t xml:space="preserve"> miesięcy, tj. w okresie VII.202</w:t>
      </w:r>
      <w:r w:rsidR="007D29C2">
        <w:rPr>
          <w:rFonts w:ascii="Open Sans" w:hAnsi="Open Sans" w:cs="Open Sans"/>
          <w:b/>
          <w:bCs/>
          <w:sz w:val="18"/>
          <w:szCs w:val="18"/>
        </w:rPr>
        <w:t>5</w:t>
      </w:r>
      <w:r w:rsidRPr="00A14500">
        <w:rPr>
          <w:rFonts w:ascii="Open Sans" w:hAnsi="Open Sans" w:cs="Open Sans"/>
          <w:b/>
          <w:bCs/>
          <w:sz w:val="18"/>
          <w:szCs w:val="18"/>
        </w:rPr>
        <w:t xml:space="preserve"> – </w:t>
      </w:r>
      <w:r w:rsidR="001E51F6" w:rsidRPr="00A14500">
        <w:rPr>
          <w:rFonts w:ascii="Open Sans" w:hAnsi="Open Sans" w:cs="Open Sans"/>
          <w:b/>
          <w:bCs/>
          <w:sz w:val="18"/>
          <w:szCs w:val="18"/>
        </w:rPr>
        <w:t>VI</w:t>
      </w:r>
      <w:r w:rsidRPr="00A14500">
        <w:rPr>
          <w:rFonts w:ascii="Open Sans" w:hAnsi="Open Sans" w:cs="Open Sans"/>
          <w:b/>
          <w:bCs/>
          <w:sz w:val="18"/>
          <w:szCs w:val="18"/>
        </w:rPr>
        <w:t>.202</w:t>
      </w:r>
      <w:r w:rsidR="007D29C2">
        <w:rPr>
          <w:rFonts w:ascii="Open Sans" w:hAnsi="Open Sans" w:cs="Open Sans"/>
          <w:b/>
          <w:bCs/>
          <w:sz w:val="18"/>
          <w:szCs w:val="18"/>
        </w:rPr>
        <w:t>7</w:t>
      </w:r>
    </w:p>
    <w:p w14:paraId="707F3C1D" w14:textId="77777777" w:rsidR="004E3ECF" w:rsidRPr="00A14500" w:rsidRDefault="004E3ECF" w:rsidP="00382D6F">
      <w:pPr>
        <w:widowControl w:val="0"/>
        <w:autoSpaceDE w:val="0"/>
        <w:autoSpaceDN w:val="0"/>
        <w:adjustRightInd w:val="0"/>
        <w:ind w:right="51"/>
        <w:jc w:val="both"/>
        <w:rPr>
          <w:rFonts w:ascii="Open Sans" w:hAnsi="Open Sans" w:cs="Open Sans"/>
          <w:sz w:val="18"/>
          <w:szCs w:val="18"/>
        </w:rPr>
      </w:pPr>
    </w:p>
    <w:p w14:paraId="5C32299B" w14:textId="77777777" w:rsidR="001E51F6" w:rsidRPr="00A14500" w:rsidRDefault="001E51F6" w:rsidP="001E51F6">
      <w:pPr>
        <w:widowControl w:val="0"/>
        <w:autoSpaceDE w:val="0"/>
        <w:autoSpaceDN w:val="0"/>
        <w:adjustRightInd w:val="0"/>
        <w:ind w:right="51"/>
        <w:jc w:val="both"/>
        <w:rPr>
          <w:rFonts w:ascii="Open Sans" w:hAnsi="Open Sans" w:cs="Open Sans"/>
          <w:sz w:val="18"/>
          <w:szCs w:val="18"/>
        </w:rPr>
      </w:pPr>
      <w:r w:rsidRPr="00A14500">
        <w:rPr>
          <w:rFonts w:ascii="Open Sans" w:hAnsi="Open Sans" w:cs="Open Sans"/>
          <w:sz w:val="18"/>
          <w:szCs w:val="18"/>
        </w:rPr>
        <w:t>Punkt</w:t>
      </w:r>
      <w:r w:rsidR="00382D6F" w:rsidRPr="00A14500">
        <w:rPr>
          <w:rFonts w:ascii="Open Sans" w:hAnsi="Open Sans" w:cs="Open Sans"/>
          <w:sz w:val="18"/>
          <w:szCs w:val="18"/>
        </w:rPr>
        <w:t xml:space="preserve"> Selektywnego Zbierania Odpadów Komunalnych</w:t>
      </w:r>
      <w:r w:rsidRPr="00A14500">
        <w:rPr>
          <w:rFonts w:ascii="Open Sans" w:hAnsi="Open Sans" w:cs="Open Sans"/>
          <w:sz w:val="18"/>
          <w:szCs w:val="18"/>
        </w:rPr>
        <w:t xml:space="preserve"> zlokalizowany jest w </w:t>
      </w:r>
      <w:proofErr w:type="spellStart"/>
      <w:r w:rsidRPr="00A14500">
        <w:rPr>
          <w:rFonts w:ascii="Open Sans" w:hAnsi="Open Sans" w:cs="Open Sans"/>
          <w:sz w:val="18"/>
          <w:szCs w:val="18"/>
        </w:rPr>
        <w:t>Kruśliwcu</w:t>
      </w:r>
      <w:proofErr w:type="spellEnd"/>
      <w:r w:rsidRPr="00A14500">
        <w:rPr>
          <w:rFonts w:ascii="Open Sans" w:hAnsi="Open Sans" w:cs="Open Sans"/>
          <w:sz w:val="18"/>
          <w:szCs w:val="18"/>
        </w:rPr>
        <w:t xml:space="preserve"> pod nr 12 obok Gminnego Zakładu Komunalnego. </w:t>
      </w:r>
      <w:r w:rsidR="00382D6F" w:rsidRPr="00A14500">
        <w:rPr>
          <w:rFonts w:ascii="Open Sans" w:hAnsi="Open Sans" w:cs="Open Sans"/>
          <w:sz w:val="18"/>
          <w:szCs w:val="18"/>
        </w:rPr>
        <w:t xml:space="preserve">Wykonawca zobowiązany jest do </w:t>
      </w:r>
      <w:r w:rsidRPr="00A14500">
        <w:rPr>
          <w:rFonts w:ascii="Open Sans" w:hAnsi="Open Sans" w:cs="Open Sans"/>
          <w:sz w:val="18"/>
          <w:szCs w:val="18"/>
        </w:rPr>
        <w:t xml:space="preserve">odbierania i zagospodarowania </w:t>
      </w:r>
      <w:r w:rsidR="00907C0B" w:rsidRPr="00A14500">
        <w:rPr>
          <w:rFonts w:ascii="Open Sans" w:hAnsi="Open Sans" w:cs="Open Sans"/>
          <w:sz w:val="18"/>
          <w:szCs w:val="18"/>
        </w:rPr>
        <w:t xml:space="preserve">zbieranych w nim </w:t>
      </w:r>
      <w:r w:rsidRPr="00A14500">
        <w:rPr>
          <w:rFonts w:ascii="Open Sans" w:hAnsi="Open Sans" w:cs="Open Sans"/>
          <w:sz w:val="18"/>
          <w:szCs w:val="18"/>
        </w:rPr>
        <w:t xml:space="preserve">odpadów </w:t>
      </w:r>
      <w:r w:rsidR="00F6582C" w:rsidRPr="00A14500">
        <w:rPr>
          <w:rFonts w:ascii="Open Sans" w:hAnsi="Open Sans" w:cs="Open Sans"/>
          <w:sz w:val="18"/>
          <w:szCs w:val="18"/>
        </w:rPr>
        <w:t>w okresie V</w:t>
      </w:r>
      <w:r w:rsidRPr="00A14500">
        <w:rPr>
          <w:rFonts w:ascii="Open Sans" w:hAnsi="Open Sans" w:cs="Open Sans"/>
          <w:sz w:val="18"/>
          <w:szCs w:val="18"/>
        </w:rPr>
        <w:t>I</w:t>
      </w:r>
      <w:r w:rsidR="00F6582C" w:rsidRPr="00A14500">
        <w:rPr>
          <w:rFonts w:ascii="Open Sans" w:hAnsi="Open Sans" w:cs="Open Sans"/>
          <w:sz w:val="18"/>
          <w:szCs w:val="18"/>
        </w:rPr>
        <w:t>I</w:t>
      </w:r>
      <w:r w:rsidRPr="00A14500">
        <w:rPr>
          <w:rFonts w:ascii="Open Sans" w:hAnsi="Open Sans" w:cs="Open Sans"/>
          <w:sz w:val="18"/>
          <w:szCs w:val="18"/>
        </w:rPr>
        <w:t>.202</w:t>
      </w:r>
      <w:r w:rsidR="007D29C2">
        <w:rPr>
          <w:rFonts w:ascii="Open Sans" w:hAnsi="Open Sans" w:cs="Open Sans"/>
          <w:sz w:val="18"/>
          <w:szCs w:val="18"/>
        </w:rPr>
        <w:t>5</w:t>
      </w:r>
      <w:r w:rsidRPr="00A14500">
        <w:rPr>
          <w:rFonts w:ascii="Open Sans" w:hAnsi="Open Sans" w:cs="Open Sans"/>
          <w:sz w:val="18"/>
          <w:szCs w:val="18"/>
        </w:rPr>
        <w:t xml:space="preserve"> </w:t>
      </w:r>
      <w:r w:rsidR="00C55BE1">
        <w:rPr>
          <w:rFonts w:ascii="Open Sans" w:hAnsi="Open Sans" w:cs="Open Sans"/>
          <w:sz w:val="18"/>
          <w:szCs w:val="18"/>
        </w:rPr>
        <w:t>-</w:t>
      </w:r>
      <w:r w:rsidRPr="00A14500">
        <w:rPr>
          <w:rFonts w:ascii="Open Sans" w:hAnsi="Open Sans" w:cs="Open Sans"/>
          <w:sz w:val="18"/>
          <w:szCs w:val="18"/>
        </w:rPr>
        <w:t xml:space="preserve"> VI</w:t>
      </w:r>
      <w:r w:rsidR="00F6582C" w:rsidRPr="00A14500">
        <w:rPr>
          <w:rFonts w:ascii="Open Sans" w:hAnsi="Open Sans" w:cs="Open Sans"/>
          <w:sz w:val="18"/>
          <w:szCs w:val="18"/>
        </w:rPr>
        <w:t>.202</w:t>
      </w:r>
      <w:r w:rsidR="007D29C2">
        <w:rPr>
          <w:rFonts w:ascii="Open Sans" w:hAnsi="Open Sans" w:cs="Open Sans"/>
          <w:sz w:val="18"/>
          <w:szCs w:val="18"/>
        </w:rPr>
        <w:t>7</w:t>
      </w:r>
      <w:r w:rsidRPr="00A14500">
        <w:rPr>
          <w:rFonts w:ascii="Open Sans" w:hAnsi="Open Sans" w:cs="Open Sans"/>
          <w:sz w:val="18"/>
          <w:szCs w:val="18"/>
        </w:rPr>
        <w:t>.</w:t>
      </w:r>
    </w:p>
    <w:p w14:paraId="0B730FEE" w14:textId="77777777" w:rsidR="00382D6F" w:rsidRPr="00A14500" w:rsidRDefault="001E51F6" w:rsidP="001E51F6">
      <w:pPr>
        <w:widowControl w:val="0"/>
        <w:autoSpaceDE w:val="0"/>
        <w:autoSpaceDN w:val="0"/>
        <w:adjustRightInd w:val="0"/>
        <w:ind w:right="51"/>
        <w:jc w:val="both"/>
        <w:rPr>
          <w:rFonts w:ascii="Open Sans" w:hAnsi="Open Sans" w:cs="Open Sans"/>
          <w:sz w:val="18"/>
          <w:szCs w:val="18"/>
        </w:rPr>
      </w:pPr>
      <w:r w:rsidRPr="00A14500">
        <w:rPr>
          <w:rFonts w:ascii="Open Sans" w:hAnsi="Open Sans" w:cs="Open Sans"/>
          <w:sz w:val="18"/>
          <w:szCs w:val="18"/>
        </w:rPr>
        <w:t>Wykonawcy muszą spełnić</w:t>
      </w:r>
      <w:r w:rsidR="00382D6F" w:rsidRPr="00A14500">
        <w:rPr>
          <w:rFonts w:ascii="Open Sans" w:hAnsi="Open Sans" w:cs="Open Sans"/>
          <w:sz w:val="18"/>
          <w:szCs w:val="18"/>
        </w:rPr>
        <w:t xml:space="preserve"> następujące warunki:</w:t>
      </w:r>
    </w:p>
    <w:p w14:paraId="5836D129" w14:textId="77777777" w:rsidR="00382D6F" w:rsidRPr="00A14500" w:rsidRDefault="001E51F6" w:rsidP="001E51F6">
      <w:pPr>
        <w:pStyle w:val="Akapitzlist"/>
        <w:numPr>
          <w:ilvl w:val="0"/>
          <w:numId w:val="28"/>
        </w:numPr>
        <w:ind w:left="709"/>
        <w:jc w:val="both"/>
        <w:rPr>
          <w:rFonts w:ascii="Open Sans" w:hAnsi="Open Sans" w:cs="Open Sans"/>
          <w:sz w:val="18"/>
          <w:szCs w:val="18"/>
        </w:rPr>
      </w:pPr>
      <w:r w:rsidRPr="00A14500">
        <w:rPr>
          <w:rFonts w:ascii="Open Sans" w:hAnsi="Open Sans" w:cs="Open Sans"/>
          <w:sz w:val="18"/>
          <w:szCs w:val="18"/>
        </w:rPr>
        <w:lastRenderedPageBreak/>
        <w:t>odbiór odpadów musi nastąpić w godzinach</w:t>
      </w:r>
      <w:r w:rsidR="00382D6F" w:rsidRPr="00A14500">
        <w:rPr>
          <w:rFonts w:ascii="Open Sans" w:hAnsi="Open Sans" w:cs="Open Sans"/>
          <w:sz w:val="18"/>
          <w:szCs w:val="18"/>
        </w:rPr>
        <w:t xml:space="preserve"> otwarcia Punktu t</w:t>
      </w:r>
      <w:r w:rsidRPr="00A14500">
        <w:rPr>
          <w:rFonts w:ascii="Open Sans" w:hAnsi="Open Sans" w:cs="Open Sans"/>
          <w:sz w:val="18"/>
          <w:szCs w:val="18"/>
        </w:rPr>
        <w:t>j.</w:t>
      </w:r>
      <w:r w:rsidR="00382D6F" w:rsidRPr="00A14500">
        <w:rPr>
          <w:rFonts w:ascii="Open Sans" w:hAnsi="Open Sans" w:cs="Open Sans"/>
          <w:sz w:val="18"/>
          <w:szCs w:val="18"/>
        </w:rPr>
        <w:t>:</w:t>
      </w:r>
    </w:p>
    <w:p w14:paraId="4A02F879" w14:textId="77777777" w:rsidR="00382D6F" w:rsidRPr="00A14500" w:rsidRDefault="00382D6F" w:rsidP="00382D6F">
      <w:pPr>
        <w:numPr>
          <w:ilvl w:val="0"/>
          <w:numId w:val="17"/>
        </w:numPr>
        <w:spacing w:after="0" w:line="240" w:lineRule="auto"/>
        <w:jc w:val="both"/>
        <w:rPr>
          <w:rFonts w:ascii="Open Sans" w:hAnsi="Open Sans" w:cs="Open Sans"/>
          <w:sz w:val="18"/>
          <w:szCs w:val="18"/>
        </w:rPr>
      </w:pPr>
      <w:r w:rsidRPr="00A14500">
        <w:rPr>
          <w:rFonts w:ascii="Open Sans" w:hAnsi="Open Sans" w:cs="Open Sans"/>
          <w:sz w:val="18"/>
          <w:szCs w:val="18"/>
        </w:rPr>
        <w:t xml:space="preserve">od poniedziałku do piątku: </w:t>
      </w:r>
      <w:r w:rsidR="007D29C2">
        <w:rPr>
          <w:rFonts w:ascii="Open Sans" w:hAnsi="Open Sans" w:cs="Open Sans"/>
          <w:sz w:val="18"/>
          <w:szCs w:val="18"/>
        </w:rPr>
        <w:t>7</w:t>
      </w:r>
      <w:r w:rsidRPr="00A14500">
        <w:rPr>
          <w:rFonts w:ascii="Open Sans" w:hAnsi="Open Sans" w:cs="Open Sans"/>
          <w:sz w:val="18"/>
          <w:szCs w:val="18"/>
        </w:rPr>
        <w:t>.00 – 1</w:t>
      </w:r>
      <w:r w:rsidR="001E51F6" w:rsidRPr="00A14500">
        <w:rPr>
          <w:rFonts w:ascii="Open Sans" w:hAnsi="Open Sans" w:cs="Open Sans"/>
          <w:sz w:val="18"/>
          <w:szCs w:val="18"/>
        </w:rPr>
        <w:t>5</w:t>
      </w:r>
      <w:r w:rsidRPr="00A14500">
        <w:rPr>
          <w:rFonts w:ascii="Open Sans" w:hAnsi="Open Sans" w:cs="Open Sans"/>
          <w:sz w:val="18"/>
          <w:szCs w:val="18"/>
        </w:rPr>
        <w:t>.00</w:t>
      </w:r>
      <w:r w:rsidR="001E51F6" w:rsidRPr="00A14500">
        <w:rPr>
          <w:rFonts w:ascii="Open Sans" w:hAnsi="Open Sans" w:cs="Open Sans"/>
          <w:sz w:val="18"/>
          <w:szCs w:val="18"/>
        </w:rPr>
        <w:t xml:space="preserve">, </w:t>
      </w:r>
    </w:p>
    <w:p w14:paraId="6F0306FB" w14:textId="77777777" w:rsidR="00382D6F" w:rsidRPr="00A14500" w:rsidRDefault="00382D6F" w:rsidP="00382D6F">
      <w:pPr>
        <w:numPr>
          <w:ilvl w:val="0"/>
          <w:numId w:val="17"/>
        </w:numPr>
        <w:spacing w:after="0" w:line="240" w:lineRule="auto"/>
        <w:jc w:val="both"/>
        <w:rPr>
          <w:rFonts w:ascii="Open Sans" w:hAnsi="Open Sans" w:cs="Open Sans"/>
          <w:sz w:val="18"/>
          <w:szCs w:val="18"/>
        </w:rPr>
      </w:pPr>
      <w:r w:rsidRPr="00A14500">
        <w:rPr>
          <w:rFonts w:ascii="Open Sans" w:hAnsi="Open Sans" w:cs="Open Sans"/>
          <w:sz w:val="18"/>
          <w:szCs w:val="18"/>
        </w:rPr>
        <w:t xml:space="preserve">w soboty </w:t>
      </w:r>
      <w:r w:rsidR="007D29C2">
        <w:rPr>
          <w:rFonts w:ascii="Open Sans" w:hAnsi="Open Sans" w:cs="Open Sans"/>
          <w:sz w:val="18"/>
          <w:szCs w:val="18"/>
        </w:rPr>
        <w:t>zgodnie z harmonogramem otwarcia.</w:t>
      </w:r>
    </w:p>
    <w:p w14:paraId="622FC0E5" w14:textId="77777777" w:rsidR="00E521D6" w:rsidRPr="00A14500" w:rsidRDefault="00E521D6" w:rsidP="00E521D6">
      <w:pPr>
        <w:spacing w:after="0" w:line="240" w:lineRule="auto"/>
        <w:ind w:left="780"/>
        <w:jc w:val="both"/>
        <w:rPr>
          <w:rFonts w:ascii="Open Sans" w:hAnsi="Open Sans" w:cs="Open Sans"/>
          <w:sz w:val="18"/>
          <w:szCs w:val="18"/>
        </w:rPr>
      </w:pPr>
    </w:p>
    <w:p w14:paraId="5D07F8D1" w14:textId="77777777" w:rsidR="00382D6F" w:rsidRPr="00A14500" w:rsidRDefault="00382D6F" w:rsidP="001E51F6">
      <w:pPr>
        <w:pStyle w:val="Akapitzlist"/>
        <w:numPr>
          <w:ilvl w:val="0"/>
          <w:numId w:val="28"/>
        </w:numPr>
        <w:spacing w:after="0" w:line="240" w:lineRule="auto"/>
        <w:ind w:left="709"/>
        <w:jc w:val="both"/>
        <w:rPr>
          <w:rFonts w:ascii="Open Sans" w:hAnsi="Open Sans" w:cs="Open Sans"/>
          <w:sz w:val="18"/>
          <w:szCs w:val="18"/>
        </w:rPr>
      </w:pPr>
      <w:r w:rsidRPr="00A14500">
        <w:rPr>
          <w:rFonts w:ascii="Open Sans" w:hAnsi="Open Sans" w:cs="Open Sans"/>
          <w:sz w:val="18"/>
          <w:szCs w:val="18"/>
        </w:rPr>
        <w:t>Wykonawca posiada lub będzie posiadał w dniu rozpoczęcia świadczenia przedmiotu umowy aktualne zezwolenia</w:t>
      </w:r>
      <w:r w:rsidR="004E3ECF" w:rsidRPr="00A14500">
        <w:rPr>
          <w:rFonts w:ascii="Open Sans" w:hAnsi="Open Sans" w:cs="Open Sans"/>
          <w:sz w:val="18"/>
          <w:szCs w:val="18"/>
        </w:rPr>
        <w:t>, m.in.:</w:t>
      </w:r>
    </w:p>
    <w:p w14:paraId="15E14BC9" w14:textId="77777777" w:rsidR="00382D6F" w:rsidRPr="00A14500" w:rsidRDefault="00700680" w:rsidP="00382D6F">
      <w:pPr>
        <w:numPr>
          <w:ilvl w:val="0"/>
          <w:numId w:val="19"/>
        </w:numPr>
        <w:spacing w:after="0" w:line="240" w:lineRule="auto"/>
        <w:jc w:val="both"/>
        <w:rPr>
          <w:rFonts w:ascii="Open Sans" w:hAnsi="Open Sans" w:cs="Open Sans"/>
          <w:sz w:val="18"/>
          <w:szCs w:val="18"/>
        </w:rPr>
      </w:pPr>
      <w:r w:rsidRPr="00A14500">
        <w:rPr>
          <w:rFonts w:ascii="Open Sans" w:hAnsi="Open Sans" w:cs="Open Sans"/>
          <w:sz w:val="18"/>
          <w:szCs w:val="18"/>
        </w:rPr>
        <w:t>w</w:t>
      </w:r>
      <w:r w:rsidR="00F67AB2" w:rsidRPr="00A14500">
        <w:rPr>
          <w:rFonts w:ascii="Open Sans" w:hAnsi="Open Sans" w:cs="Open Sans"/>
          <w:sz w:val="18"/>
          <w:szCs w:val="18"/>
        </w:rPr>
        <w:t>łaściwy wpis do rejestru BDO</w:t>
      </w:r>
      <w:r w:rsidRPr="00A14500">
        <w:rPr>
          <w:rFonts w:ascii="Open Sans" w:hAnsi="Open Sans" w:cs="Open Sans"/>
          <w:sz w:val="18"/>
          <w:szCs w:val="18"/>
        </w:rPr>
        <w:t>,</w:t>
      </w:r>
    </w:p>
    <w:p w14:paraId="7F251A09" w14:textId="77777777" w:rsidR="00F67AB2" w:rsidRPr="00A14500" w:rsidRDefault="00F67AB2" w:rsidP="00382D6F">
      <w:pPr>
        <w:numPr>
          <w:ilvl w:val="0"/>
          <w:numId w:val="19"/>
        </w:numPr>
        <w:spacing w:after="0" w:line="240" w:lineRule="auto"/>
        <w:jc w:val="both"/>
        <w:rPr>
          <w:rFonts w:ascii="Open Sans" w:hAnsi="Open Sans" w:cs="Open Sans"/>
          <w:sz w:val="18"/>
          <w:szCs w:val="18"/>
        </w:rPr>
      </w:pPr>
      <w:r w:rsidRPr="00A14500">
        <w:rPr>
          <w:rFonts w:ascii="Open Sans" w:hAnsi="Open Sans" w:cs="Open Sans"/>
          <w:sz w:val="18"/>
          <w:szCs w:val="18"/>
        </w:rPr>
        <w:t>ADR w zakresie transportu odpadów niebezpiecznych</w:t>
      </w:r>
      <w:r w:rsidR="00700680" w:rsidRPr="00A14500">
        <w:rPr>
          <w:rFonts w:ascii="Open Sans" w:hAnsi="Open Sans" w:cs="Open Sans"/>
          <w:sz w:val="18"/>
          <w:szCs w:val="18"/>
        </w:rPr>
        <w:t>.</w:t>
      </w:r>
    </w:p>
    <w:p w14:paraId="4D64B811" w14:textId="77777777" w:rsidR="00F67AB2" w:rsidRDefault="00F67AB2" w:rsidP="00F67AB2">
      <w:pPr>
        <w:spacing w:after="0" w:line="240" w:lineRule="auto"/>
        <w:ind w:left="720"/>
        <w:jc w:val="both"/>
        <w:rPr>
          <w:rFonts w:ascii="Open Sans" w:hAnsi="Open Sans" w:cs="Open Sans"/>
          <w:sz w:val="18"/>
          <w:szCs w:val="18"/>
        </w:rPr>
      </w:pPr>
    </w:p>
    <w:p w14:paraId="2BF63420" w14:textId="77777777" w:rsidR="00C55BE1" w:rsidRPr="00A14500" w:rsidRDefault="00C55BE1" w:rsidP="00F67AB2">
      <w:pPr>
        <w:spacing w:after="0" w:line="240" w:lineRule="auto"/>
        <w:ind w:left="720"/>
        <w:jc w:val="both"/>
        <w:rPr>
          <w:rFonts w:ascii="Open Sans" w:hAnsi="Open Sans" w:cs="Open Sans"/>
          <w:sz w:val="18"/>
          <w:szCs w:val="18"/>
        </w:rPr>
      </w:pPr>
    </w:p>
    <w:p w14:paraId="1F3A8233" w14:textId="77777777" w:rsidR="00382D6F" w:rsidRPr="00A14500" w:rsidRDefault="00382D6F" w:rsidP="001E51F6">
      <w:pPr>
        <w:numPr>
          <w:ilvl w:val="0"/>
          <w:numId w:val="2"/>
        </w:numPr>
        <w:spacing w:after="0" w:line="240" w:lineRule="auto"/>
        <w:jc w:val="both"/>
        <w:rPr>
          <w:rFonts w:ascii="Open Sans" w:hAnsi="Open Sans" w:cs="Open Sans"/>
          <w:sz w:val="18"/>
          <w:szCs w:val="18"/>
        </w:rPr>
      </w:pPr>
      <w:r w:rsidRPr="00A14500">
        <w:rPr>
          <w:rFonts w:ascii="Open Sans" w:hAnsi="Open Sans" w:cs="Open Sans"/>
          <w:sz w:val="18"/>
          <w:szCs w:val="18"/>
        </w:rPr>
        <w:t xml:space="preserve">Rodzaje odpadów, które mają być odbierane </w:t>
      </w:r>
      <w:r w:rsidR="00F67AB2" w:rsidRPr="00A14500">
        <w:rPr>
          <w:rFonts w:ascii="Open Sans" w:hAnsi="Open Sans" w:cs="Open Sans"/>
          <w:sz w:val="18"/>
          <w:szCs w:val="18"/>
        </w:rPr>
        <w:t>z</w:t>
      </w:r>
      <w:r w:rsidRPr="00A14500">
        <w:rPr>
          <w:rFonts w:ascii="Open Sans" w:hAnsi="Open Sans" w:cs="Open Sans"/>
          <w:sz w:val="18"/>
          <w:szCs w:val="18"/>
        </w:rPr>
        <w:t xml:space="preserve"> PSZOK:</w:t>
      </w:r>
    </w:p>
    <w:p w14:paraId="22A19873"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baterie i akumulatory,</w:t>
      </w:r>
    </w:p>
    <w:p w14:paraId="2C6236EA"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zużyty sprzęt elektryczny i elektroniczny,</w:t>
      </w:r>
    </w:p>
    <w:p w14:paraId="4EE17F41"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 xml:space="preserve">gruz ceglany </w:t>
      </w:r>
      <w:r w:rsidR="00F67AB2" w:rsidRPr="00A14500">
        <w:rPr>
          <w:rFonts w:ascii="Open Sans" w:hAnsi="Open Sans" w:cs="Open Sans"/>
          <w:sz w:val="18"/>
          <w:szCs w:val="18"/>
        </w:rPr>
        <w:t>i/</w:t>
      </w:r>
      <w:r w:rsidRPr="00A14500">
        <w:rPr>
          <w:rFonts w:ascii="Open Sans" w:hAnsi="Open Sans" w:cs="Open Sans"/>
          <w:sz w:val="18"/>
          <w:szCs w:val="18"/>
        </w:rPr>
        <w:t xml:space="preserve">lub betonowy, </w:t>
      </w:r>
    </w:p>
    <w:p w14:paraId="3BDBCF0F"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zużyte opony,</w:t>
      </w:r>
    </w:p>
    <w:p w14:paraId="7AA3423F"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odpady ulegające biodegradacji,</w:t>
      </w:r>
    </w:p>
    <w:p w14:paraId="643155E2"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popiół,</w:t>
      </w:r>
    </w:p>
    <w:p w14:paraId="53B8A7A0"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odpady wielkogabarytowe, w tym meble,</w:t>
      </w:r>
    </w:p>
    <w:p w14:paraId="6E038DDF"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tekstylia i odzież,</w:t>
      </w:r>
    </w:p>
    <w:p w14:paraId="1966A1AB"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papier, tektura,</w:t>
      </w:r>
    </w:p>
    <w:p w14:paraId="1154E821"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metal,</w:t>
      </w:r>
    </w:p>
    <w:p w14:paraId="0159E6A6" w14:textId="77777777" w:rsidR="00382D6F" w:rsidRPr="00A14500" w:rsidRDefault="00F67AB2"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tworzywa sztuczne</w:t>
      </w:r>
      <w:r w:rsidR="00382D6F" w:rsidRPr="00A14500">
        <w:rPr>
          <w:rFonts w:ascii="Open Sans" w:hAnsi="Open Sans" w:cs="Open Sans"/>
          <w:sz w:val="18"/>
          <w:szCs w:val="18"/>
        </w:rPr>
        <w:t>,</w:t>
      </w:r>
    </w:p>
    <w:p w14:paraId="70F22BAB" w14:textId="77777777" w:rsidR="00382D6F" w:rsidRPr="00A14500"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szkło,</w:t>
      </w:r>
    </w:p>
    <w:p w14:paraId="15823643" w14:textId="4F697209" w:rsidR="00382D6F" w:rsidRDefault="00382D6F" w:rsidP="00382D6F">
      <w:pPr>
        <w:numPr>
          <w:ilvl w:val="0"/>
          <w:numId w:val="20"/>
        </w:numPr>
        <w:spacing w:after="0" w:line="240" w:lineRule="auto"/>
        <w:jc w:val="both"/>
        <w:rPr>
          <w:rFonts w:ascii="Open Sans" w:hAnsi="Open Sans" w:cs="Open Sans"/>
          <w:sz w:val="18"/>
          <w:szCs w:val="18"/>
        </w:rPr>
      </w:pPr>
      <w:r w:rsidRPr="00A14500">
        <w:rPr>
          <w:rFonts w:ascii="Open Sans" w:hAnsi="Open Sans" w:cs="Open Sans"/>
          <w:sz w:val="18"/>
          <w:szCs w:val="18"/>
        </w:rPr>
        <w:t>odpad</w:t>
      </w:r>
      <w:r w:rsidR="00F67AB2" w:rsidRPr="00A14500">
        <w:rPr>
          <w:rFonts w:ascii="Open Sans" w:hAnsi="Open Sans" w:cs="Open Sans"/>
          <w:sz w:val="18"/>
          <w:szCs w:val="18"/>
        </w:rPr>
        <w:t>y</w:t>
      </w:r>
      <w:r w:rsidRPr="00A14500">
        <w:rPr>
          <w:rFonts w:ascii="Open Sans" w:hAnsi="Open Sans" w:cs="Open Sans"/>
          <w:sz w:val="18"/>
          <w:szCs w:val="18"/>
        </w:rPr>
        <w:t xml:space="preserve"> niekwalifikując</w:t>
      </w:r>
      <w:r w:rsidR="00F67AB2" w:rsidRPr="00A14500">
        <w:rPr>
          <w:rFonts w:ascii="Open Sans" w:hAnsi="Open Sans" w:cs="Open Sans"/>
          <w:sz w:val="18"/>
          <w:szCs w:val="18"/>
        </w:rPr>
        <w:t>e</w:t>
      </w:r>
      <w:r w:rsidRPr="00A14500">
        <w:rPr>
          <w:rFonts w:ascii="Open Sans" w:hAnsi="Open Sans" w:cs="Open Sans"/>
          <w:sz w:val="18"/>
          <w:szCs w:val="18"/>
        </w:rPr>
        <w:t xml:space="preserve"> się do odpadów medycznych powstałych w gospodarstwie domowym</w:t>
      </w:r>
      <w:r w:rsidR="005E3ABF">
        <w:rPr>
          <w:rFonts w:ascii="Open Sans" w:hAnsi="Open Sans" w:cs="Open Sans"/>
          <w:sz w:val="18"/>
          <w:szCs w:val="18"/>
        </w:rPr>
        <w:br/>
      </w:r>
      <w:r w:rsidRPr="00A14500">
        <w:rPr>
          <w:rFonts w:ascii="Open Sans" w:hAnsi="Open Sans" w:cs="Open Sans"/>
          <w:sz w:val="18"/>
          <w:szCs w:val="18"/>
        </w:rPr>
        <w:t>w wyniku przyjmowania produktów leczniczych w formie iniekcji i prowadzenia monitoringu poziomu substancji we krwi, w szczególności igieł i strzykawek.</w:t>
      </w:r>
    </w:p>
    <w:p w14:paraId="6A19602F" w14:textId="77777777" w:rsidR="003E56D2" w:rsidRPr="00A14500" w:rsidRDefault="003E56D2" w:rsidP="003E56D2">
      <w:pPr>
        <w:spacing w:after="0" w:line="240" w:lineRule="auto"/>
        <w:ind w:left="720"/>
        <w:jc w:val="both"/>
        <w:rPr>
          <w:rFonts w:ascii="Open Sans" w:hAnsi="Open Sans" w:cs="Open Sans"/>
          <w:sz w:val="18"/>
          <w:szCs w:val="18"/>
        </w:rPr>
      </w:pPr>
    </w:p>
    <w:p w14:paraId="3F686003" w14:textId="77777777" w:rsidR="00382D6F" w:rsidRPr="00A3443A" w:rsidRDefault="00A3443A" w:rsidP="00A3443A">
      <w:pPr>
        <w:pStyle w:val="Akapitzlist"/>
        <w:numPr>
          <w:ilvl w:val="0"/>
          <w:numId w:val="2"/>
        </w:numPr>
        <w:jc w:val="both"/>
        <w:rPr>
          <w:rFonts w:ascii="Open Sans" w:hAnsi="Open Sans" w:cs="Open Sans"/>
          <w:sz w:val="18"/>
          <w:szCs w:val="18"/>
        </w:rPr>
      </w:pPr>
      <w:bookmarkStart w:id="3" w:name="_Hlk195185407"/>
      <w:r>
        <w:rPr>
          <w:rFonts w:ascii="Open Sans" w:hAnsi="Open Sans" w:cs="Open Sans"/>
          <w:sz w:val="18"/>
          <w:szCs w:val="18"/>
        </w:rPr>
        <w:t>Wykonawca zobowiązany jest do segregacji odpadów budowlanych i rozbiórkowych zgodnie z art. 101a ust. 2 ustawy z dnia 14 grudnia 2012 r. o odpadach (Dz.</w:t>
      </w:r>
      <w:r w:rsidR="009307CC">
        <w:rPr>
          <w:rFonts w:ascii="Open Sans" w:hAnsi="Open Sans" w:cs="Open Sans"/>
          <w:sz w:val="18"/>
          <w:szCs w:val="18"/>
        </w:rPr>
        <w:t xml:space="preserve"> </w:t>
      </w:r>
      <w:r>
        <w:rPr>
          <w:rFonts w:ascii="Open Sans" w:hAnsi="Open Sans" w:cs="Open Sans"/>
          <w:sz w:val="18"/>
          <w:szCs w:val="18"/>
        </w:rPr>
        <w:t xml:space="preserve">U. z 2023 r. poz. 1587 z </w:t>
      </w:r>
      <w:proofErr w:type="spellStart"/>
      <w:r>
        <w:rPr>
          <w:rFonts w:ascii="Open Sans" w:hAnsi="Open Sans" w:cs="Open Sans"/>
          <w:sz w:val="18"/>
          <w:szCs w:val="18"/>
        </w:rPr>
        <w:t>późn</w:t>
      </w:r>
      <w:proofErr w:type="spellEnd"/>
      <w:r>
        <w:rPr>
          <w:rFonts w:ascii="Open Sans" w:hAnsi="Open Sans" w:cs="Open Sans"/>
          <w:sz w:val="18"/>
          <w:szCs w:val="18"/>
        </w:rPr>
        <w:t>. zm</w:t>
      </w:r>
      <w:r w:rsidR="009307CC">
        <w:rPr>
          <w:rFonts w:ascii="Open Sans" w:hAnsi="Open Sans" w:cs="Open Sans"/>
          <w:sz w:val="18"/>
          <w:szCs w:val="18"/>
        </w:rPr>
        <w:t>.</w:t>
      </w:r>
      <w:r>
        <w:rPr>
          <w:rFonts w:ascii="Open Sans" w:hAnsi="Open Sans" w:cs="Open Sans"/>
          <w:sz w:val="18"/>
          <w:szCs w:val="18"/>
        </w:rPr>
        <w:t>)</w:t>
      </w:r>
    </w:p>
    <w:bookmarkEnd w:id="3"/>
    <w:p w14:paraId="22382B5C" w14:textId="77777777" w:rsidR="00382D6F" w:rsidRPr="00A14500" w:rsidRDefault="00F67AB2" w:rsidP="001E51F6">
      <w:pPr>
        <w:numPr>
          <w:ilvl w:val="0"/>
          <w:numId w:val="2"/>
        </w:numPr>
        <w:spacing w:after="0" w:line="240" w:lineRule="auto"/>
        <w:jc w:val="both"/>
        <w:rPr>
          <w:rFonts w:ascii="Open Sans" w:hAnsi="Open Sans" w:cs="Open Sans"/>
          <w:sz w:val="18"/>
          <w:szCs w:val="18"/>
        </w:rPr>
      </w:pPr>
      <w:r w:rsidRPr="00A14500">
        <w:rPr>
          <w:rFonts w:ascii="Open Sans" w:hAnsi="Open Sans" w:cs="Open Sans"/>
          <w:sz w:val="18"/>
          <w:szCs w:val="18"/>
        </w:rPr>
        <w:t xml:space="preserve">PSZOK jest </w:t>
      </w:r>
      <w:r w:rsidR="00382D6F" w:rsidRPr="00A14500">
        <w:rPr>
          <w:rFonts w:ascii="Open Sans" w:hAnsi="Open Sans" w:cs="Open Sans"/>
          <w:sz w:val="18"/>
          <w:szCs w:val="18"/>
        </w:rPr>
        <w:t>wyposażony w:</w:t>
      </w:r>
    </w:p>
    <w:p w14:paraId="5FE41AD9" w14:textId="44325466" w:rsidR="00382D6F" w:rsidRPr="00A14500" w:rsidRDefault="00382D6F" w:rsidP="00382D6F">
      <w:pPr>
        <w:numPr>
          <w:ilvl w:val="0"/>
          <w:numId w:val="21"/>
        </w:numPr>
        <w:spacing w:after="0" w:line="240" w:lineRule="auto"/>
        <w:jc w:val="both"/>
        <w:rPr>
          <w:rFonts w:ascii="Open Sans" w:hAnsi="Open Sans" w:cs="Open Sans"/>
          <w:sz w:val="18"/>
          <w:szCs w:val="18"/>
        </w:rPr>
      </w:pPr>
      <w:r w:rsidRPr="00A14500">
        <w:rPr>
          <w:rFonts w:ascii="Open Sans" w:hAnsi="Open Sans" w:cs="Open Sans"/>
          <w:sz w:val="18"/>
          <w:szCs w:val="18"/>
        </w:rPr>
        <w:t>kontenery lub pojemniki zamykane</w:t>
      </w:r>
      <w:r w:rsidR="005E3ABF">
        <w:rPr>
          <w:rFonts w:ascii="Open Sans" w:hAnsi="Open Sans" w:cs="Open Sans"/>
          <w:sz w:val="18"/>
          <w:szCs w:val="18"/>
        </w:rPr>
        <w:t>, które są w</w:t>
      </w:r>
      <w:r w:rsidRPr="00A14500">
        <w:rPr>
          <w:rFonts w:ascii="Open Sans" w:hAnsi="Open Sans" w:cs="Open Sans"/>
          <w:sz w:val="18"/>
          <w:szCs w:val="18"/>
        </w:rPr>
        <w:t xml:space="preserve"> odpowiedniej wielkości na odpady należące do kategorii: zużyty sprzęt elektryczny i elektroniczny, dot. przyjmowania produktów leczniczych, przeterminowane leki i chemikalia, zużyte baterie i akumulatory,</w:t>
      </w:r>
    </w:p>
    <w:p w14:paraId="4CE6DA09" w14:textId="49D857AC" w:rsidR="00382D6F" w:rsidRPr="00A14500" w:rsidRDefault="00382D6F" w:rsidP="00382D6F">
      <w:pPr>
        <w:numPr>
          <w:ilvl w:val="0"/>
          <w:numId w:val="21"/>
        </w:numPr>
        <w:spacing w:after="0" w:line="240" w:lineRule="auto"/>
        <w:jc w:val="both"/>
        <w:rPr>
          <w:rFonts w:ascii="Open Sans" w:hAnsi="Open Sans" w:cs="Open Sans"/>
          <w:sz w:val="18"/>
          <w:szCs w:val="18"/>
        </w:rPr>
      </w:pPr>
      <w:r w:rsidRPr="00A14500">
        <w:rPr>
          <w:rFonts w:ascii="Open Sans" w:hAnsi="Open Sans" w:cs="Open Sans"/>
          <w:sz w:val="18"/>
          <w:szCs w:val="18"/>
        </w:rPr>
        <w:t>kontenery lub pojemniki otwarte</w:t>
      </w:r>
      <w:r w:rsidR="005E3ABF">
        <w:rPr>
          <w:rFonts w:ascii="Open Sans" w:hAnsi="Open Sans" w:cs="Open Sans"/>
          <w:sz w:val="18"/>
          <w:szCs w:val="18"/>
        </w:rPr>
        <w:t>, które są w</w:t>
      </w:r>
      <w:r w:rsidRPr="00A14500">
        <w:rPr>
          <w:rFonts w:ascii="Open Sans" w:hAnsi="Open Sans" w:cs="Open Sans"/>
          <w:sz w:val="18"/>
          <w:szCs w:val="18"/>
        </w:rPr>
        <w:t xml:space="preserve"> odpowiedniej wielkości na odpady z pozostałych wyżej wymienionych kategorii,</w:t>
      </w:r>
    </w:p>
    <w:p w14:paraId="4F4777FD" w14:textId="77777777" w:rsidR="00382D6F" w:rsidRPr="00A14500" w:rsidRDefault="00382D6F" w:rsidP="00382D6F">
      <w:pPr>
        <w:numPr>
          <w:ilvl w:val="0"/>
          <w:numId w:val="21"/>
        </w:numPr>
        <w:spacing w:after="0" w:line="240" w:lineRule="auto"/>
        <w:jc w:val="both"/>
        <w:rPr>
          <w:rFonts w:ascii="Open Sans" w:hAnsi="Open Sans" w:cs="Open Sans"/>
          <w:sz w:val="18"/>
          <w:szCs w:val="18"/>
        </w:rPr>
      </w:pPr>
      <w:r w:rsidRPr="00A14500">
        <w:rPr>
          <w:rFonts w:ascii="Open Sans" w:hAnsi="Open Sans" w:cs="Open Sans"/>
          <w:sz w:val="18"/>
          <w:szCs w:val="18"/>
        </w:rPr>
        <w:t>legalizowaną wagę towarową.</w:t>
      </w:r>
    </w:p>
    <w:p w14:paraId="03D31442" w14:textId="77777777" w:rsidR="00382D6F" w:rsidRPr="00A14500" w:rsidRDefault="00F67AB2" w:rsidP="00C55BE1">
      <w:pPr>
        <w:ind w:firstLine="709"/>
        <w:jc w:val="both"/>
        <w:rPr>
          <w:rFonts w:ascii="Open Sans" w:hAnsi="Open Sans" w:cs="Open Sans"/>
          <w:sz w:val="18"/>
          <w:szCs w:val="18"/>
        </w:rPr>
      </w:pPr>
      <w:r w:rsidRPr="00A14500">
        <w:rPr>
          <w:rFonts w:ascii="Open Sans" w:hAnsi="Open Sans" w:cs="Open Sans"/>
          <w:sz w:val="18"/>
          <w:szCs w:val="18"/>
        </w:rPr>
        <w:t>Dopuszcza się, aby przy rotacji kontenerów, Wykonawca podstawiał własne pojemniki.</w:t>
      </w:r>
    </w:p>
    <w:p w14:paraId="0EC3083F" w14:textId="683778F0" w:rsidR="00382D6F" w:rsidRDefault="00382D6F" w:rsidP="00382D6F">
      <w:pPr>
        <w:numPr>
          <w:ilvl w:val="0"/>
          <w:numId w:val="2"/>
        </w:numPr>
        <w:spacing w:after="0" w:line="240" w:lineRule="auto"/>
        <w:jc w:val="both"/>
        <w:rPr>
          <w:rFonts w:ascii="Open Sans" w:hAnsi="Open Sans" w:cs="Open Sans"/>
          <w:sz w:val="18"/>
          <w:szCs w:val="18"/>
        </w:rPr>
      </w:pPr>
      <w:r w:rsidRPr="00A14500">
        <w:rPr>
          <w:rFonts w:ascii="Open Sans" w:hAnsi="Open Sans" w:cs="Open Sans"/>
          <w:sz w:val="18"/>
          <w:szCs w:val="18"/>
        </w:rPr>
        <w:t>Wykonawca zobowiązany jest do ważenia przyjmowanych odpadów</w:t>
      </w:r>
      <w:r w:rsidR="00F67AB2" w:rsidRPr="00A14500">
        <w:rPr>
          <w:rFonts w:ascii="Open Sans" w:hAnsi="Open Sans" w:cs="Open Sans"/>
          <w:sz w:val="18"/>
          <w:szCs w:val="18"/>
        </w:rPr>
        <w:t xml:space="preserve"> i prowadzenia ewidencji w BDO</w:t>
      </w:r>
      <w:r w:rsidRPr="00A14500">
        <w:rPr>
          <w:rFonts w:ascii="Open Sans" w:hAnsi="Open Sans" w:cs="Open Sans"/>
          <w:sz w:val="18"/>
          <w:szCs w:val="18"/>
        </w:rPr>
        <w:t xml:space="preserve">. </w:t>
      </w:r>
    </w:p>
    <w:p w14:paraId="0AD81900" w14:textId="77777777" w:rsidR="003E56D2" w:rsidRPr="003E56D2" w:rsidRDefault="003E56D2" w:rsidP="003E56D2">
      <w:pPr>
        <w:spacing w:after="0" w:line="240" w:lineRule="auto"/>
        <w:ind w:left="360"/>
        <w:jc w:val="both"/>
        <w:rPr>
          <w:rFonts w:ascii="Open Sans" w:hAnsi="Open Sans" w:cs="Open Sans"/>
          <w:sz w:val="18"/>
          <w:szCs w:val="18"/>
        </w:rPr>
      </w:pPr>
    </w:p>
    <w:p w14:paraId="6B201F8B" w14:textId="514621D2" w:rsidR="00382D6F" w:rsidRPr="00A14500" w:rsidRDefault="00530140" w:rsidP="001E51F6">
      <w:pPr>
        <w:numPr>
          <w:ilvl w:val="0"/>
          <w:numId w:val="2"/>
        </w:numPr>
        <w:spacing w:after="0" w:line="240" w:lineRule="auto"/>
        <w:jc w:val="both"/>
        <w:rPr>
          <w:rFonts w:ascii="Open Sans" w:hAnsi="Open Sans" w:cs="Open Sans"/>
          <w:sz w:val="18"/>
          <w:szCs w:val="18"/>
        </w:rPr>
      </w:pPr>
      <w:r w:rsidRPr="00A14500">
        <w:rPr>
          <w:rFonts w:ascii="Open Sans" w:hAnsi="Open Sans" w:cs="Open Sans"/>
          <w:sz w:val="18"/>
          <w:szCs w:val="18"/>
        </w:rPr>
        <w:t xml:space="preserve">Wykonawca będzie </w:t>
      </w:r>
      <w:r w:rsidR="00382D6F" w:rsidRPr="00A14500">
        <w:rPr>
          <w:rFonts w:ascii="Open Sans" w:hAnsi="Open Sans" w:cs="Open Sans"/>
          <w:sz w:val="18"/>
          <w:szCs w:val="18"/>
        </w:rPr>
        <w:t>prowadz</w:t>
      </w:r>
      <w:r w:rsidRPr="00A14500">
        <w:rPr>
          <w:rFonts w:ascii="Open Sans" w:hAnsi="Open Sans" w:cs="Open Sans"/>
          <w:sz w:val="18"/>
          <w:szCs w:val="18"/>
        </w:rPr>
        <w:t>ić</w:t>
      </w:r>
      <w:r w:rsidR="00382D6F" w:rsidRPr="00A14500">
        <w:rPr>
          <w:rFonts w:ascii="Open Sans" w:hAnsi="Open Sans" w:cs="Open Sans"/>
          <w:sz w:val="18"/>
          <w:szCs w:val="18"/>
        </w:rPr>
        <w:t xml:space="preserve"> rejestr </w:t>
      </w:r>
      <w:r w:rsidR="00F67AB2" w:rsidRPr="00A14500">
        <w:rPr>
          <w:rFonts w:ascii="Open Sans" w:hAnsi="Open Sans" w:cs="Open Sans"/>
          <w:sz w:val="18"/>
          <w:szCs w:val="18"/>
        </w:rPr>
        <w:t xml:space="preserve">odbieranych </w:t>
      </w:r>
      <w:r w:rsidR="00382D6F" w:rsidRPr="00A14500">
        <w:rPr>
          <w:rFonts w:ascii="Open Sans" w:hAnsi="Open Sans" w:cs="Open Sans"/>
          <w:sz w:val="18"/>
          <w:szCs w:val="18"/>
        </w:rPr>
        <w:t xml:space="preserve">odpadów </w:t>
      </w:r>
      <w:r w:rsidR="00F67AB2" w:rsidRPr="00A14500">
        <w:rPr>
          <w:rFonts w:ascii="Open Sans" w:hAnsi="Open Sans" w:cs="Open Sans"/>
          <w:sz w:val="18"/>
          <w:szCs w:val="18"/>
        </w:rPr>
        <w:t xml:space="preserve">oraz we własnym zakresie pozyska informację o </w:t>
      </w:r>
      <w:r w:rsidR="00382D6F" w:rsidRPr="00A14500">
        <w:rPr>
          <w:rFonts w:ascii="Open Sans" w:hAnsi="Open Sans" w:cs="Open Sans"/>
          <w:sz w:val="18"/>
          <w:szCs w:val="18"/>
        </w:rPr>
        <w:t>sposobie ich dalszego wykorzystania</w:t>
      </w:r>
      <w:r w:rsidR="00F67AB2" w:rsidRPr="00A14500">
        <w:rPr>
          <w:rFonts w:ascii="Open Sans" w:hAnsi="Open Sans" w:cs="Open Sans"/>
          <w:sz w:val="18"/>
          <w:szCs w:val="18"/>
        </w:rPr>
        <w:t>, metodzie recyklingu lub odzysku i p</w:t>
      </w:r>
      <w:r w:rsidR="009307CC">
        <w:rPr>
          <w:rFonts w:ascii="Open Sans" w:hAnsi="Open Sans" w:cs="Open Sans"/>
          <w:sz w:val="18"/>
          <w:szCs w:val="18"/>
        </w:rPr>
        <w:t>rzedstawi</w:t>
      </w:r>
      <w:r w:rsidR="005E3ABF">
        <w:rPr>
          <w:rFonts w:ascii="Open Sans" w:hAnsi="Open Sans" w:cs="Open Sans"/>
          <w:sz w:val="18"/>
          <w:szCs w:val="18"/>
        </w:rPr>
        <w:br/>
      </w:r>
      <w:r w:rsidR="009307CC">
        <w:rPr>
          <w:rFonts w:ascii="Open Sans" w:hAnsi="Open Sans" w:cs="Open Sans"/>
          <w:sz w:val="18"/>
          <w:szCs w:val="18"/>
        </w:rPr>
        <w:t>je Zamawiającemu do 10</w:t>
      </w:r>
      <w:r w:rsidR="00F67AB2" w:rsidRPr="00A14500">
        <w:rPr>
          <w:rFonts w:ascii="Open Sans" w:hAnsi="Open Sans" w:cs="Open Sans"/>
          <w:sz w:val="18"/>
          <w:szCs w:val="18"/>
        </w:rPr>
        <w:t xml:space="preserve"> stycznia po roku sprawozdawczym</w:t>
      </w:r>
      <w:r w:rsidR="00382D6F" w:rsidRPr="00A14500">
        <w:rPr>
          <w:rFonts w:ascii="Open Sans" w:hAnsi="Open Sans" w:cs="Open Sans"/>
          <w:sz w:val="18"/>
          <w:szCs w:val="18"/>
        </w:rPr>
        <w:t>.</w:t>
      </w:r>
    </w:p>
    <w:p w14:paraId="4A66FC59" w14:textId="77777777" w:rsidR="00382D6F" w:rsidRPr="00A14500" w:rsidRDefault="00382D6F" w:rsidP="00382D6F">
      <w:pPr>
        <w:pStyle w:val="Akapitzlist1"/>
        <w:rPr>
          <w:rFonts w:ascii="Open Sans" w:hAnsi="Open Sans" w:cs="Open Sans"/>
          <w:sz w:val="18"/>
          <w:szCs w:val="18"/>
        </w:rPr>
      </w:pPr>
    </w:p>
    <w:p w14:paraId="6BEBCF0D" w14:textId="46CC93BE" w:rsidR="00382D6F" w:rsidRPr="00A14500" w:rsidRDefault="00F67AB2" w:rsidP="001E51F6">
      <w:pPr>
        <w:numPr>
          <w:ilvl w:val="0"/>
          <w:numId w:val="2"/>
        </w:numPr>
        <w:spacing w:after="0" w:line="240" w:lineRule="auto"/>
        <w:jc w:val="both"/>
        <w:rPr>
          <w:rFonts w:ascii="Open Sans" w:hAnsi="Open Sans" w:cs="Open Sans"/>
          <w:sz w:val="18"/>
          <w:szCs w:val="18"/>
        </w:rPr>
      </w:pPr>
      <w:r w:rsidRPr="00A14500">
        <w:rPr>
          <w:rFonts w:ascii="Open Sans" w:hAnsi="Open Sans" w:cs="Open Sans"/>
          <w:sz w:val="18"/>
          <w:szCs w:val="18"/>
        </w:rPr>
        <w:t xml:space="preserve">Wykonawca </w:t>
      </w:r>
      <w:r w:rsidR="00530140" w:rsidRPr="00A14500">
        <w:rPr>
          <w:rFonts w:ascii="Open Sans" w:hAnsi="Open Sans" w:cs="Open Sans"/>
          <w:sz w:val="18"/>
          <w:szCs w:val="18"/>
        </w:rPr>
        <w:t xml:space="preserve">ma obowiązek </w:t>
      </w:r>
      <w:r w:rsidRPr="00A14500">
        <w:rPr>
          <w:rFonts w:ascii="Open Sans" w:hAnsi="Open Sans" w:cs="Open Sans"/>
          <w:sz w:val="18"/>
          <w:szCs w:val="18"/>
        </w:rPr>
        <w:t>przekazywania do instalacji posiadających stosowne zezwolenia</w:t>
      </w:r>
      <w:r w:rsidR="00530140" w:rsidRPr="00A14500">
        <w:rPr>
          <w:rFonts w:ascii="Open Sans" w:hAnsi="Open Sans" w:cs="Open Sans"/>
          <w:sz w:val="18"/>
          <w:szCs w:val="18"/>
        </w:rPr>
        <w:t>, zgodnie</w:t>
      </w:r>
      <w:r w:rsidR="005E3ABF">
        <w:rPr>
          <w:rFonts w:ascii="Open Sans" w:hAnsi="Open Sans" w:cs="Open Sans"/>
          <w:sz w:val="18"/>
          <w:szCs w:val="18"/>
        </w:rPr>
        <w:br/>
      </w:r>
      <w:r w:rsidR="00530140" w:rsidRPr="00A14500">
        <w:rPr>
          <w:rFonts w:ascii="Open Sans" w:hAnsi="Open Sans" w:cs="Open Sans"/>
          <w:sz w:val="18"/>
          <w:szCs w:val="18"/>
        </w:rPr>
        <w:t>z hierarchią postępowania z odpadami</w:t>
      </w:r>
      <w:r w:rsidR="00382D6F" w:rsidRPr="00A14500">
        <w:rPr>
          <w:rFonts w:ascii="Open Sans" w:hAnsi="Open Sans" w:cs="Open Sans"/>
          <w:sz w:val="18"/>
          <w:szCs w:val="18"/>
        </w:rPr>
        <w:t>.</w:t>
      </w:r>
    </w:p>
    <w:p w14:paraId="50731511" w14:textId="77777777" w:rsidR="00530140" w:rsidRPr="00A14500" w:rsidRDefault="00530140" w:rsidP="00530140">
      <w:pPr>
        <w:pStyle w:val="Akapitzlist"/>
        <w:rPr>
          <w:rFonts w:ascii="Open Sans" w:hAnsi="Open Sans" w:cs="Open Sans"/>
          <w:sz w:val="18"/>
          <w:szCs w:val="18"/>
        </w:rPr>
      </w:pPr>
    </w:p>
    <w:p w14:paraId="69FC0404" w14:textId="676C25FD" w:rsidR="00530140" w:rsidRPr="00A14500" w:rsidRDefault="0018458D" w:rsidP="001E51F6">
      <w:pPr>
        <w:numPr>
          <w:ilvl w:val="0"/>
          <w:numId w:val="2"/>
        </w:numPr>
        <w:spacing w:after="0" w:line="240" w:lineRule="auto"/>
        <w:jc w:val="both"/>
        <w:rPr>
          <w:rFonts w:ascii="Open Sans" w:hAnsi="Open Sans" w:cs="Open Sans"/>
          <w:sz w:val="18"/>
          <w:szCs w:val="18"/>
        </w:rPr>
      </w:pPr>
      <w:r w:rsidRPr="00A14500">
        <w:rPr>
          <w:rFonts w:ascii="Open Sans" w:hAnsi="Open Sans" w:cs="Open Sans"/>
          <w:sz w:val="18"/>
          <w:szCs w:val="18"/>
        </w:rPr>
        <w:t>Wszystkie odpady nadające się do ponownego użycia, recyklingu lub odzysku należy wykorzystać</w:t>
      </w:r>
      <w:r w:rsidR="005E3ABF">
        <w:rPr>
          <w:rFonts w:ascii="Open Sans" w:hAnsi="Open Sans" w:cs="Open Sans"/>
          <w:sz w:val="18"/>
          <w:szCs w:val="18"/>
        </w:rPr>
        <w:br/>
      </w:r>
      <w:r w:rsidRPr="00A14500">
        <w:rPr>
          <w:rFonts w:ascii="Open Sans" w:hAnsi="Open Sans" w:cs="Open Sans"/>
          <w:sz w:val="18"/>
          <w:szCs w:val="18"/>
        </w:rPr>
        <w:t xml:space="preserve">w procesach R3 i R5, ostatecznie w innych, jeżeli jest to uzasadnione. Stosowne informacje w tym zakresie należy zawrzeć w sprawozdaniach miesięcznych oraz rocznym. </w:t>
      </w:r>
      <w:r w:rsidR="008F4937" w:rsidRPr="00A14500">
        <w:rPr>
          <w:rFonts w:ascii="Open Sans" w:hAnsi="Open Sans" w:cs="Open Sans"/>
          <w:sz w:val="18"/>
          <w:szCs w:val="18"/>
        </w:rPr>
        <w:t>W przypadku mniejszej ilości odpadów dopuszcza się sprawozdania kwartalne.</w:t>
      </w:r>
    </w:p>
    <w:p w14:paraId="0432FB4D" w14:textId="77777777" w:rsidR="00F947C8" w:rsidRPr="00A14500" w:rsidRDefault="00F947C8" w:rsidP="00C84D9A">
      <w:pPr>
        <w:ind w:left="709"/>
        <w:jc w:val="both"/>
        <w:rPr>
          <w:rFonts w:ascii="Open Sans" w:hAnsi="Open Sans" w:cs="Open Sans"/>
          <w:sz w:val="18"/>
          <w:szCs w:val="18"/>
        </w:rPr>
      </w:pPr>
    </w:p>
    <w:p w14:paraId="32DF7764" w14:textId="77777777" w:rsidR="00BA688C" w:rsidRPr="00A14500" w:rsidRDefault="00BA688C" w:rsidP="00C55BE1">
      <w:pPr>
        <w:autoSpaceDE w:val="0"/>
        <w:spacing w:after="120" w:line="240" w:lineRule="auto"/>
        <w:jc w:val="both"/>
        <w:rPr>
          <w:rFonts w:ascii="Open Sans" w:hAnsi="Open Sans" w:cs="Open Sans"/>
          <w:sz w:val="18"/>
          <w:szCs w:val="18"/>
        </w:rPr>
      </w:pPr>
      <w:r w:rsidRPr="00A14500">
        <w:rPr>
          <w:rFonts w:ascii="Open Sans" w:hAnsi="Open Sans" w:cs="Open Sans"/>
          <w:sz w:val="18"/>
          <w:szCs w:val="18"/>
        </w:rPr>
        <w:lastRenderedPageBreak/>
        <w:t>Zamawiający posiada swoje kontenery (36 m</w:t>
      </w:r>
      <w:r w:rsidRPr="00A14500">
        <w:rPr>
          <w:rFonts w:ascii="Open Sans" w:hAnsi="Open Sans" w:cs="Open Sans"/>
          <w:sz w:val="18"/>
          <w:szCs w:val="18"/>
          <w:vertAlign w:val="superscript"/>
        </w:rPr>
        <w:t>3</w:t>
      </w:r>
      <w:r w:rsidRPr="00A14500">
        <w:rPr>
          <w:rFonts w:ascii="Open Sans" w:hAnsi="Open Sans" w:cs="Open Sans"/>
          <w:sz w:val="18"/>
          <w:szCs w:val="18"/>
        </w:rPr>
        <w:t xml:space="preserve"> i 7 m</w:t>
      </w:r>
      <w:r w:rsidRPr="00A14500">
        <w:rPr>
          <w:rFonts w:ascii="Open Sans" w:hAnsi="Open Sans" w:cs="Open Sans"/>
          <w:sz w:val="18"/>
          <w:szCs w:val="18"/>
          <w:vertAlign w:val="superscript"/>
        </w:rPr>
        <w:t>3</w:t>
      </w:r>
      <w:r w:rsidRPr="00A14500">
        <w:rPr>
          <w:rFonts w:ascii="Open Sans" w:hAnsi="Open Sans" w:cs="Open Sans"/>
          <w:sz w:val="18"/>
          <w:szCs w:val="18"/>
        </w:rPr>
        <w:t>), jednak dopuszcza możliwość podstawienia kontenerów przez Wykonawcę w celu zoptymalizowania transportu odpadów, lub ułatwienia odbioru pojemników przystosowanych do posiadanego taboru.</w:t>
      </w:r>
    </w:p>
    <w:p w14:paraId="41F3F691" w14:textId="07E63B5B" w:rsidR="00BA688C" w:rsidRPr="00A14500" w:rsidRDefault="00BA688C" w:rsidP="00C55BE1">
      <w:pPr>
        <w:spacing w:after="120" w:line="240" w:lineRule="auto"/>
        <w:jc w:val="both"/>
        <w:rPr>
          <w:rFonts w:ascii="Open Sans" w:hAnsi="Open Sans" w:cs="Open Sans"/>
          <w:sz w:val="18"/>
          <w:szCs w:val="18"/>
        </w:rPr>
      </w:pPr>
      <w:r w:rsidRPr="00A14500">
        <w:rPr>
          <w:rFonts w:ascii="Open Sans" w:hAnsi="Open Sans" w:cs="Open Sans"/>
          <w:sz w:val="18"/>
          <w:szCs w:val="18"/>
        </w:rPr>
        <w:t>Wykonawca jest obowiązany do przekazywania odebranych odpadów komunalnych do instalacji odzysku</w:t>
      </w:r>
      <w:r w:rsidR="005E3ABF">
        <w:rPr>
          <w:rFonts w:ascii="Open Sans" w:hAnsi="Open Sans" w:cs="Open Sans"/>
          <w:sz w:val="18"/>
          <w:szCs w:val="18"/>
        </w:rPr>
        <w:br/>
      </w:r>
      <w:r w:rsidRPr="00A14500">
        <w:rPr>
          <w:rFonts w:ascii="Open Sans" w:hAnsi="Open Sans" w:cs="Open Sans"/>
          <w:sz w:val="18"/>
          <w:szCs w:val="18"/>
        </w:rPr>
        <w:t>(w ostateczności unieszkodliwiania) kierując się określonymi w ustawie z dnia 14 grudnia 2012 r.</w:t>
      </w:r>
      <w:r w:rsidR="005E3ABF">
        <w:rPr>
          <w:rFonts w:ascii="Open Sans" w:hAnsi="Open Sans" w:cs="Open Sans"/>
          <w:sz w:val="18"/>
          <w:szCs w:val="18"/>
        </w:rPr>
        <w:br/>
      </w:r>
      <w:r w:rsidRPr="00A14500">
        <w:rPr>
          <w:rFonts w:ascii="Open Sans" w:hAnsi="Open Sans" w:cs="Open Sans"/>
          <w:sz w:val="18"/>
          <w:szCs w:val="18"/>
        </w:rPr>
        <w:t xml:space="preserve">o odpadach, hierarchią sposobów postępowania z odpadami oraz przedstawiania Zamawiającemu dowodów potwierdzających wykonanie tych czynności – do 10-go dnia po danym miesiącu. </w:t>
      </w:r>
    </w:p>
    <w:p w14:paraId="4746FE34" w14:textId="77777777" w:rsidR="00BA688C" w:rsidRPr="00A14500" w:rsidRDefault="00BA688C" w:rsidP="00C55BE1">
      <w:pPr>
        <w:spacing w:after="120" w:line="240" w:lineRule="auto"/>
        <w:jc w:val="both"/>
        <w:rPr>
          <w:rFonts w:ascii="Open Sans" w:hAnsi="Open Sans" w:cs="Open Sans"/>
          <w:sz w:val="18"/>
          <w:szCs w:val="18"/>
        </w:rPr>
      </w:pPr>
      <w:r w:rsidRPr="00A14500">
        <w:rPr>
          <w:rFonts w:ascii="Open Sans" w:hAnsi="Open Sans" w:cs="Open Sans"/>
          <w:sz w:val="18"/>
          <w:szCs w:val="18"/>
        </w:rPr>
        <w:t xml:space="preserve">Wykonawca jest obowiązany do posiadania wpisu w dziale VII </w:t>
      </w:r>
      <w:r w:rsidRPr="00A14500">
        <w:rPr>
          <w:rStyle w:val="hgkelc"/>
          <w:rFonts w:ascii="Open Sans" w:hAnsi="Open Sans" w:cs="Open Sans"/>
          <w:sz w:val="18"/>
          <w:szCs w:val="18"/>
        </w:rPr>
        <w:t xml:space="preserve">Bazy </w:t>
      </w:r>
      <w:r w:rsidR="009307CC">
        <w:rPr>
          <w:rStyle w:val="hgkelc"/>
          <w:rFonts w:ascii="Open Sans" w:hAnsi="Open Sans" w:cs="Open Sans"/>
          <w:sz w:val="18"/>
          <w:szCs w:val="18"/>
        </w:rPr>
        <w:t>D</w:t>
      </w:r>
      <w:r w:rsidRPr="00A14500">
        <w:rPr>
          <w:rStyle w:val="hgkelc"/>
          <w:rFonts w:ascii="Open Sans" w:hAnsi="Open Sans" w:cs="Open Sans"/>
          <w:sz w:val="18"/>
          <w:szCs w:val="18"/>
        </w:rPr>
        <w:t xml:space="preserve">anych o </w:t>
      </w:r>
      <w:r w:rsidR="009307CC">
        <w:rPr>
          <w:rStyle w:val="hgkelc"/>
          <w:rFonts w:ascii="Open Sans" w:hAnsi="Open Sans" w:cs="Open Sans"/>
          <w:sz w:val="18"/>
          <w:szCs w:val="18"/>
        </w:rPr>
        <w:t>P</w:t>
      </w:r>
      <w:r w:rsidRPr="00A14500">
        <w:rPr>
          <w:rStyle w:val="hgkelc"/>
          <w:rFonts w:ascii="Open Sans" w:hAnsi="Open Sans" w:cs="Open Sans"/>
          <w:sz w:val="18"/>
          <w:szCs w:val="18"/>
        </w:rPr>
        <w:t xml:space="preserve">roduktach i </w:t>
      </w:r>
      <w:r w:rsidR="009307CC">
        <w:rPr>
          <w:rStyle w:val="hgkelc"/>
          <w:rFonts w:ascii="Open Sans" w:hAnsi="Open Sans" w:cs="Open Sans"/>
          <w:sz w:val="18"/>
          <w:szCs w:val="18"/>
        </w:rPr>
        <w:t>O</w:t>
      </w:r>
      <w:r w:rsidRPr="00A14500">
        <w:rPr>
          <w:rStyle w:val="hgkelc"/>
          <w:rFonts w:ascii="Open Sans" w:hAnsi="Open Sans" w:cs="Open Sans"/>
          <w:sz w:val="18"/>
          <w:szCs w:val="18"/>
        </w:rPr>
        <w:t xml:space="preserve">pakowaniach oraz o </w:t>
      </w:r>
      <w:r w:rsidR="009307CC">
        <w:rPr>
          <w:rStyle w:val="hgkelc"/>
          <w:rFonts w:ascii="Open Sans" w:hAnsi="Open Sans" w:cs="Open Sans"/>
          <w:sz w:val="18"/>
          <w:szCs w:val="18"/>
        </w:rPr>
        <w:t>G</w:t>
      </w:r>
      <w:r w:rsidRPr="00A14500">
        <w:rPr>
          <w:rStyle w:val="hgkelc"/>
          <w:rFonts w:ascii="Open Sans" w:hAnsi="Open Sans" w:cs="Open Sans"/>
          <w:sz w:val="18"/>
          <w:szCs w:val="18"/>
        </w:rPr>
        <w:t xml:space="preserve">ospodarce </w:t>
      </w:r>
      <w:r w:rsidR="009307CC">
        <w:rPr>
          <w:rStyle w:val="hgkelc"/>
          <w:rFonts w:ascii="Open Sans" w:hAnsi="Open Sans" w:cs="Open Sans"/>
          <w:sz w:val="18"/>
          <w:szCs w:val="18"/>
        </w:rPr>
        <w:t>O</w:t>
      </w:r>
      <w:r w:rsidRPr="00A14500">
        <w:rPr>
          <w:rStyle w:val="hgkelc"/>
          <w:rFonts w:ascii="Open Sans" w:hAnsi="Open Sans" w:cs="Open Sans"/>
          <w:sz w:val="18"/>
          <w:szCs w:val="18"/>
        </w:rPr>
        <w:t>dpadami (</w:t>
      </w:r>
      <w:r w:rsidRPr="00A14500">
        <w:rPr>
          <w:rFonts w:ascii="Open Sans" w:hAnsi="Open Sans" w:cs="Open Sans"/>
          <w:sz w:val="18"/>
          <w:szCs w:val="18"/>
        </w:rPr>
        <w:t xml:space="preserve">BDO) oraz zezwolenie na wykonywanie zawodu przewoźnika drogowego – należy przedłożyć kopię. </w:t>
      </w:r>
    </w:p>
    <w:p w14:paraId="0992EF74" w14:textId="77777777" w:rsidR="00BA688C" w:rsidRPr="00A14500" w:rsidRDefault="00BA688C" w:rsidP="00C55BE1">
      <w:pPr>
        <w:spacing w:after="120" w:line="240" w:lineRule="auto"/>
        <w:jc w:val="both"/>
        <w:rPr>
          <w:rFonts w:ascii="Open Sans" w:hAnsi="Open Sans" w:cs="Open Sans"/>
          <w:sz w:val="18"/>
          <w:szCs w:val="18"/>
        </w:rPr>
      </w:pPr>
      <w:r w:rsidRPr="00A14500">
        <w:rPr>
          <w:rFonts w:ascii="Open Sans" w:hAnsi="Open Sans" w:cs="Open Sans"/>
          <w:sz w:val="18"/>
          <w:szCs w:val="18"/>
        </w:rPr>
        <w:t>Transport odpadów niebezpiecznych podlega pod przepisy ustawy o przewozie towarów niebezpiecznych a w niektórych przypadkach ADR.</w:t>
      </w:r>
    </w:p>
    <w:p w14:paraId="64F8F175" w14:textId="77777777" w:rsidR="00BA688C" w:rsidRPr="00A14500" w:rsidRDefault="00BA688C" w:rsidP="00C55BE1">
      <w:pPr>
        <w:spacing w:after="120" w:line="240" w:lineRule="auto"/>
        <w:rPr>
          <w:rFonts w:ascii="Open Sans" w:hAnsi="Open Sans" w:cs="Open Sans"/>
          <w:sz w:val="18"/>
          <w:szCs w:val="18"/>
        </w:rPr>
      </w:pPr>
      <w:r w:rsidRPr="00A14500">
        <w:rPr>
          <w:rFonts w:ascii="Open Sans" w:hAnsi="Open Sans" w:cs="Open Sans"/>
          <w:sz w:val="18"/>
          <w:szCs w:val="18"/>
        </w:rPr>
        <w:t>Wykonawca jest obowiązany do:</w:t>
      </w:r>
    </w:p>
    <w:p w14:paraId="3D53F7CF" w14:textId="7CFF5007" w:rsidR="00BA688C" w:rsidRPr="00A14500" w:rsidRDefault="00BA688C" w:rsidP="00BA688C">
      <w:pPr>
        <w:pStyle w:val="Akapitzlist"/>
        <w:numPr>
          <w:ilvl w:val="0"/>
          <w:numId w:val="32"/>
        </w:numPr>
        <w:spacing w:after="200" w:line="240" w:lineRule="auto"/>
        <w:jc w:val="both"/>
        <w:rPr>
          <w:rFonts w:ascii="Open Sans" w:hAnsi="Open Sans" w:cs="Open Sans"/>
          <w:sz w:val="18"/>
          <w:szCs w:val="18"/>
        </w:rPr>
      </w:pPr>
      <w:r w:rsidRPr="00A14500">
        <w:rPr>
          <w:rFonts w:ascii="Open Sans" w:hAnsi="Open Sans" w:cs="Open Sans"/>
          <w:sz w:val="18"/>
          <w:szCs w:val="18"/>
        </w:rPr>
        <w:t>uzyskania zadeklarowanych w ofercie poziomów recyklingu lub przygotowania do ponownego użycia</w:t>
      </w:r>
      <w:r w:rsidR="005E3ABF">
        <w:rPr>
          <w:rFonts w:ascii="Open Sans" w:hAnsi="Open Sans" w:cs="Open Sans"/>
          <w:sz w:val="18"/>
          <w:szCs w:val="18"/>
        </w:rPr>
        <w:t xml:space="preserve">, zgodnie z art. 3b ustawy o utrzymaniu czystości i porządku w gminach (Dz. U. z 2024 r. poz. 399 z </w:t>
      </w:r>
      <w:proofErr w:type="spellStart"/>
      <w:r w:rsidR="005E3ABF">
        <w:rPr>
          <w:rFonts w:ascii="Open Sans" w:hAnsi="Open Sans" w:cs="Open Sans"/>
          <w:sz w:val="18"/>
          <w:szCs w:val="18"/>
        </w:rPr>
        <w:t>późn</w:t>
      </w:r>
      <w:proofErr w:type="spellEnd"/>
      <w:r w:rsidR="005E3ABF">
        <w:rPr>
          <w:rFonts w:ascii="Open Sans" w:hAnsi="Open Sans" w:cs="Open Sans"/>
          <w:sz w:val="18"/>
          <w:szCs w:val="18"/>
        </w:rPr>
        <w:t>. zm.) w stosunku do odebranych przez niego odpadów komunalnych z terenu gminy</w:t>
      </w:r>
      <w:r w:rsidR="005E3ABF">
        <w:rPr>
          <w:rFonts w:ascii="Open Sans" w:hAnsi="Open Sans" w:cs="Open Sans"/>
          <w:sz w:val="18"/>
          <w:szCs w:val="18"/>
        </w:rPr>
        <w:br/>
        <w:t>w ramach umowy z Zamawiającym z wyłączeniem niesegregowanych (zmieszanych) odpadów komunalnych.</w:t>
      </w:r>
    </w:p>
    <w:p w14:paraId="5956A607" w14:textId="57553FEC" w:rsidR="00BA688C" w:rsidRPr="00A14500" w:rsidRDefault="00BA688C" w:rsidP="00BA688C">
      <w:pPr>
        <w:pStyle w:val="Akapitzlist"/>
        <w:numPr>
          <w:ilvl w:val="0"/>
          <w:numId w:val="32"/>
        </w:numPr>
        <w:spacing w:after="200" w:line="240" w:lineRule="auto"/>
        <w:jc w:val="both"/>
        <w:rPr>
          <w:rFonts w:ascii="Open Sans" w:hAnsi="Open Sans" w:cs="Open Sans"/>
          <w:b/>
          <w:bCs/>
          <w:iCs/>
          <w:sz w:val="18"/>
          <w:szCs w:val="18"/>
        </w:rPr>
      </w:pPr>
      <w:r w:rsidRPr="00A14500">
        <w:rPr>
          <w:rFonts w:ascii="Open Sans" w:hAnsi="Open Sans" w:cs="Open Sans"/>
          <w:sz w:val="18"/>
          <w:szCs w:val="18"/>
        </w:rPr>
        <w:t>ograniczenia masy odpadów ulegających biodegradacji, przekazywanych do składowania</w:t>
      </w:r>
      <w:r w:rsidR="005E3ABF">
        <w:rPr>
          <w:rFonts w:ascii="Open Sans" w:hAnsi="Open Sans" w:cs="Open Sans"/>
          <w:sz w:val="18"/>
          <w:szCs w:val="18"/>
        </w:rPr>
        <w:br/>
      </w:r>
      <w:r w:rsidRPr="00A14500">
        <w:rPr>
          <w:rFonts w:ascii="Open Sans" w:hAnsi="Open Sans" w:cs="Open Sans"/>
          <w:sz w:val="18"/>
          <w:szCs w:val="18"/>
        </w:rPr>
        <w:t>w poszczególnych latach w ilościach wymaganych rozporządzeniem właściwego Ministra. Zamawiający będzie rozliczał Wykonawcę z poziomów ograniczenia masy odpadów ulegających biodegradacji, przekazywanych do składowania w poszczególnych latach, zgodnie z metodologią opisaną w rozporządzeniu obowiązującym w danym roku rozliczeniowym.</w:t>
      </w:r>
    </w:p>
    <w:p w14:paraId="6C2C2E9C" w14:textId="77777777" w:rsidR="00BA688C" w:rsidRPr="00A14500" w:rsidRDefault="00BA688C" w:rsidP="00C55BE1">
      <w:pPr>
        <w:spacing w:line="240" w:lineRule="auto"/>
        <w:jc w:val="both"/>
        <w:rPr>
          <w:rFonts w:ascii="Open Sans" w:hAnsi="Open Sans" w:cs="Open Sans"/>
          <w:sz w:val="18"/>
          <w:szCs w:val="18"/>
        </w:rPr>
      </w:pPr>
      <w:r w:rsidRPr="00A14500">
        <w:rPr>
          <w:rFonts w:ascii="Open Sans" w:hAnsi="Open Sans" w:cs="Open Sans"/>
          <w:sz w:val="18"/>
          <w:szCs w:val="18"/>
        </w:rPr>
        <w:t>Dla uznania, że Wykonawca spełnia warunek dysponowania odpowiednim potencjałem technicznym Zamawiający wymaga, by Wykonawca wykazał, iż dysponuje sprzętem w ilości pozwalającej na sprawne zrealizowanie zamówienia i dotrzymanie terminu jego zrealizowania. Wykonawca musi posiadać:</w:t>
      </w:r>
    </w:p>
    <w:p w14:paraId="76050F3B" w14:textId="77777777" w:rsidR="00C55BE1" w:rsidRDefault="00C55BE1" w:rsidP="00C55BE1">
      <w:pPr>
        <w:pStyle w:val="Akapitzlist"/>
        <w:numPr>
          <w:ilvl w:val="0"/>
          <w:numId w:val="42"/>
        </w:numPr>
        <w:spacing w:line="240" w:lineRule="auto"/>
        <w:ind w:left="709" w:hanging="283"/>
        <w:jc w:val="both"/>
        <w:rPr>
          <w:rFonts w:ascii="Open Sans" w:hAnsi="Open Sans" w:cs="Open Sans"/>
          <w:sz w:val="18"/>
          <w:szCs w:val="18"/>
        </w:rPr>
      </w:pPr>
      <w:r>
        <w:rPr>
          <w:rFonts w:ascii="Open Sans" w:hAnsi="Open Sans" w:cs="Open Sans"/>
          <w:sz w:val="18"/>
          <w:szCs w:val="18"/>
        </w:rPr>
        <w:t>m</w:t>
      </w:r>
      <w:r w:rsidR="00BA688C" w:rsidRPr="00C55BE1">
        <w:rPr>
          <w:rFonts w:ascii="Open Sans" w:hAnsi="Open Sans" w:cs="Open Sans"/>
          <w:sz w:val="18"/>
          <w:szCs w:val="18"/>
        </w:rPr>
        <w:t>in. 2 pojazdy hakowe 1570 mm przystosowane do odbierania kontenerów,</w:t>
      </w:r>
    </w:p>
    <w:p w14:paraId="3B262E50" w14:textId="77777777" w:rsidR="00C55BE1" w:rsidRDefault="00BA688C" w:rsidP="00C55BE1">
      <w:pPr>
        <w:pStyle w:val="Akapitzlist"/>
        <w:numPr>
          <w:ilvl w:val="0"/>
          <w:numId w:val="42"/>
        </w:numPr>
        <w:spacing w:line="240" w:lineRule="auto"/>
        <w:ind w:left="709" w:hanging="283"/>
        <w:jc w:val="both"/>
        <w:rPr>
          <w:rFonts w:ascii="Open Sans" w:hAnsi="Open Sans" w:cs="Open Sans"/>
          <w:sz w:val="18"/>
          <w:szCs w:val="18"/>
        </w:rPr>
      </w:pPr>
      <w:r w:rsidRPr="00C55BE1">
        <w:rPr>
          <w:rFonts w:ascii="Open Sans" w:hAnsi="Open Sans" w:cs="Open Sans"/>
          <w:sz w:val="18"/>
          <w:szCs w:val="18"/>
        </w:rPr>
        <w:t>min. 2 pojazdy hakowe/</w:t>
      </w:r>
      <w:proofErr w:type="spellStart"/>
      <w:r w:rsidRPr="00C55BE1">
        <w:rPr>
          <w:rFonts w:ascii="Open Sans" w:hAnsi="Open Sans" w:cs="Open Sans"/>
          <w:sz w:val="18"/>
          <w:szCs w:val="18"/>
        </w:rPr>
        <w:t>szubienicowe</w:t>
      </w:r>
      <w:proofErr w:type="spellEnd"/>
      <w:r w:rsidRPr="00C55BE1">
        <w:rPr>
          <w:rFonts w:ascii="Open Sans" w:hAnsi="Open Sans" w:cs="Open Sans"/>
          <w:sz w:val="18"/>
          <w:szCs w:val="18"/>
        </w:rPr>
        <w:t xml:space="preserve"> 1200 mm przystosowane do odbierania kontenerów,</w:t>
      </w:r>
    </w:p>
    <w:p w14:paraId="42CB91D9" w14:textId="77777777" w:rsidR="00BA688C" w:rsidRPr="00C55BE1" w:rsidRDefault="00BA688C" w:rsidP="00C55BE1">
      <w:pPr>
        <w:pStyle w:val="Akapitzlist"/>
        <w:numPr>
          <w:ilvl w:val="0"/>
          <w:numId w:val="42"/>
        </w:numPr>
        <w:spacing w:line="240" w:lineRule="auto"/>
        <w:ind w:left="709" w:hanging="283"/>
        <w:jc w:val="both"/>
        <w:rPr>
          <w:rFonts w:ascii="Open Sans" w:hAnsi="Open Sans" w:cs="Open Sans"/>
          <w:sz w:val="18"/>
          <w:szCs w:val="18"/>
        </w:rPr>
      </w:pPr>
      <w:r w:rsidRPr="00C55BE1">
        <w:rPr>
          <w:rFonts w:ascii="Open Sans" w:hAnsi="Open Sans" w:cs="Open Sans"/>
          <w:sz w:val="18"/>
          <w:szCs w:val="18"/>
        </w:rPr>
        <w:t>min. 1 pojazd do odbierania odpadów gromadzonych w małych pojemnikach (baterie, leki, chemikalia, etc.).</w:t>
      </w:r>
    </w:p>
    <w:p w14:paraId="16A7030F" w14:textId="29C042DB" w:rsidR="00BA688C" w:rsidRPr="00A14500" w:rsidRDefault="00BA688C" w:rsidP="00BA688C">
      <w:pPr>
        <w:spacing w:line="240" w:lineRule="auto"/>
        <w:jc w:val="both"/>
        <w:rPr>
          <w:rFonts w:ascii="Open Sans" w:hAnsi="Open Sans" w:cs="Open Sans"/>
          <w:sz w:val="18"/>
          <w:szCs w:val="18"/>
        </w:rPr>
      </w:pPr>
      <w:r w:rsidRPr="00A14500">
        <w:rPr>
          <w:rFonts w:ascii="Open Sans" w:hAnsi="Open Sans" w:cs="Open Sans"/>
          <w:sz w:val="18"/>
          <w:szCs w:val="18"/>
        </w:rPr>
        <w:t xml:space="preserve">Dla uznania, że Wykonawca spełnia warunek Zamawiający wymaga by wykazał, iż wykonał, w okresie ostatnich trzech lat przed upływem terminu składania ofert albo wniosków o dopuszczenie do udziału w postępowaniu, a jeżeli okres prowadzenia działalności jest krótszy - w tym okresie zrealizował </w:t>
      </w:r>
      <w:r w:rsidRPr="00A14500">
        <w:rPr>
          <w:rFonts w:ascii="Open Sans" w:hAnsi="Open Sans" w:cs="Open Sans"/>
          <w:bCs/>
          <w:sz w:val="18"/>
          <w:szCs w:val="18"/>
        </w:rPr>
        <w:t>usługi odbierania i zagospodarowania odpadów komunalnych z podaniem ich wartości, przedmiotu, dat wykonania i odbiorców oraz załączeniem dokumentu potwierdzającego, że dostawy lub usługi zostały wykonane lub są wykonywane należycie</w:t>
      </w:r>
      <w:r w:rsidRPr="00A14500">
        <w:rPr>
          <w:rFonts w:ascii="Open Sans" w:hAnsi="Open Sans" w:cs="Open Sans"/>
          <w:sz w:val="18"/>
          <w:szCs w:val="18"/>
        </w:rPr>
        <w:t>. Zamawiający żąda, aby Wykonawca wykazał odbiór</w:t>
      </w:r>
      <w:r w:rsidR="005E3ABF">
        <w:rPr>
          <w:rFonts w:ascii="Open Sans" w:hAnsi="Open Sans" w:cs="Open Sans"/>
          <w:sz w:val="18"/>
          <w:szCs w:val="18"/>
        </w:rPr>
        <w:br/>
      </w:r>
      <w:r w:rsidRPr="00A14500">
        <w:rPr>
          <w:rFonts w:ascii="Open Sans" w:hAnsi="Open Sans" w:cs="Open Sans"/>
          <w:sz w:val="18"/>
          <w:szCs w:val="18"/>
        </w:rPr>
        <w:t xml:space="preserve">i zagospodarowanie odpadów w ilości nie mniejszej niż </w:t>
      </w:r>
      <w:r w:rsidR="009307CC">
        <w:rPr>
          <w:rFonts w:ascii="Open Sans" w:hAnsi="Open Sans" w:cs="Open Sans"/>
          <w:bCs/>
          <w:sz w:val="18"/>
          <w:szCs w:val="18"/>
        </w:rPr>
        <w:t>1.0</w:t>
      </w:r>
      <w:r w:rsidRPr="00A14500">
        <w:rPr>
          <w:rFonts w:ascii="Open Sans" w:hAnsi="Open Sans" w:cs="Open Sans"/>
          <w:bCs/>
          <w:sz w:val="18"/>
          <w:szCs w:val="18"/>
        </w:rPr>
        <w:t>00 Mg</w:t>
      </w:r>
      <w:r w:rsidRPr="00A14500">
        <w:rPr>
          <w:rFonts w:ascii="Open Sans" w:hAnsi="Open Sans" w:cs="Open Sans"/>
          <w:sz w:val="18"/>
          <w:szCs w:val="18"/>
        </w:rPr>
        <w:t xml:space="preserve">, </w:t>
      </w:r>
      <w:r w:rsidRPr="00A14500">
        <w:rPr>
          <w:rFonts w:ascii="Open Sans" w:hAnsi="Open Sans" w:cs="Open Sans"/>
          <w:bCs/>
          <w:sz w:val="18"/>
          <w:szCs w:val="18"/>
        </w:rPr>
        <w:t>w każdym roku</w:t>
      </w:r>
      <w:r w:rsidRPr="00A14500">
        <w:rPr>
          <w:rFonts w:ascii="Open Sans" w:hAnsi="Open Sans" w:cs="Open Sans"/>
          <w:sz w:val="18"/>
          <w:szCs w:val="18"/>
        </w:rPr>
        <w:t xml:space="preserve"> prowadzonej działalności objętej informacją, w okresie min. 2 lat.</w:t>
      </w:r>
    </w:p>
    <w:p w14:paraId="202D0608" w14:textId="77777777" w:rsidR="00BA688C" w:rsidRPr="00A14500" w:rsidRDefault="00BA688C" w:rsidP="00C84D9A">
      <w:pPr>
        <w:ind w:left="709"/>
        <w:jc w:val="both"/>
        <w:rPr>
          <w:rFonts w:ascii="Open Sans" w:hAnsi="Open Sans" w:cs="Open Sans"/>
          <w:sz w:val="18"/>
          <w:szCs w:val="18"/>
        </w:rPr>
      </w:pPr>
    </w:p>
    <w:p w14:paraId="7A4D217E" w14:textId="77777777" w:rsidR="007176B3" w:rsidRPr="00C55BE1" w:rsidRDefault="007176B3" w:rsidP="00C55BE1">
      <w:pPr>
        <w:autoSpaceDE w:val="0"/>
        <w:autoSpaceDN w:val="0"/>
        <w:adjustRightInd w:val="0"/>
        <w:spacing w:after="0" w:line="300" w:lineRule="atLeast"/>
        <w:ind w:left="360" w:hanging="360"/>
        <w:rPr>
          <w:rFonts w:ascii="Open Sans" w:hAnsi="Open Sans" w:cs="Open Sans"/>
          <w:b/>
          <w:bCs/>
          <w:sz w:val="18"/>
          <w:szCs w:val="18"/>
        </w:rPr>
      </w:pPr>
      <w:r w:rsidRPr="00C55BE1">
        <w:rPr>
          <w:rFonts w:ascii="Open Sans" w:hAnsi="Open Sans" w:cs="Open Sans"/>
          <w:b/>
          <w:bCs/>
          <w:sz w:val="18"/>
          <w:szCs w:val="18"/>
        </w:rPr>
        <w:t>Kryteria oceny ofert:</w:t>
      </w:r>
    </w:p>
    <w:p w14:paraId="7C0ACEA3" w14:textId="77777777" w:rsidR="007176B3" w:rsidRPr="00A14500" w:rsidRDefault="007176B3" w:rsidP="00700680">
      <w:pPr>
        <w:autoSpaceDE w:val="0"/>
        <w:autoSpaceDN w:val="0"/>
        <w:adjustRightInd w:val="0"/>
        <w:spacing w:line="300" w:lineRule="atLeast"/>
        <w:ind w:left="709"/>
        <w:rPr>
          <w:rFonts w:ascii="Open Sans" w:hAnsi="Open Sans" w:cs="Open Sans"/>
          <w:b/>
          <w:sz w:val="18"/>
          <w:szCs w:val="18"/>
        </w:rPr>
      </w:pPr>
      <w:proofErr w:type="spellStart"/>
      <w:r w:rsidRPr="00A14500">
        <w:rPr>
          <w:rFonts w:ascii="Open Sans" w:hAnsi="Open Sans" w:cs="Open Sans"/>
          <w:sz w:val="18"/>
          <w:szCs w:val="18"/>
        </w:rPr>
        <w:t>Kc</w:t>
      </w:r>
      <w:proofErr w:type="spellEnd"/>
      <w:r w:rsidRPr="00A14500">
        <w:rPr>
          <w:rFonts w:ascii="Open Sans" w:hAnsi="Open Sans" w:cs="Open Sans"/>
          <w:sz w:val="18"/>
          <w:szCs w:val="18"/>
        </w:rPr>
        <w:t xml:space="preserve"> - Cena – stawka </w:t>
      </w:r>
      <w:r w:rsidR="008F4937" w:rsidRPr="00A14500">
        <w:rPr>
          <w:rFonts w:ascii="Open Sans" w:hAnsi="Open Sans" w:cs="Open Sans"/>
          <w:sz w:val="18"/>
          <w:szCs w:val="18"/>
        </w:rPr>
        <w:t>jednostkowa</w:t>
      </w:r>
      <w:r w:rsidRPr="00A14500">
        <w:rPr>
          <w:rFonts w:ascii="Open Sans" w:hAnsi="Open Sans" w:cs="Open Sans"/>
          <w:sz w:val="18"/>
          <w:szCs w:val="18"/>
        </w:rPr>
        <w:t xml:space="preserve"> - </w:t>
      </w:r>
      <w:r w:rsidR="00652AAF" w:rsidRPr="00A14500">
        <w:rPr>
          <w:rFonts w:ascii="Open Sans" w:hAnsi="Open Sans" w:cs="Open Sans"/>
          <w:b/>
          <w:sz w:val="18"/>
          <w:szCs w:val="18"/>
        </w:rPr>
        <w:t>60</w:t>
      </w:r>
      <w:r w:rsidRPr="00A14500">
        <w:rPr>
          <w:rFonts w:ascii="Open Sans" w:hAnsi="Open Sans" w:cs="Open Sans"/>
          <w:b/>
          <w:sz w:val="18"/>
          <w:szCs w:val="18"/>
        </w:rPr>
        <w:t xml:space="preserve"> pkt</w:t>
      </w:r>
    </w:p>
    <w:p w14:paraId="45A64AC3" w14:textId="77777777" w:rsidR="008F4937" w:rsidRPr="00A14500" w:rsidRDefault="008F4937" w:rsidP="008F4937">
      <w:pPr>
        <w:autoSpaceDE w:val="0"/>
        <w:autoSpaceDN w:val="0"/>
        <w:adjustRightInd w:val="0"/>
        <w:spacing w:line="300" w:lineRule="atLeast"/>
        <w:ind w:left="709"/>
        <w:jc w:val="both"/>
        <w:rPr>
          <w:rFonts w:ascii="Open Sans" w:hAnsi="Open Sans" w:cs="Open Sans"/>
          <w:b/>
          <w:sz w:val="18"/>
          <w:szCs w:val="18"/>
        </w:rPr>
      </w:pPr>
      <w:proofErr w:type="spellStart"/>
      <w:r w:rsidRPr="00A14500">
        <w:rPr>
          <w:rFonts w:ascii="Open Sans" w:hAnsi="Open Sans" w:cs="Open Sans"/>
          <w:sz w:val="18"/>
          <w:szCs w:val="18"/>
        </w:rPr>
        <w:t>Kt</w:t>
      </w:r>
      <w:proofErr w:type="spellEnd"/>
      <w:r w:rsidRPr="00A14500">
        <w:rPr>
          <w:rFonts w:ascii="Open Sans" w:hAnsi="Open Sans" w:cs="Open Sans"/>
          <w:sz w:val="18"/>
          <w:szCs w:val="18"/>
        </w:rPr>
        <w:t xml:space="preserve"> - Termin płatności faktury - </w:t>
      </w:r>
      <w:r w:rsidRPr="00A14500">
        <w:rPr>
          <w:rFonts w:ascii="Open Sans" w:hAnsi="Open Sans" w:cs="Open Sans"/>
          <w:b/>
          <w:bCs/>
          <w:sz w:val="18"/>
          <w:szCs w:val="18"/>
        </w:rPr>
        <w:t>10</w:t>
      </w:r>
      <w:r w:rsidRPr="00A14500">
        <w:rPr>
          <w:rFonts w:ascii="Open Sans" w:hAnsi="Open Sans" w:cs="Open Sans"/>
          <w:b/>
          <w:sz w:val="18"/>
          <w:szCs w:val="18"/>
        </w:rPr>
        <w:t>pkt</w:t>
      </w:r>
    </w:p>
    <w:tbl>
      <w:tblPr>
        <w:tblStyle w:val="Tabela-Siatka"/>
        <w:tblW w:w="0" w:type="auto"/>
        <w:tblInd w:w="426" w:type="dxa"/>
        <w:tblLook w:val="04A0" w:firstRow="1" w:lastRow="0" w:firstColumn="1" w:lastColumn="0" w:noHBand="0" w:noVBand="1"/>
      </w:tblPr>
      <w:tblGrid>
        <w:gridCol w:w="5069"/>
        <w:gridCol w:w="3793"/>
      </w:tblGrid>
      <w:tr w:rsidR="00CE2648" w:rsidRPr="00A14500" w14:paraId="5DC64273" w14:textId="77777777" w:rsidTr="00BA688C">
        <w:trPr>
          <w:trHeight w:val="212"/>
        </w:trPr>
        <w:tc>
          <w:tcPr>
            <w:tcW w:w="5069" w:type="dxa"/>
            <w:tcBorders>
              <w:top w:val="single" w:sz="4" w:space="0" w:color="auto"/>
              <w:left w:val="single" w:sz="4" w:space="0" w:color="auto"/>
              <w:bottom w:val="single" w:sz="4" w:space="0" w:color="auto"/>
              <w:right w:val="single" w:sz="4" w:space="0" w:color="auto"/>
            </w:tcBorders>
            <w:vAlign w:val="center"/>
            <w:hideMark/>
          </w:tcPr>
          <w:p w14:paraId="178EE4F2" w14:textId="77777777" w:rsidR="00CE2648" w:rsidRPr="00A14500" w:rsidRDefault="00CE2648" w:rsidP="00BA688C">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21 dni od wpływu faktury</w:t>
            </w:r>
          </w:p>
        </w:tc>
        <w:tc>
          <w:tcPr>
            <w:tcW w:w="3793" w:type="dxa"/>
            <w:tcBorders>
              <w:top w:val="single" w:sz="4" w:space="0" w:color="auto"/>
              <w:left w:val="single" w:sz="4" w:space="0" w:color="auto"/>
              <w:bottom w:val="single" w:sz="4" w:space="0" w:color="auto"/>
              <w:right w:val="single" w:sz="4" w:space="0" w:color="auto"/>
            </w:tcBorders>
            <w:vAlign w:val="center"/>
            <w:hideMark/>
          </w:tcPr>
          <w:p w14:paraId="5FF1E40A" w14:textId="77777777" w:rsidR="00CE2648" w:rsidRPr="00A14500" w:rsidRDefault="00CE2648" w:rsidP="00BA688C">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CE2648" w:rsidRPr="00A14500" w14:paraId="40C55FBD" w14:textId="77777777" w:rsidTr="00BA688C">
        <w:trPr>
          <w:trHeight w:val="260"/>
        </w:trPr>
        <w:tc>
          <w:tcPr>
            <w:tcW w:w="5069" w:type="dxa"/>
            <w:tcBorders>
              <w:top w:val="single" w:sz="4" w:space="0" w:color="auto"/>
              <w:left w:val="single" w:sz="4" w:space="0" w:color="auto"/>
              <w:bottom w:val="single" w:sz="4" w:space="0" w:color="auto"/>
              <w:right w:val="single" w:sz="4" w:space="0" w:color="auto"/>
            </w:tcBorders>
            <w:vAlign w:val="center"/>
            <w:hideMark/>
          </w:tcPr>
          <w:p w14:paraId="19F0286C" w14:textId="77777777" w:rsidR="00CE2648" w:rsidRPr="00A14500" w:rsidRDefault="00CE2648" w:rsidP="00BA688C">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22 – 25 dni od wpływu faktury</w:t>
            </w:r>
          </w:p>
        </w:tc>
        <w:tc>
          <w:tcPr>
            <w:tcW w:w="3793" w:type="dxa"/>
            <w:tcBorders>
              <w:top w:val="single" w:sz="4" w:space="0" w:color="auto"/>
              <w:left w:val="single" w:sz="4" w:space="0" w:color="auto"/>
              <w:bottom w:val="single" w:sz="4" w:space="0" w:color="auto"/>
              <w:right w:val="single" w:sz="4" w:space="0" w:color="auto"/>
            </w:tcBorders>
            <w:vAlign w:val="center"/>
            <w:hideMark/>
          </w:tcPr>
          <w:p w14:paraId="2D4B6744" w14:textId="77777777" w:rsidR="00CE2648" w:rsidRPr="00A14500" w:rsidRDefault="00CE2648" w:rsidP="00BA688C">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5 pkt</w:t>
            </w:r>
          </w:p>
        </w:tc>
      </w:tr>
      <w:tr w:rsidR="00CE2648" w:rsidRPr="00A14500" w14:paraId="03AEF477" w14:textId="77777777" w:rsidTr="00BA688C">
        <w:trPr>
          <w:trHeight w:val="164"/>
        </w:trPr>
        <w:tc>
          <w:tcPr>
            <w:tcW w:w="5069" w:type="dxa"/>
            <w:tcBorders>
              <w:top w:val="single" w:sz="4" w:space="0" w:color="auto"/>
              <w:left w:val="single" w:sz="4" w:space="0" w:color="auto"/>
              <w:bottom w:val="single" w:sz="4" w:space="0" w:color="auto"/>
              <w:right w:val="single" w:sz="4" w:space="0" w:color="auto"/>
            </w:tcBorders>
            <w:vAlign w:val="center"/>
            <w:hideMark/>
          </w:tcPr>
          <w:p w14:paraId="6EF6ACCD" w14:textId="77777777" w:rsidR="00CE2648" w:rsidRPr="00A14500" w:rsidRDefault="00CE2648" w:rsidP="00BA688C">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26 – 30 dni od wpływu faktury</w:t>
            </w:r>
          </w:p>
        </w:tc>
        <w:tc>
          <w:tcPr>
            <w:tcW w:w="3793" w:type="dxa"/>
            <w:tcBorders>
              <w:top w:val="single" w:sz="4" w:space="0" w:color="auto"/>
              <w:left w:val="single" w:sz="4" w:space="0" w:color="auto"/>
              <w:bottom w:val="single" w:sz="4" w:space="0" w:color="auto"/>
              <w:right w:val="single" w:sz="4" w:space="0" w:color="auto"/>
            </w:tcBorders>
            <w:vAlign w:val="center"/>
            <w:hideMark/>
          </w:tcPr>
          <w:p w14:paraId="085017D5" w14:textId="77777777" w:rsidR="00CE2648" w:rsidRPr="00A14500" w:rsidRDefault="00CE2648" w:rsidP="00BA688C">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10 pkt</w:t>
            </w:r>
          </w:p>
        </w:tc>
      </w:tr>
    </w:tbl>
    <w:p w14:paraId="69E5218A" w14:textId="77777777" w:rsidR="00C55BE1" w:rsidRDefault="00C55BE1" w:rsidP="008F4937">
      <w:pPr>
        <w:tabs>
          <w:tab w:val="num" w:pos="426"/>
        </w:tabs>
        <w:autoSpaceDE w:val="0"/>
        <w:autoSpaceDN w:val="0"/>
        <w:adjustRightInd w:val="0"/>
        <w:spacing w:line="300" w:lineRule="atLeast"/>
        <w:ind w:left="709"/>
        <w:jc w:val="both"/>
        <w:rPr>
          <w:rFonts w:ascii="Open Sans" w:hAnsi="Open Sans" w:cs="Open Sans"/>
          <w:sz w:val="18"/>
          <w:szCs w:val="18"/>
        </w:rPr>
      </w:pPr>
    </w:p>
    <w:p w14:paraId="1644A0B3" w14:textId="77777777" w:rsidR="008F4937" w:rsidRPr="00A14500" w:rsidRDefault="008F4937" w:rsidP="008F4937">
      <w:pPr>
        <w:tabs>
          <w:tab w:val="num" w:pos="426"/>
        </w:tabs>
        <w:autoSpaceDE w:val="0"/>
        <w:autoSpaceDN w:val="0"/>
        <w:adjustRightInd w:val="0"/>
        <w:spacing w:line="300" w:lineRule="atLeast"/>
        <w:ind w:left="709"/>
        <w:jc w:val="both"/>
        <w:rPr>
          <w:rFonts w:ascii="Open Sans" w:hAnsi="Open Sans" w:cs="Open Sans"/>
          <w:b/>
          <w:bCs/>
          <w:sz w:val="18"/>
          <w:szCs w:val="18"/>
        </w:rPr>
      </w:pPr>
      <w:r w:rsidRPr="00A14500">
        <w:rPr>
          <w:rFonts w:ascii="Open Sans" w:hAnsi="Open Sans" w:cs="Open Sans"/>
          <w:sz w:val="18"/>
          <w:szCs w:val="18"/>
        </w:rPr>
        <w:t>Kr - Recykling -</w:t>
      </w:r>
      <w:r w:rsidRPr="00A14500">
        <w:rPr>
          <w:rFonts w:ascii="Open Sans" w:hAnsi="Open Sans" w:cs="Open Sans"/>
          <w:b/>
          <w:bCs/>
          <w:sz w:val="18"/>
          <w:szCs w:val="18"/>
        </w:rPr>
        <w:t xml:space="preserve"> 15 pkt</w:t>
      </w:r>
    </w:p>
    <w:tbl>
      <w:tblPr>
        <w:tblStyle w:val="Tabela-Siatka"/>
        <w:tblW w:w="0" w:type="auto"/>
        <w:tblInd w:w="426" w:type="dxa"/>
        <w:tblLook w:val="04A0" w:firstRow="1" w:lastRow="0" w:firstColumn="1" w:lastColumn="0" w:noHBand="0" w:noVBand="1"/>
      </w:tblPr>
      <w:tblGrid>
        <w:gridCol w:w="5069"/>
        <w:gridCol w:w="3793"/>
      </w:tblGrid>
      <w:tr w:rsidR="009307CC" w:rsidRPr="00A14500" w14:paraId="56ED477C" w14:textId="77777777" w:rsidTr="00BA688C">
        <w:trPr>
          <w:trHeight w:val="142"/>
        </w:trPr>
        <w:tc>
          <w:tcPr>
            <w:tcW w:w="5069" w:type="dxa"/>
            <w:tcBorders>
              <w:top w:val="single" w:sz="4" w:space="0" w:color="auto"/>
              <w:left w:val="single" w:sz="4" w:space="0" w:color="auto"/>
              <w:bottom w:val="single" w:sz="4" w:space="0" w:color="auto"/>
              <w:right w:val="single" w:sz="4" w:space="0" w:color="auto"/>
            </w:tcBorders>
            <w:hideMark/>
          </w:tcPr>
          <w:p w14:paraId="61D5A647" w14:textId="77777777" w:rsidR="009307CC" w:rsidRPr="00A14500" w:rsidRDefault="009307CC" w:rsidP="000521CC">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lastRenderedPageBreak/>
              <w:t>0-</w:t>
            </w:r>
            <w:r>
              <w:rPr>
                <w:rFonts w:ascii="Open Sans" w:hAnsi="Open Sans" w:cs="Open Sans"/>
                <w:snapToGrid w:val="0"/>
                <w:sz w:val="18"/>
                <w:szCs w:val="18"/>
              </w:rPr>
              <w:t>25</w:t>
            </w:r>
            <w:r w:rsidRPr="00A14500">
              <w:rPr>
                <w:rFonts w:ascii="Open Sans" w:hAnsi="Open Sans" w:cs="Open Sans"/>
                <w:snapToGrid w:val="0"/>
                <w:sz w:val="18"/>
                <w:szCs w:val="18"/>
              </w:rPr>
              <w:t xml:space="preserve"> %</w:t>
            </w:r>
          </w:p>
        </w:tc>
        <w:tc>
          <w:tcPr>
            <w:tcW w:w="3793" w:type="dxa"/>
            <w:tcBorders>
              <w:top w:val="single" w:sz="4" w:space="0" w:color="auto"/>
              <w:left w:val="single" w:sz="4" w:space="0" w:color="auto"/>
              <w:bottom w:val="single" w:sz="4" w:space="0" w:color="auto"/>
              <w:right w:val="single" w:sz="4" w:space="0" w:color="auto"/>
            </w:tcBorders>
            <w:hideMark/>
          </w:tcPr>
          <w:p w14:paraId="5C58D4EC" w14:textId="77777777" w:rsidR="009307CC" w:rsidRPr="00A14500" w:rsidRDefault="009307CC" w:rsidP="000521CC">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9307CC" w:rsidRPr="00A14500" w14:paraId="69E90DB5" w14:textId="77777777" w:rsidTr="00BA688C">
        <w:trPr>
          <w:trHeight w:val="142"/>
        </w:trPr>
        <w:tc>
          <w:tcPr>
            <w:tcW w:w="5069" w:type="dxa"/>
            <w:tcBorders>
              <w:top w:val="single" w:sz="4" w:space="0" w:color="auto"/>
              <w:left w:val="single" w:sz="4" w:space="0" w:color="auto"/>
              <w:bottom w:val="single" w:sz="4" w:space="0" w:color="auto"/>
              <w:right w:val="single" w:sz="4" w:space="0" w:color="auto"/>
            </w:tcBorders>
            <w:hideMark/>
          </w:tcPr>
          <w:p w14:paraId="67DC5382" w14:textId="77777777" w:rsidR="009307CC" w:rsidRPr="00A14500" w:rsidRDefault="009307CC" w:rsidP="000521CC">
            <w:pPr>
              <w:pStyle w:val="Akapitzlist"/>
              <w:spacing w:line="300" w:lineRule="atLeast"/>
              <w:ind w:left="0" w:right="-108"/>
              <w:jc w:val="center"/>
              <w:rPr>
                <w:rFonts w:ascii="Open Sans" w:hAnsi="Open Sans" w:cs="Open Sans"/>
                <w:snapToGrid w:val="0"/>
                <w:sz w:val="18"/>
                <w:szCs w:val="18"/>
              </w:rPr>
            </w:pPr>
            <w:r>
              <w:rPr>
                <w:rFonts w:ascii="Open Sans" w:hAnsi="Open Sans" w:cs="Open Sans"/>
                <w:snapToGrid w:val="0"/>
                <w:sz w:val="18"/>
                <w:szCs w:val="18"/>
              </w:rPr>
              <w:t>26-45</w:t>
            </w:r>
            <w:r w:rsidRPr="00A14500">
              <w:rPr>
                <w:rFonts w:ascii="Open Sans" w:hAnsi="Open Sans" w:cs="Open Sans"/>
                <w:snapToGrid w:val="0"/>
                <w:sz w:val="18"/>
                <w:szCs w:val="18"/>
              </w:rPr>
              <w:t xml:space="preserve"> %</w:t>
            </w:r>
          </w:p>
        </w:tc>
        <w:tc>
          <w:tcPr>
            <w:tcW w:w="3793" w:type="dxa"/>
            <w:tcBorders>
              <w:top w:val="single" w:sz="4" w:space="0" w:color="auto"/>
              <w:left w:val="single" w:sz="4" w:space="0" w:color="auto"/>
              <w:bottom w:val="single" w:sz="4" w:space="0" w:color="auto"/>
              <w:right w:val="single" w:sz="4" w:space="0" w:color="auto"/>
            </w:tcBorders>
            <w:hideMark/>
          </w:tcPr>
          <w:p w14:paraId="0A7C9EE9" w14:textId="77777777" w:rsidR="009307CC" w:rsidRPr="00A14500" w:rsidRDefault="009307CC" w:rsidP="000521CC">
            <w:pPr>
              <w:pStyle w:val="Akapitzlist"/>
              <w:spacing w:line="300" w:lineRule="atLeast"/>
              <w:ind w:left="0" w:right="-108"/>
              <w:jc w:val="center"/>
              <w:rPr>
                <w:rFonts w:ascii="Open Sans" w:hAnsi="Open Sans" w:cs="Open Sans"/>
                <w:b/>
                <w:snapToGrid w:val="0"/>
                <w:sz w:val="18"/>
                <w:szCs w:val="18"/>
              </w:rPr>
            </w:pPr>
            <w:r>
              <w:rPr>
                <w:rFonts w:ascii="Open Sans" w:hAnsi="Open Sans" w:cs="Open Sans"/>
                <w:b/>
                <w:snapToGrid w:val="0"/>
                <w:sz w:val="18"/>
                <w:szCs w:val="18"/>
              </w:rPr>
              <w:t>5</w:t>
            </w:r>
            <w:r w:rsidRPr="00A14500">
              <w:rPr>
                <w:rFonts w:ascii="Open Sans" w:hAnsi="Open Sans" w:cs="Open Sans"/>
                <w:b/>
                <w:snapToGrid w:val="0"/>
                <w:sz w:val="18"/>
                <w:szCs w:val="18"/>
              </w:rPr>
              <w:t xml:space="preserve"> pkt.</w:t>
            </w:r>
          </w:p>
        </w:tc>
      </w:tr>
      <w:tr w:rsidR="009307CC" w:rsidRPr="00A14500" w14:paraId="72A7A228" w14:textId="77777777" w:rsidTr="00BA688C">
        <w:trPr>
          <w:trHeight w:val="274"/>
        </w:trPr>
        <w:tc>
          <w:tcPr>
            <w:tcW w:w="5069" w:type="dxa"/>
            <w:tcBorders>
              <w:top w:val="single" w:sz="4" w:space="0" w:color="auto"/>
              <w:left w:val="single" w:sz="4" w:space="0" w:color="auto"/>
              <w:bottom w:val="single" w:sz="4" w:space="0" w:color="auto"/>
              <w:right w:val="single" w:sz="4" w:space="0" w:color="auto"/>
            </w:tcBorders>
            <w:hideMark/>
          </w:tcPr>
          <w:p w14:paraId="2CBFDA62" w14:textId="77777777" w:rsidR="009307CC" w:rsidRPr="00A14500" w:rsidRDefault="009307CC" w:rsidP="000521CC">
            <w:pPr>
              <w:pStyle w:val="Akapitzlist"/>
              <w:spacing w:line="300" w:lineRule="atLeast"/>
              <w:ind w:left="0" w:right="-108"/>
              <w:jc w:val="center"/>
              <w:rPr>
                <w:rFonts w:ascii="Open Sans" w:hAnsi="Open Sans" w:cs="Open Sans"/>
                <w:snapToGrid w:val="0"/>
                <w:sz w:val="18"/>
                <w:szCs w:val="18"/>
              </w:rPr>
            </w:pPr>
            <w:r>
              <w:rPr>
                <w:rFonts w:ascii="Open Sans" w:hAnsi="Open Sans" w:cs="Open Sans"/>
                <w:snapToGrid w:val="0"/>
                <w:sz w:val="18"/>
                <w:szCs w:val="18"/>
              </w:rPr>
              <w:t>46-55</w:t>
            </w:r>
            <w:r w:rsidRPr="00A14500">
              <w:rPr>
                <w:rFonts w:ascii="Open Sans" w:hAnsi="Open Sans" w:cs="Open Sans"/>
                <w:snapToGrid w:val="0"/>
                <w:sz w:val="18"/>
                <w:szCs w:val="18"/>
              </w:rPr>
              <w:t xml:space="preserve"> %</w:t>
            </w:r>
          </w:p>
        </w:tc>
        <w:tc>
          <w:tcPr>
            <w:tcW w:w="3793" w:type="dxa"/>
            <w:tcBorders>
              <w:top w:val="single" w:sz="4" w:space="0" w:color="auto"/>
              <w:left w:val="single" w:sz="4" w:space="0" w:color="auto"/>
              <w:bottom w:val="single" w:sz="4" w:space="0" w:color="auto"/>
              <w:right w:val="single" w:sz="4" w:space="0" w:color="auto"/>
            </w:tcBorders>
            <w:hideMark/>
          </w:tcPr>
          <w:p w14:paraId="57299E38" w14:textId="77777777" w:rsidR="009307CC" w:rsidRPr="00A14500" w:rsidRDefault="009307CC" w:rsidP="000521CC">
            <w:pPr>
              <w:pStyle w:val="Akapitzlist"/>
              <w:spacing w:line="300" w:lineRule="atLeast"/>
              <w:ind w:left="0" w:right="-108"/>
              <w:jc w:val="center"/>
              <w:rPr>
                <w:rFonts w:ascii="Open Sans" w:hAnsi="Open Sans" w:cs="Open Sans"/>
                <w:b/>
                <w:snapToGrid w:val="0"/>
                <w:sz w:val="18"/>
                <w:szCs w:val="18"/>
              </w:rPr>
            </w:pPr>
            <w:r>
              <w:rPr>
                <w:rFonts w:ascii="Open Sans" w:hAnsi="Open Sans" w:cs="Open Sans"/>
                <w:b/>
                <w:snapToGrid w:val="0"/>
                <w:sz w:val="18"/>
                <w:szCs w:val="18"/>
              </w:rPr>
              <w:t>10</w:t>
            </w:r>
            <w:r w:rsidRPr="00A14500">
              <w:rPr>
                <w:rFonts w:ascii="Open Sans" w:hAnsi="Open Sans" w:cs="Open Sans"/>
                <w:b/>
                <w:snapToGrid w:val="0"/>
                <w:sz w:val="18"/>
                <w:szCs w:val="18"/>
              </w:rPr>
              <w:t xml:space="preserve"> pkt.</w:t>
            </w:r>
          </w:p>
        </w:tc>
      </w:tr>
      <w:tr w:rsidR="009307CC" w:rsidRPr="00A14500" w14:paraId="396B92EA" w14:textId="77777777" w:rsidTr="00BA688C">
        <w:trPr>
          <w:trHeight w:val="274"/>
        </w:trPr>
        <w:tc>
          <w:tcPr>
            <w:tcW w:w="5069" w:type="dxa"/>
            <w:tcBorders>
              <w:top w:val="single" w:sz="4" w:space="0" w:color="auto"/>
              <w:left w:val="single" w:sz="4" w:space="0" w:color="auto"/>
              <w:bottom w:val="single" w:sz="4" w:space="0" w:color="auto"/>
              <w:right w:val="single" w:sz="4" w:space="0" w:color="auto"/>
            </w:tcBorders>
            <w:hideMark/>
          </w:tcPr>
          <w:p w14:paraId="2404D43D" w14:textId="77777777" w:rsidR="009307CC" w:rsidRPr="00A14500" w:rsidRDefault="009307CC" w:rsidP="000521CC">
            <w:pPr>
              <w:pStyle w:val="Akapitzlist"/>
              <w:spacing w:line="300" w:lineRule="atLeast"/>
              <w:ind w:left="0" w:right="-108"/>
              <w:jc w:val="center"/>
              <w:rPr>
                <w:rFonts w:ascii="Open Sans" w:hAnsi="Open Sans" w:cs="Open Sans"/>
                <w:snapToGrid w:val="0"/>
                <w:sz w:val="18"/>
                <w:szCs w:val="18"/>
              </w:rPr>
            </w:pPr>
            <w:r w:rsidRPr="009307CC">
              <w:rPr>
                <w:rFonts w:ascii="Open Sans" w:hAnsi="Open Sans" w:cs="Open Sans"/>
                <w:snapToGrid w:val="0"/>
                <w:sz w:val="18"/>
                <w:szCs w:val="18"/>
              </w:rPr>
              <w:t xml:space="preserve">≥ </w:t>
            </w:r>
            <w:r>
              <w:rPr>
                <w:rFonts w:ascii="Open Sans" w:hAnsi="Open Sans" w:cs="Open Sans"/>
                <w:snapToGrid w:val="0"/>
                <w:sz w:val="18"/>
                <w:szCs w:val="18"/>
              </w:rPr>
              <w:t>56</w:t>
            </w:r>
          </w:p>
        </w:tc>
        <w:tc>
          <w:tcPr>
            <w:tcW w:w="3793" w:type="dxa"/>
            <w:tcBorders>
              <w:top w:val="single" w:sz="4" w:space="0" w:color="auto"/>
              <w:left w:val="single" w:sz="4" w:space="0" w:color="auto"/>
              <w:bottom w:val="single" w:sz="4" w:space="0" w:color="auto"/>
              <w:right w:val="single" w:sz="4" w:space="0" w:color="auto"/>
            </w:tcBorders>
            <w:hideMark/>
          </w:tcPr>
          <w:p w14:paraId="684EFDCD" w14:textId="77777777" w:rsidR="009307CC" w:rsidRPr="00A14500" w:rsidRDefault="009307CC" w:rsidP="000521CC">
            <w:pPr>
              <w:pStyle w:val="Akapitzlist"/>
              <w:spacing w:line="300" w:lineRule="atLeast"/>
              <w:ind w:left="0" w:right="-108"/>
              <w:jc w:val="center"/>
              <w:rPr>
                <w:rFonts w:ascii="Open Sans" w:hAnsi="Open Sans" w:cs="Open Sans"/>
                <w:b/>
                <w:snapToGrid w:val="0"/>
                <w:sz w:val="18"/>
                <w:szCs w:val="18"/>
              </w:rPr>
            </w:pPr>
            <w:r>
              <w:rPr>
                <w:rFonts w:ascii="Open Sans" w:hAnsi="Open Sans" w:cs="Open Sans"/>
                <w:b/>
                <w:snapToGrid w:val="0"/>
                <w:sz w:val="18"/>
                <w:szCs w:val="18"/>
              </w:rPr>
              <w:t xml:space="preserve">15 </w:t>
            </w:r>
            <w:r w:rsidRPr="00A14500">
              <w:rPr>
                <w:rFonts w:ascii="Open Sans" w:hAnsi="Open Sans" w:cs="Open Sans"/>
                <w:b/>
                <w:snapToGrid w:val="0"/>
                <w:sz w:val="18"/>
                <w:szCs w:val="18"/>
              </w:rPr>
              <w:t>pkt.</w:t>
            </w:r>
          </w:p>
        </w:tc>
      </w:tr>
    </w:tbl>
    <w:p w14:paraId="6EEFF4FF" w14:textId="77777777" w:rsidR="00CE2648" w:rsidRPr="00A14500" w:rsidRDefault="00CE2648" w:rsidP="008F4937">
      <w:pPr>
        <w:tabs>
          <w:tab w:val="num" w:pos="426"/>
        </w:tabs>
        <w:autoSpaceDE w:val="0"/>
        <w:autoSpaceDN w:val="0"/>
        <w:adjustRightInd w:val="0"/>
        <w:spacing w:line="300" w:lineRule="atLeast"/>
        <w:ind w:left="709"/>
        <w:jc w:val="both"/>
        <w:rPr>
          <w:rFonts w:ascii="Open Sans" w:hAnsi="Open Sans" w:cs="Open Sans"/>
          <w:b/>
          <w:bCs/>
          <w:sz w:val="18"/>
          <w:szCs w:val="18"/>
        </w:rPr>
      </w:pPr>
    </w:p>
    <w:p w14:paraId="0696BA40" w14:textId="77777777" w:rsidR="008F4937" w:rsidRPr="00A14500" w:rsidRDefault="008F4937" w:rsidP="008F4937">
      <w:pPr>
        <w:autoSpaceDE w:val="0"/>
        <w:autoSpaceDN w:val="0"/>
        <w:adjustRightInd w:val="0"/>
        <w:spacing w:line="300" w:lineRule="atLeast"/>
        <w:ind w:left="709"/>
        <w:jc w:val="both"/>
        <w:rPr>
          <w:rFonts w:ascii="Open Sans" w:hAnsi="Open Sans" w:cs="Open Sans"/>
          <w:b/>
          <w:sz w:val="18"/>
          <w:szCs w:val="18"/>
        </w:rPr>
      </w:pPr>
      <w:proofErr w:type="spellStart"/>
      <w:r w:rsidRPr="00A14500">
        <w:rPr>
          <w:rFonts w:ascii="Open Sans" w:hAnsi="Open Sans" w:cs="Open Sans"/>
          <w:sz w:val="18"/>
          <w:szCs w:val="18"/>
        </w:rPr>
        <w:t>Kcz</w:t>
      </w:r>
      <w:proofErr w:type="spellEnd"/>
      <w:r w:rsidRPr="00A14500">
        <w:rPr>
          <w:rFonts w:ascii="Open Sans" w:hAnsi="Open Sans" w:cs="Open Sans"/>
          <w:sz w:val="18"/>
          <w:szCs w:val="18"/>
        </w:rPr>
        <w:t xml:space="preserve"> – czas reakcji – od zgłoszenia do odebrania odpadów - </w:t>
      </w:r>
      <w:r w:rsidR="007C6C42" w:rsidRPr="00A14500">
        <w:rPr>
          <w:rFonts w:ascii="Open Sans" w:hAnsi="Open Sans" w:cs="Open Sans"/>
          <w:b/>
          <w:sz w:val="18"/>
          <w:szCs w:val="18"/>
        </w:rPr>
        <w:t>1</w:t>
      </w:r>
      <w:r w:rsidR="00CE2648" w:rsidRPr="00A14500">
        <w:rPr>
          <w:rFonts w:ascii="Open Sans" w:hAnsi="Open Sans" w:cs="Open Sans"/>
          <w:b/>
          <w:sz w:val="18"/>
          <w:szCs w:val="18"/>
        </w:rPr>
        <w:t>5</w:t>
      </w:r>
      <w:r w:rsidRPr="00A14500">
        <w:rPr>
          <w:rFonts w:ascii="Open Sans" w:hAnsi="Open Sans" w:cs="Open Sans"/>
          <w:b/>
          <w:sz w:val="18"/>
          <w:szCs w:val="18"/>
        </w:rPr>
        <w:t xml:space="preserve"> pkt</w:t>
      </w:r>
    </w:p>
    <w:tbl>
      <w:tblPr>
        <w:tblStyle w:val="Tabela-Siatka"/>
        <w:tblW w:w="0" w:type="auto"/>
        <w:tblInd w:w="426" w:type="dxa"/>
        <w:tblLook w:val="04A0" w:firstRow="1" w:lastRow="0" w:firstColumn="1" w:lastColumn="0" w:noHBand="0" w:noVBand="1"/>
      </w:tblPr>
      <w:tblGrid>
        <w:gridCol w:w="5069"/>
        <w:gridCol w:w="3793"/>
      </w:tblGrid>
      <w:tr w:rsidR="00CE2648" w:rsidRPr="00A14500" w14:paraId="2AA03199" w14:textId="77777777" w:rsidTr="00BA688C">
        <w:trPr>
          <w:trHeight w:val="142"/>
        </w:trPr>
        <w:tc>
          <w:tcPr>
            <w:tcW w:w="5069" w:type="dxa"/>
            <w:tcBorders>
              <w:top w:val="single" w:sz="4" w:space="0" w:color="auto"/>
              <w:left w:val="single" w:sz="4" w:space="0" w:color="auto"/>
              <w:bottom w:val="single" w:sz="4" w:space="0" w:color="auto"/>
              <w:right w:val="single" w:sz="4" w:space="0" w:color="auto"/>
            </w:tcBorders>
            <w:hideMark/>
          </w:tcPr>
          <w:p w14:paraId="5F73D408" w14:textId="77777777" w:rsidR="00CE2648" w:rsidRPr="00A14500" w:rsidRDefault="00CE2648" w:rsidP="00BA688C">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2 dni robocze i dłużej</w:t>
            </w:r>
          </w:p>
        </w:tc>
        <w:tc>
          <w:tcPr>
            <w:tcW w:w="3793" w:type="dxa"/>
            <w:tcBorders>
              <w:top w:val="single" w:sz="4" w:space="0" w:color="auto"/>
              <w:left w:val="single" w:sz="4" w:space="0" w:color="auto"/>
              <w:bottom w:val="single" w:sz="4" w:space="0" w:color="auto"/>
              <w:right w:val="single" w:sz="4" w:space="0" w:color="auto"/>
            </w:tcBorders>
            <w:hideMark/>
          </w:tcPr>
          <w:p w14:paraId="799A2C3E" w14:textId="77777777" w:rsidR="00CE2648" w:rsidRPr="00A14500" w:rsidRDefault="00CE2648" w:rsidP="00BA688C">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CE2648" w:rsidRPr="00A14500" w14:paraId="3213FDF2" w14:textId="77777777" w:rsidTr="00BA688C">
        <w:trPr>
          <w:trHeight w:val="142"/>
        </w:trPr>
        <w:tc>
          <w:tcPr>
            <w:tcW w:w="5069" w:type="dxa"/>
            <w:tcBorders>
              <w:top w:val="single" w:sz="4" w:space="0" w:color="auto"/>
              <w:left w:val="single" w:sz="4" w:space="0" w:color="auto"/>
              <w:bottom w:val="single" w:sz="4" w:space="0" w:color="auto"/>
              <w:right w:val="single" w:sz="4" w:space="0" w:color="auto"/>
            </w:tcBorders>
            <w:hideMark/>
          </w:tcPr>
          <w:p w14:paraId="5E9B83C9" w14:textId="77777777" w:rsidR="00CE2648" w:rsidRPr="00A14500" w:rsidRDefault="00CE2648" w:rsidP="00BA688C">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1 dzień roboczy</w:t>
            </w:r>
          </w:p>
        </w:tc>
        <w:tc>
          <w:tcPr>
            <w:tcW w:w="3793" w:type="dxa"/>
            <w:tcBorders>
              <w:top w:val="single" w:sz="4" w:space="0" w:color="auto"/>
              <w:left w:val="single" w:sz="4" w:space="0" w:color="auto"/>
              <w:bottom w:val="single" w:sz="4" w:space="0" w:color="auto"/>
              <w:right w:val="single" w:sz="4" w:space="0" w:color="auto"/>
            </w:tcBorders>
            <w:hideMark/>
          </w:tcPr>
          <w:p w14:paraId="0F1BA19F" w14:textId="77777777" w:rsidR="00CE2648" w:rsidRPr="00A14500" w:rsidRDefault="00CE2648" w:rsidP="00BA688C">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7 pkt.</w:t>
            </w:r>
          </w:p>
        </w:tc>
      </w:tr>
      <w:tr w:rsidR="00CE2648" w:rsidRPr="00A14500" w14:paraId="391DA7C3" w14:textId="77777777" w:rsidTr="00BA688C">
        <w:trPr>
          <w:trHeight w:val="274"/>
        </w:trPr>
        <w:tc>
          <w:tcPr>
            <w:tcW w:w="5069" w:type="dxa"/>
            <w:tcBorders>
              <w:top w:val="single" w:sz="4" w:space="0" w:color="auto"/>
              <w:left w:val="single" w:sz="4" w:space="0" w:color="auto"/>
              <w:bottom w:val="single" w:sz="4" w:space="0" w:color="auto"/>
              <w:right w:val="single" w:sz="4" w:space="0" w:color="auto"/>
            </w:tcBorders>
            <w:hideMark/>
          </w:tcPr>
          <w:p w14:paraId="4401F4B2" w14:textId="77777777" w:rsidR="00CE2648" w:rsidRPr="00A14500" w:rsidRDefault="00CE2648" w:rsidP="00BA688C">
            <w:pPr>
              <w:pStyle w:val="Akapitzlist"/>
              <w:spacing w:line="300" w:lineRule="atLeast"/>
              <w:ind w:left="0" w:right="-108"/>
              <w:jc w:val="center"/>
              <w:rPr>
                <w:rFonts w:ascii="Open Sans" w:hAnsi="Open Sans" w:cs="Open Sans"/>
                <w:snapToGrid w:val="0"/>
                <w:sz w:val="18"/>
                <w:szCs w:val="18"/>
              </w:rPr>
            </w:pPr>
            <w:r w:rsidRPr="00A14500">
              <w:rPr>
                <w:rFonts w:ascii="Open Sans" w:hAnsi="Open Sans" w:cs="Open Sans"/>
                <w:snapToGrid w:val="0"/>
                <w:sz w:val="18"/>
                <w:szCs w:val="18"/>
              </w:rPr>
              <w:t>ten sam dzień</w:t>
            </w:r>
          </w:p>
        </w:tc>
        <w:tc>
          <w:tcPr>
            <w:tcW w:w="3793" w:type="dxa"/>
            <w:tcBorders>
              <w:top w:val="single" w:sz="4" w:space="0" w:color="auto"/>
              <w:left w:val="single" w:sz="4" w:space="0" w:color="auto"/>
              <w:bottom w:val="single" w:sz="4" w:space="0" w:color="auto"/>
              <w:right w:val="single" w:sz="4" w:space="0" w:color="auto"/>
            </w:tcBorders>
            <w:hideMark/>
          </w:tcPr>
          <w:p w14:paraId="1A152AF5" w14:textId="77777777" w:rsidR="00CE2648" w:rsidRPr="00A14500" w:rsidRDefault="00CE2648" w:rsidP="00BA688C">
            <w:pPr>
              <w:pStyle w:val="Akapitzlist"/>
              <w:spacing w:line="300" w:lineRule="atLeast"/>
              <w:ind w:left="0" w:right="-108"/>
              <w:jc w:val="center"/>
              <w:rPr>
                <w:rFonts w:ascii="Open Sans" w:hAnsi="Open Sans" w:cs="Open Sans"/>
                <w:b/>
                <w:snapToGrid w:val="0"/>
                <w:sz w:val="18"/>
                <w:szCs w:val="18"/>
              </w:rPr>
            </w:pPr>
            <w:r w:rsidRPr="00A14500">
              <w:rPr>
                <w:rFonts w:ascii="Open Sans" w:hAnsi="Open Sans" w:cs="Open Sans"/>
                <w:b/>
                <w:snapToGrid w:val="0"/>
                <w:sz w:val="18"/>
                <w:szCs w:val="18"/>
              </w:rPr>
              <w:t>15 pkt.</w:t>
            </w:r>
          </w:p>
        </w:tc>
      </w:tr>
    </w:tbl>
    <w:p w14:paraId="41B9A481" w14:textId="77777777" w:rsidR="00652AAF" w:rsidRPr="00A14500" w:rsidRDefault="00652AAF" w:rsidP="00652AAF">
      <w:pPr>
        <w:spacing w:line="300" w:lineRule="atLeast"/>
        <w:ind w:left="426" w:right="-108"/>
        <w:jc w:val="both"/>
        <w:rPr>
          <w:rFonts w:ascii="Open Sans" w:hAnsi="Open Sans" w:cs="Open Sans"/>
          <w:snapToGrid w:val="0"/>
          <w:sz w:val="18"/>
          <w:szCs w:val="18"/>
        </w:rPr>
      </w:pPr>
    </w:p>
    <w:p w14:paraId="09E8B957" w14:textId="77777777" w:rsidR="00530140" w:rsidRPr="00A14500" w:rsidRDefault="00530140" w:rsidP="008F4937">
      <w:pPr>
        <w:autoSpaceDE w:val="0"/>
        <w:spacing w:line="276" w:lineRule="auto"/>
        <w:jc w:val="both"/>
        <w:rPr>
          <w:rFonts w:ascii="Open Sans" w:hAnsi="Open Sans" w:cs="Open Sans"/>
          <w:sz w:val="18"/>
          <w:szCs w:val="18"/>
        </w:rPr>
      </w:pPr>
      <w:r w:rsidRPr="00A14500">
        <w:rPr>
          <w:rFonts w:ascii="Open Sans" w:hAnsi="Open Sans" w:cs="Open Sans"/>
          <w:sz w:val="18"/>
          <w:szCs w:val="18"/>
        </w:rPr>
        <w:t>Wykonawca będzie rozliczał się miesięcznie z Zamawiającym w zakresie zapłaty za usługę, która będzie sumą</w:t>
      </w:r>
      <w:r w:rsidR="008F4937" w:rsidRPr="00A14500">
        <w:rPr>
          <w:rFonts w:ascii="Open Sans" w:hAnsi="Open Sans" w:cs="Open Sans"/>
          <w:sz w:val="18"/>
          <w:szCs w:val="18"/>
        </w:rPr>
        <w:t xml:space="preserve"> iloczynów</w:t>
      </w:r>
      <w:r w:rsidRPr="00A14500">
        <w:rPr>
          <w:rFonts w:ascii="Open Sans" w:hAnsi="Open Sans" w:cs="Open Sans"/>
          <w:sz w:val="18"/>
          <w:szCs w:val="18"/>
        </w:rPr>
        <w:t xml:space="preserve"> masy </w:t>
      </w:r>
      <w:r w:rsidR="008F4937" w:rsidRPr="00A14500">
        <w:rPr>
          <w:rFonts w:ascii="Open Sans" w:hAnsi="Open Sans" w:cs="Open Sans"/>
          <w:sz w:val="18"/>
          <w:szCs w:val="18"/>
        </w:rPr>
        <w:t>odebranych</w:t>
      </w:r>
      <w:r w:rsidRPr="00A14500">
        <w:rPr>
          <w:rFonts w:ascii="Open Sans" w:hAnsi="Open Sans" w:cs="Open Sans"/>
          <w:sz w:val="18"/>
          <w:szCs w:val="18"/>
        </w:rPr>
        <w:t xml:space="preserve"> i zagospodarowanych odpadów oraz ceny </w:t>
      </w:r>
      <w:r w:rsidR="008F4937" w:rsidRPr="00A14500">
        <w:rPr>
          <w:rFonts w:ascii="Open Sans" w:hAnsi="Open Sans" w:cs="Open Sans"/>
          <w:sz w:val="18"/>
          <w:szCs w:val="18"/>
        </w:rPr>
        <w:t>jednostkowej</w:t>
      </w:r>
      <w:r w:rsidR="00CE2648" w:rsidRPr="00A14500">
        <w:rPr>
          <w:rFonts w:ascii="Open Sans" w:hAnsi="Open Sans" w:cs="Open Sans"/>
          <w:sz w:val="18"/>
          <w:szCs w:val="18"/>
        </w:rPr>
        <w:t>.</w:t>
      </w:r>
    </w:p>
    <w:p w14:paraId="401AF53B" w14:textId="77777777" w:rsidR="00C55BE1" w:rsidRPr="00526A72" w:rsidRDefault="00C55BE1" w:rsidP="00C55BE1">
      <w:pPr>
        <w:rPr>
          <w:rFonts w:ascii="Open Sans" w:hAnsi="Open Sans" w:cs="Open Sans"/>
          <w:b/>
          <w:bCs/>
          <w:sz w:val="18"/>
          <w:szCs w:val="18"/>
        </w:rPr>
      </w:pPr>
      <w:r w:rsidRPr="00526A72">
        <w:rPr>
          <w:rFonts w:ascii="Open Sans" w:hAnsi="Open Sans" w:cs="Open Sans"/>
          <w:b/>
          <w:bCs/>
          <w:sz w:val="18"/>
          <w:szCs w:val="18"/>
        </w:rPr>
        <w:t>Zakres formularza ofertowego:</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1843"/>
        <w:gridCol w:w="1843"/>
        <w:gridCol w:w="1701"/>
      </w:tblGrid>
      <w:tr w:rsidR="0018458D" w:rsidRPr="00A14500" w14:paraId="24ECE2E7" w14:textId="77777777" w:rsidTr="00AD1712">
        <w:trPr>
          <w:trHeight w:val="383"/>
          <w:jc w:val="center"/>
        </w:trPr>
        <w:tc>
          <w:tcPr>
            <w:tcW w:w="4106" w:type="dxa"/>
          </w:tcPr>
          <w:p w14:paraId="653E9BDE" w14:textId="77777777" w:rsidR="0018458D" w:rsidRPr="00A14500" w:rsidRDefault="0018458D" w:rsidP="0018458D">
            <w:pPr>
              <w:widowControl w:val="0"/>
              <w:autoSpaceDE w:val="0"/>
              <w:autoSpaceDN w:val="0"/>
              <w:adjustRightInd w:val="0"/>
              <w:ind w:right="-7"/>
              <w:jc w:val="center"/>
              <w:outlineLvl w:val="0"/>
              <w:rPr>
                <w:rFonts w:ascii="Open Sans" w:hAnsi="Open Sans" w:cs="Open Sans"/>
                <w:bCs/>
                <w:iCs/>
                <w:sz w:val="18"/>
                <w:szCs w:val="18"/>
              </w:rPr>
            </w:pPr>
            <w:r w:rsidRPr="00A14500">
              <w:rPr>
                <w:rFonts w:ascii="Open Sans" w:hAnsi="Open Sans" w:cs="Open Sans"/>
                <w:b/>
                <w:iCs/>
                <w:sz w:val="18"/>
                <w:szCs w:val="18"/>
              </w:rPr>
              <w:t>Grupa odpadów</w:t>
            </w:r>
          </w:p>
        </w:tc>
        <w:tc>
          <w:tcPr>
            <w:tcW w:w="1843" w:type="dxa"/>
          </w:tcPr>
          <w:p w14:paraId="2DEE7FC5" w14:textId="77777777" w:rsidR="0018458D" w:rsidRPr="00A14500" w:rsidRDefault="0018458D" w:rsidP="0018458D">
            <w:pPr>
              <w:widowControl w:val="0"/>
              <w:autoSpaceDE w:val="0"/>
              <w:autoSpaceDN w:val="0"/>
              <w:adjustRightInd w:val="0"/>
              <w:ind w:right="-7"/>
              <w:jc w:val="center"/>
              <w:outlineLvl w:val="0"/>
              <w:rPr>
                <w:rFonts w:ascii="Open Sans" w:hAnsi="Open Sans" w:cs="Open Sans"/>
                <w:bCs/>
                <w:iCs/>
                <w:sz w:val="18"/>
                <w:szCs w:val="18"/>
              </w:rPr>
            </w:pPr>
            <w:r w:rsidRPr="00A14500">
              <w:rPr>
                <w:rFonts w:ascii="Open Sans" w:hAnsi="Open Sans" w:cs="Open Sans"/>
                <w:b/>
                <w:iCs/>
                <w:sz w:val="18"/>
                <w:szCs w:val="18"/>
              </w:rPr>
              <w:t>stawka brutto za 1 Mg odpadów</w:t>
            </w:r>
          </w:p>
        </w:tc>
        <w:tc>
          <w:tcPr>
            <w:tcW w:w="1843" w:type="dxa"/>
          </w:tcPr>
          <w:p w14:paraId="31A88687" w14:textId="77777777" w:rsidR="0018458D" w:rsidRPr="00A14500" w:rsidRDefault="0018458D" w:rsidP="0018458D">
            <w:pPr>
              <w:pStyle w:val="Listanumerowana3"/>
              <w:numPr>
                <w:ilvl w:val="0"/>
                <w:numId w:val="0"/>
              </w:numPr>
              <w:spacing w:line="240" w:lineRule="auto"/>
              <w:jc w:val="center"/>
              <w:rPr>
                <w:rFonts w:ascii="Open Sans" w:hAnsi="Open Sans" w:cs="Open Sans"/>
                <w:b/>
                <w:iCs/>
                <w:sz w:val="18"/>
                <w:szCs w:val="18"/>
              </w:rPr>
            </w:pPr>
            <w:r w:rsidRPr="00A14500">
              <w:rPr>
                <w:rFonts w:ascii="Open Sans" w:hAnsi="Open Sans" w:cs="Open Sans"/>
                <w:b/>
                <w:iCs/>
                <w:sz w:val="18"/>
                <w:szCs w:val="18"/>
              </w:rPr>
              <w:t>Orientacyjna ilość odpadów w czasie trwania kontraktu</w:t>
            </w:r>
          </w:p>
          <w:p w14:paraId="293DBA58" w14:textId="77777777" w:rsidR="0018458D" w:rsidRPr="00A14500" w:rsidRDefault="0018458D" w:rsidP="0018458D">
            <w:pPr>
              <w:widowControl w:val="0"/>
              <w:autoSpaceDE w:val="0"/>
              <w:autoSpaceDN w:val="0"/>
              <w:adjustRightInd w:val="0"/>
              <w:ind w:right="-7"/>
              <w:jc w:val="center"/>
              <w:outlineLvl w:val="0"/>
              <w:rPr>
                <w:rFonts w:ascii="Open Sans" w:hAnsi="Open Sans" w:cs="Open Sans"/>
                <w:bCs/>
                <w:sz w:val="18"/>
                <w:szCs w:val="18"/>
              </w:rPr>
            </w:pPr>
            <w:r w:rsidRPr="00A14500">
              <w:rPr>
                <w:rFonts w:ascii="Open Sans" w:hAnsi="Open Sans" w:cs="Open Sans"/>
                <w:b/>
                <w:iCs/>
                <w:sz w:val="18"/>
                <w:szCs w:val="18"/>
              </w:rPr>
              <w:t>[Mg]</w:t>
            </w:r>
          </w:p>
        </w:tc>
        <w:tc>
          <w:tcPr>
            <w:tcW w:w="1701" w:type="dxa"/>
          </w:tcPr>
          <w:p w14:paraId="40227884" w14:textId="77777777" w:rsidR="0018458D" w:rsidRPr="00A14500" w:rsidRDefault="0018458D" w:rsidP="0018458D">
            <w:pPr>
              <w:pStyle w:val="Listanumerowana3"/>
              <w:numPr>
                <w:ilvl w:val="0"/>
                <w:numId w:val="0"/>
              </w:numPr>
              <w:spacing w:line="240" w:lineRule="auto"/>
              <w:jc w:val="center"/>
              <w:rPr>
                <w:rFonts w:ascii="Open Sans" w:hAnsi="Open Sans" w:cs="Open Sans"/>
                <w:b/>
                <w:iCs/>
                <w:sz w:val="18"/>
                <w:szCs w:val="18"/>
              </w:rPr>
            </w:pPr>
            <w:r w:rsidRPr="00A14500">
              <w:rPr>
                <w:rFonts w:ascii="Open Sans" w:hAnsi="Open Sans" w:cs="Open Sans"/>
                <w:b/>
                <w:iCs/>
                <w:sz w:val="18"/>
                <w:szCs w:val="18"/>
              </w:rPr>
              <w:t>wartość</w:t>
            </w:r>
          </w:p>
          <w:p w14:paraId="057642CA" w14:textId="77777777" w:rsidR="0018458D" w:rsidRPr="00A14500" w:rsidRDefault="0018458D" w:rsidP="0018458D">
            <w:pPr>
              <w:widowControl w:val="0"/>
              <w:autoSpaceDE w:val="0"/>
              <w:autoSpaceDN w:val="0"/>
              <w:adjustRightInd w:val="0"/>
              <w:ind w:right="-7"/>
              <w:jc w:val="center"/>
              <w:outlineLvl w:val="0"/>
              <w:rPr>
                <w:rFonts w:ascii="Open Sans" w:hAnsi="Open Sans" w:cs="Open Sans"/>
                <w:bCs/>
                <w:iCs/>
                <w:sz w:val="18"/>
                <w:szCs w:val="18"/>
              </w:rPr>
            </w:pPr>
            <w:r w:rsidRPr="00A14500">
              <w:rPr>
                <w:rFonts w:ascii="Open Sans" w:hAnsi="Open Sans" w:cs="Open Sans"/>
                <w:b/>
                <w:iCs/>
                <w:sz w:val="18"/>
                <w:szCs w:val="18"/>
              </w:rPr>
              <w:t>[zł]</w:t>
            </w:r>
          </w:p>
        </w:tc>
      </w:tr>
      <w:tr w:rsidR="00475AAD" w:rsidRPr="00A14500" w14:paraId="3F84BB12" w14:textId="77777777" w:rsidTr="00AD1712">
        <w:trPr>
          <w:trHeight w:val="383"/>
          <w:jc w:val="center"/>
        </w:trPr>
        <w:tc>
          <w:tcPr>
            <w:tcW w:w="4106" w:type="dxa"/>
          </w:tcPr>
          <w:p w14:paraId="2EC96F24"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r w:rsidRPr="00A14500">
              <w:rPr>
                <w:rFonts w:ascii="Open Sans" w:hAnsi="Open Sans" w:cs="Open Sans"/>
                <w:bCs/>
                <w:iCs/>
                <w:sz w:val="18"/>
                <w:szCs w:val="18"/>
              </w:rPr>
              <w:t>Zużyte baterie i akumulatory</w:t>
            </w:r>
          </w:p>
        </w:tc>
        <w:tc>
          <w:tcPr>
            <w:tcW w:w="1843" w:type="dxa"/>
          </w:tcPr>
          <w:p w14:paraId="00B98CE7"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c>
          <w:tcPr>
            <w:tcW w:w="1843" w:type="dxa"/>
          </w:tcPr>
          <w:p w14:paraId="695F1EB5" w14:textId="77777777" w:rsidR="00475AAD" w:rsidRPr="00A14500" w:rsidRDefault="00475AAD" w:rsidP="00475AAD">
            <w:pPr>
              <w:widowControl w:val="0"/>
              <w:autoSpaceDE w:val="0"/>
              <w:autoSpaceDN w:val="0"/>
              <w:adjustRightInd w:val="0"/>
              <w:ind w:right="-7"/>
              <w:jc w:val="center"/>
              <w:outlineLvl w:val="0"/>
              <w:rPr>
                <w:rFonts w:ascii="Open Sans" w:hAnsi="Open Sans" w:cs="Open Sans"/>
                <w:bCs/>
                <w:iCs/>
                <w:sz w:val="18"/>
                <w:szCs w:val="18"/>
              </w:rPr>
            </w:pPr>
            <w:r w:rsidRPr="00A14500">
              <w:rPr>
                <w:rFonts w:ascii="Open Sans" w:hAnsi="Open Sans" w:cs="Open Sans"/>
                <w:bCs/>
                <w:sz w:val="18"/>
                <w:szCs w:val="18"/>
              </w:rPr>
              <w:t>0,1</w:t>
            </w:r>
          </w:p>
        </w:tc>
        <w:tc>
          <w:tcPr>
            <w:tcW w:w="1701" w:type="dxa"/>
          </w:tcPr>
          <w:p w14:paraId="0129E6B7"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r>
      <w:tr w:rsidR="00475AAD" w:rsidRPr="00A14500" w14:paraId="02FA987A"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62096B0B" w14:textId="500C4621" w:rsidR="00475AAD" w:rsidRPr="00A14500" w:rsidRDefault="003E56D2" w:rsidP="00475AAD">
            <w:pPr>
              <w:widowControl w:val="0"/>
              <w:autoSpaceDE w:val="0"/>
              <w:autoSpaceDN w:val="0"/>
              <w:adjustRightInd w:val="0"/>
              <w:ind w:right="-7"/>
              <w:jc w:val="both"/>
              <w:outlineLvl w:val="0"/>
              <w:rPr>
                <w:rFonts w:ascii="Open Sans" w:hAnsi="Open Sans" w:cs="Open Sans"/>
                <w:bCs/>
                <w:iCs/>
                <w:sz w:val="18"/>
                <w:szCs w:val="18"/>
              </w:rPr>
            </w:pPr>
            <w:r w:rsidRPr="00A14500">
              <w:rPr>
                <w:rFonts w:ascii="Open Sans" w:hAnsi="Open Sans" w:cs="Open Sans"/>
                <w:bCs/>
                <w:iCs/>
                <w:sz w:val="18"/>
                <w:szCs w:val="18"/>
              </w:rPr>
              <w:t>T</w:t>
            </w:r>
            <w:r w:rsidR="00475AAD" w:rsidRPr="00A14500">
              <w:rPr>
                <w:rFonts w:ascii="Open Sans" w:hAnsi="Open Sans" w:cs="Open Sans"/>
                <w:bCs/>
                <w:iCs/>
                <w:sz w:val="18"/>
                <w:szCs w:val="18"/>
              </w:rPr>
              <w:t>ekstylia</w:t>
            </w:r>
            <w:r>
              <w:rPr>
                <w:rFonts w:ascii="Open Sans" w:hAnsi="Open Sans" w:cs="Open Sans"/>
                <w:bCs/>
                <w:iCs/>
                <w:sz w:val="18"/>
                <w:szCs w:val="18"/>
              </w:rPr>
              <w:t xml:space="preserve"> i</w:t>
            </w:r>
            <w:r w:rsidR="00475AAD" w:rsidRPr="00A14500">
              <w:rPr>
                <w:rFonts w:ascii="Open Sans" w:hAnsi="Open Sans" w:cs="Open Sans"/>
                <w:bCs/>
                <w:iCs/>
                <w:sz w:val="18"/>
                <w:szCs w:val="18"/>
              </w:rPr>
              <w:t xml:space="preserve"> odzież</w:t>
            </w:r>
          </w:p>
        </w:tc>
        <w:tc>
          <w:tcPr>
            <w:tcW w:w="1843" w:type="dxa"/>
            <w:tcBorders>
              <w:top w:val="single" w:sz="4" w:space="0" w:color="auto"/>
              <w:left w:val="single" w:sz="4" w:space="0" w:color="auto"/>
              <w:bottom w:val="single" w:sz="4" w:space="0" w:color="auto"/>
              <w:right w:val="single" w:sz="4" w:space="0" w:color="auto"/>
            </w:tcBorders>
          </w:tcPr>
          <w:p w14:paraId="1E5C7192"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5B7DA915" w14:textId="77777777" w:rsidR="00475AAD" w:rsidRPr="00A14500" w:rsidRDefault="009307CC" w:rsidP="00475AAD">
            <w:pPr>
              <w:widowControl w:val="0"/>
              <w:autoSpaceDE w:val="0"/>
              <w:autoSpaceDN w:val="0"/>
              <w:adjustRightInd w:val="0"/>
              <w:ind w:right="-7"/>
              <w:jc w:val="center"/>
              <w:outlineLvl w:val="0"/>
              <w:rPr>
                <w:rFonts w:ascii="Open Sans" w:hAnsi="Open Sans" w:cs="Open Sans"/>
                <w:bCs/>
                <w:sz w:val="18"/>
                <w:szCs w:val="18"/>
              </w:rPr>
            </w:pPr>
            <w:r>
              <w:rPr>
                <w:rFonts w:ascii="Open Sans" w:hAnsi="Open Sans" w:cs="Open Sans"/>
                <w:bCs/>
                <w:sz w:val="18"/>
                <w:szCs w:val="18"/>
              </w:rPr>
              <w:t>10</w:t>
            </w:r>
          </w:p>
        </w:tc>
        <w:tc>
          <w:tcPr>
            <w:tcW w:w="1701" w:type="dxa"/>
            <w:tcBorders>
              <w:top w:val="single" w:sz="4" w:space="0" w:color="auto"/>
              <w:left w:val="single" w:sz="4" w:space="0" w:color="auto"/>
              <w:bottom w:val="single" w:sz="4" w:space="0" w:color="auto"/>
              <w:right w:val="single" w:sz="4" w:space="0" w:color="auto"/>
            </w:tcBorders>
          </w:tcPr>
          <w:p w14:paraId="7ECC698F"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r>
      <w:tr w:rsidR="00475AAD" w:rsidRPr="00A14500" w14:paraId="6EF80DA3"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62B827CE"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r w:rsidRPr="00A14500">
              <w:rPr>
                <w:rFonts w:ascii="Open Sans" w:hAnsi="Open Sans" w:cs="Open Sans"/>
                <w:bCs/>
                <w:iCs/>
                <w:sz w:val="18"/>
                <w:szCs w:val="18"/>
              </w:rPr>
              <w:t>zużyte opony</w:t>
            </w:r>
          </w:p>
        </w:tc>
        <w:tc>
          <w:tcPr>
            <w:tcW w:w="1843" w:type="dxa"/>
            <w:tcBorders>
              <w:top w:val="single" w:sz="4" w:space="0" w:color="auto"/>
              <w:left w:val="single" w:sz="4" w:space="0" w:color="auto"/>
              <w:bottom w:val="single" w:sz="4" w:space="0" w:color="auto"/>
              <w:right w:val="single" w:sz="4" w:space="0" w:color="auto"/>
            </w:tcBorders>
          </w:tcPr>
          <w:p w14:paraId="4DDBFF7A"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0BE4BC8C" w14:textId="77777777" w:rsidR="00475AAD" w:rsidRPr="00A14500" w:rsidRDefault="00475AAD" w:rsidP="00475AAD">
            <w:pPr>
              <w:widowControl w:val="0"/>
              <w:autoSpaceDE w:val="0"/>
              <w:autoSpaceDN w:val="0"/>
              <w:adjustRightInd w:val="0"/>
              <w:ind w:right="-7"/>
              <w:jc w:val="center"/>
              <w:outlineLvl w:val="0"/>
              <w:rPr>
                <w:rFonts w:ascii="Open Sans" w:hAnsi="Open Sans" w:cs="Open Sans"/>
                <w:bCs/>
                <w:sz w:val="18"/>
                <w:szCs w:val="18"/>
              </w:rPr>
            </w:pPr>
            <w:r>
              <w:rPr>
                <w:rFonts w:ascii="Open Sans" w:hAnsi="Open Sans" w:cs="Open Sans"/>
                <w:bCs/>
                <w:sz w:val="18"/>
                <w:szCs w:val="18"/>
              </w:rPr>
              <w:t>25</w:t>
            </w:r>
          </w:p>
        </w:tc>
        <w:tc>
          <w:tcPr>
            <w:tcW w:w="1701" w:type="dxa"/>
            <w:tcBorders>
              <w:top w:val="single" w:sz="4" w:space="0" w:color="auto"/>
              <w:left w:val="single" w:sz="4" w:space="0" w:color="auto"/>
              <w:bottom w:val="single" w:sz="4" w:space="0" w:color="auto"/>
              <w:right w:val="single" w:sz="4" w:space="0" w:color="auto"/>
            </w:tcBorders>
          </w:tcPr>
          <w:p w14:paraId="6121F670"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r>
      <w:tr w:rsidR="00475AAD" w:rsidRPr="00A14500" w14:paraId="5D4DA2D0"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3D301615" w14:textId="365BE76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r w:rsidRPr="00A14500">
              <w:rPr>
                <w:rFonts w:ascii="Open Sans" w:hAnsi="Open Sans" w:cs="Open Sans"/>
                <w:bCs/>
                <w:iCs/>
                <w:sz w:val="18"/>
                <w:szCs w:val="18"/>
              </w:rPr>
              <w:t>segregowane odpady budowlane</w:t>
            </w:r>
            <w:r w:rsidR="005E3ABF">
              <w:rPr>
                <w:rFonts w:ascii="Open Sans" w:hAnsi="Open Sans" w:cs="Open Sans"/>
                <w:bCs/>
                <w:iCs/>
                <w:sz w:val="18"/>
                <w:szCs w:val="18"/>
              </w:rPr>
              <w:br/>
            </w:r>
            <w:r w:rsidRPr="00A14500">
              <w:rPr>
                <w:rFonts w:ascii="Open Sans" w:hAnsi="Open Sans" w:cs="Open Sans"/>
                <w:bCs/>
                <w:iCs/>
                <w:sz w:val="18"/>
                <w:szCs w:val="18"/>
              </w:rPr>
              <w:t>i rozbiórkowe stanowiące odpady komunalne</w:t>
            </w:r>
          </w:p>
        </w:tc>
        <w:tc>
          <w:tcPr>
            <w:tcW w:w="1843" w:type="dxa"/>
            <w:tcBorders>
              <w:top w:val="single" w:sz="4" w:space="0" w:color="auto"/>
              <w:left w:val="single" w:sz="4" w:space="0" w:color="auto"/>
              <w:bottom w:val="single" w:sz="4" w:space="0" w:color="auto"/>
              <w:right w:val="single" w:sz="4" w:space="0" w:color="auto"/>
            </w:tcBorders>
          </w:tcPr>
          <w:p w14:paraId="78CC04CF"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45E16997" w14:textId="77777777" w:rsidR="00475AAD" w:rsidRPr="00A14500" w:rsidRDefault="009307CC" w:rsidP="00475AAD">
            <w:pPr>
              <w:widowControl w:val="0"/>
              <w:autoSpaceDE w:val="0"/>
              <w:autoSpaceDN w:val="0"/>
              <w:adjustRightInd w:val="0"/>
              <w:ind w:right="-7"/>
              <w:jc w:val="center"/>
              <w:outlineLvl w:val="0"/>
              <w:rPr>
                <w:rFonts w:ascii="Open Sans" w:hAnsi="Open Sans" w:cs="Open Sans"/>
                <w:bCs/>
                <w:sz w:val="18"/>
                <w:szCs w:val="18"/>
              </w:rPr>
            </w:pPr>
            <w:r>
              <w:rPr>
                <w:rFonts w:ascii="Open Sans" w:hAnsi="Open Sans" w:cs="Open Sans"/>
                <w:bCs/>
                <w:sz w:val="18"/>
                <w:szCs w:val="18"/>
              </w:rPr>
              <w:t>2</w:t>
            </w:r>
            <w:r w:rsidR="00475AAD">
              <w:rPr>
                <w:rFonts w:ascii="Open Sans" w:hAnsi="Open Sans" w:cs="Open Sans"/>
                <w:bCs/>
                <w:sz w:val="18"/>
                <w:szCs w:val="18"/>
              </w:rPr>
              <w:t>00</w:t>
            </w:r>
          </w:p>
        </w:tc>
        <w:tc>
          <w:tcPr>
            <w:tcW w:w="1701" w:type="dxa"/>
            <w:tcBorders>
              <w:top w:val="single" w:sz="4" w:space="0" w:color="auto"/>
              <w:left w:val="single" w:sz="4" w:space="0" w:color="auto"/>
              <w:bottom w:val="single" w:sz="4" w:space="0" w:color="auto"/>
              <w:right w:val="single" w:sz="4" w:space="0" w:color="auto"/>
            </w:tcBorders>
          </w:tcPr>
          <w:p w14:paraId="739CB160"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r>
      <w:tr w:rsidR="00475AAD" w:rsidRPr="00A14500" w14:paraId="0BBEF3C4"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066BF7FB"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r w:rsidRPr="00A14500">
              <w:rPr>
                <w:rFonts w:ascii="Open Sans" w:hAnsi="Open Sans" w:cs="Open Sans"/>
                <w:bCs/>
                <w:iCs/>
                <w:sz w:val="18"/>
                <w:szCs w:val="18"/>
              </w:rPr>
              <w:t>inne odpady powstające w gospodarstwach domowych, np. chemikalia, farby, środki ochrony roślin, detergenty</w:t>
            </w:r>
          </w:p>
        </w:tc>
        <w:tc>
          <w:tcPr>
            <w:tcW w:w="1843" w:type="dxa"/>
            <w:tcBorders>
              <w:top w:val="single" w:sz="4" w:space="0" w:color="auto"/>
              <w:left w:val="single" w:sz="4" w:space="0" w:color="auto"/>
              <w:bottom w:val="single" w:sz="4" w:space="0" w:color="auto"/>
              <w:right w:val="single" w:sz="4" w:space="0" w:color="auto"/>
            </w:tcBorders>
          </w:tcPr>
          <w:p w14:paraId="771519AB"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7F86ABE1" w14:textId="77777777" w:rsidR="00475AAD" w:rsidRPr="00A14500" w:rsidRDefault="00475AAD" w:rsidP="00475AAD">
            <w:pPr>
              <w:widowControl w:val="0"/>
              <w:autoSpaceDE w:val="0"/>
              <w:autoSpaceDN w:val="0"/>
              <w:adjustRightInd w:val="0"/>
              <w:ind w:right="-7"/>
              <w:jc w:val="center"/>
              <w:outlineLvl w:val="0"/>
              <w:rPr>
                <w:rFonts w:ascii="Open Sans" w:hAnsi="Open Sans" w:cs="Open Sans"/>
                <w:bCs/>
                <w:sz w:val="18"/>
                <w:szCs w:val="18"/>
              </w:rPr>
            </w:pPr>
            <w:r>
              <w:rPr>
                <w:rFonts w:ascii="Open Sans" w:hAnsi="Open Sans" w:cs="Open Sans"/>
                <w:bCs/>
                <w:sz w:val="18"/>
                <w:szCs w:val="18"/>
              </w:rPr>
              <w:t>2</w:t>
            </w:r>
          </w:p>
        </w:tc>
        <w:tc>
          <w:tcPr>
            <w:tcW w:w="1701" w:type="dxa"/>
            <w:tcBorders>
              <w:top w:val="single" w:sz="4" w:space="0" w:color="auto"/>
              <w:left w:val="single" w:sz="4" w:space="0" w:color="auto"/>
              <w:bottom w:val="single" w:sz="4" w:space="0" w:color="auto"/>
              <w:right w:val="single" w:sz="4" w:space="0" w:color="auto"/>
            </w:tcBorders>
          </w:tcPr>
          <w:p w14:paraId="6C7CD331"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r>
      <w:tr w:rsidR="00475AAD" w:rsidRPr="00A14500" w14:paraId="2ED66856"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379A6E83"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r w:rsidRPr="00A14500">
              <w:rPr>
                <w:rFonts w:ascii="Open Sans" w:hAnsi="Open Sans" w:cs="Open Sans"/>
                <w:bCs/>
                <w:iCs/>
                <w:sz w:val="18"/>
                <w:szCs w:val="18"/>
              </w:rPr>
              <w:t>leki i odpady niekwalifikujące się do odpadów medycznych powstałych w gospodarstwie domowym w wyniku przyjmowania produktów leczniczych w formie iniekcji i</w:t>
            </w:r>
          </w:p>
        </w:tc>
        <w:tc>
          <w:tcPr>
            <w:tcW w:w="1843" w:type="dxa"/>
            <w:tcBorders>
              <w:top w:val="single" w:sz="4" w:space="0" w:color="auto"/>
              <w:left w:val="single" w:sz="4" w:space="0" w:color="auto"/>
              <w:bottom w:val="single" w:sz="4" w:space="0" w:color="auto"/>
              <w:right w:val="single" w:sz="4" w:space="0" w:color="auto"/>
            </w:tcBorders>
          </w:tcPr>
          <w:p w14:paraId="3A8E55EE"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01836A19" w14:textId="77777777" w:rsidR="00475AAD" w:rsidRPr="00A14500" w:rsidRDefault="00475AAD" w:rsidP="00475AAD">
            <w:pPr>
              <w:widowControl w:val="0"/>
              <w:autoSpaceDE w:val="0"/>
              <w:autoSpaceDN w:val="0"/>
              <w:adjustRightInd w:val="0"/>
              <w:ind w:right="-7"/>
              <w:jc w:val="center"/>
              <w:outlineLvl w:val="0"/>
              <w:rPr>
                <w:rFonts w:ascii="Open Sans" w:hAnsi="Open Sans" w:cs="Open Sans"/>
                <w:bCs/>
                <w:sz w:val="18"/>
                <w:szCs w:val="18"/>
              </w:rPr>
            </w:pPr>
            <w:r w:rsidRPr="00A14500">
              <w:rPr>
                <w:rFonts w:ascii="Open Sans" w:hAnsi="Open Sans" w:cs="Open Sans"/>
                <w:bCs/>
                <w:sz w:val="18"/>
                <w:szCs w:val="18"/>
              </w:rPr>
              <w:t>0,1</w:t>
            </w:r>
          </w:p>
        </w:tc>
        <w:tc>
          <w:tcPr>
            <w:tcW w:w="1701" w:type="dxa"/>
            <w:tcBorders>
              <w:top w:val="single" w:sz="4" w:space="0" w:color="auto"/>
              <w:left w:val="single" w:sz="4" w:space="0" w:color="auto"/>
              <w:bottom w:val="single" w:sz="4" w:space="0" w:color="auto"/>
              <w:right w:val="single" w:sz="4" w:space="0" w:color="auto"/>
            </w:tcBorders>
          </w:tcPr>
          <w:p w14:paraId="298A045F"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r>
      <w:tr w:rsidR="00475AAD" w:rsidRPr="00A14500" w14:paraId="64431CA5"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726D7694"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r w:rsidRPr="00A14500">
              <w:rPr>
                <w:rFonts w:ascii="Open Sans" w:hAnsi="Open Sans" w:cs="Open Sans"/>
                <w:bCs/>
                <w:iCs/>
                <w:sz w:val="18"/>
                <w:szCs w:val="18"/>
              </w:rPr>
              <w:t>bioodpady stanowiące odp</w:t>
            </w:r>
            <w:r w:rsidRPr="00A14500">
              <w:rPr>
                <w:rFonts w:ascii="Open Sans" w:hAnsi="Open Sans" w:cs="Open Sans"/>
                <w:bCs/>
                <w:iCs/>
                <w:spacing w:val="-2"/>
                <w:sz w:val="18"/>
                <w:szCs w:val="18"/>
              </w:rPr>
              <w:t>a</w:t>
            </w:r>
            <w:r w:rsidRPr="00A14500">
              <w:rPr>
                <w:rFonts w:ascii="Open Sans" w:hAnsi="Open Sans" w:cs="Open Sans"/>
                <w:bCs/>
                <w:iCs/>
                <w:sz w:val="18"/>
                <w:szCs w:val="18"/>
              </w:rPr>
              <w:t>dy k</w:t>
            </w:r>
            <w:r w:rsidRPr="00A14500">
              <w:rPr>
                <w:rFonts w:ascii="Open Sans" w:hAnsi="Open Sans" w:cs="Open Sans"/>
                <w:bCs/>
                <w:iCs/>
                <w:spacing w:val="-2"/>
                <w:sz w:val="18"/>
                <w:szCs w:val="18"/>
              </w:rPr>
              <w:t>o</w:t>
            </w:r>
            <w:r w:rsidRPr="00A14500">
              <w:rPr>
                <w:rFonts w:ascii="Open Sans" w:hAnsi="Open Sans" w:cs="Open Sans"/>
                <w:bCs/>
                <w:iCs/>
                <w:spacing w:val="2"/>
                <w:sz w:val="18"/>
                <w:szCs w:val="18"/>
              </w:rPr>
              <w:t>m</w:t>
            </w:r>
            <w:r w:rsidRPr="00A14500">
              <w:rPr>
                <w:rFonts w:ascii="Open Sans" w:hAnsi="Open Sans" w:cs="Open Sans"/>
                <w:bCs/>
                <w:iCs/>
                <w:sz w:val="18"/>
                <w:szCs w:val="18"/>
              </w:rPr>
              <w:t>una</w:t>
            </w:r>
            <w:r w:rsidRPr="00A14500">
              <w:rPr>
                <w:rFonts w:ascii="Open Sans" w:hAnsi="Open Sans" w:cs="Open Sans"/>
                <w:bCs/>
                <w:iCs/>
                <w:spacing w:val="-1"/>
                <w:sz w:val="18"/>
                <w:szCs w:val="18"/>
              </w:rPr>
              <w:t>l</w:t>
            </w:r>
            <w:r w:rsidRPr="00A14500">
              <w:rPr>
                <w:rFonts w:ascii="Open Sans" w:hAnsi="Open Sans" w:cs="Open Sans"/>
                <w:bCs/>
                <w:iCs/>
                <w:sz w:val="18"/>
                <w:szCs w:val="18"/>
              </w:rPr>
              <w:t>ne</w:t>
            </w:r>
          </w:p>
        </w:tc>
        <w:tc>
          <w:tcPr>
            <w:tcW w:w="1843" w:type="dxa"/>
            <w:tcBorders>
              <w:top w:val="single" w:sz="4" w:space="0" w:color="auto"/>
              <w:left w:val="single" w:sz="4" w:space="0" w:color="auto"/>
              <w:bottom w:val="single" w:sz="4" w:space="0" w:color="auto"/>
              <w:right w:val="single" w:sz="4" w:space="0" w:color="auto"/>
            </w:tcBorders>
          </w:tcPr>
          <w:p w14:paraId="6C6B1153"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28481A1" w14:textId="77777777" w:rsidR="00475AAD" w:rsidRPr="00A14500" w:rsidRDefault="009307CC" w:rsidP="00475AAD">
            <w:pPr>
              <w:widowControl w:val="0"/>
              <w:autoSpaceDE w:val="0"/>
              <w:autoSpaceDN w:val="0"/>
              <w:adjustRightInd w:val="0"/>
              <w:ind w:right="-7"/>
              <w:jc w:val="center"/>
              <w:outlineLvl w:val="0"/>
              <w:rPr>
                <w:rFonts w:ascii="Open Sans" w:hAnsi="Open Sans" w:cs="Open Sans"/>
                <w:bCs/>
                <w:sz w:val="18"/>
                <w:szCs w:val="18"/>
              </w:rPr>
            </w:pPr>
            <w:r>
              <w:rPr>
                <w:rFonts w:ascii="Open Sans" w:hAnsi="Open Sans" w:cs="Open Sans"/>
                <w:bCs/>
                <w:iCs/>
                <w:sz w:val="18"/>
                <w:szCs w:val="18"/>
              </w:rPr>
              <w:t>400</w:t>
            </w:r>
          </w:p>
        </w:tc>
        <w:tc>
          <w:tcPr>
            <w:tcW w:w="1701" w:type="dxa"/>
            <w:tcBorders>
              <w:top w:val="single" w:sz="4" w:space="0" w:color="auto"/>
              <w:left w:val="single" w:sz="4" w:space="0" w:color="auto"/>
              <w:bottom w:val="single" w:sz="4" w:space="0" w:color="auto"/>
              <w:right w:val="single" w:sz="4" w:space="0" w:color="auto"/>
            </w:tcBorders>
          </w:tcPr>
          <w:p w14:paraId="106DEDA9"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r>
      <w:tr w:rsidR="00475AAD" w:rsidRPr="00A14500" w14:paraId="76D9D141"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7DAEE53E" w14:textId="7EC9335B"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r w:rsidRPr="00A14500">
              <w:rPr>
                <w:rFonts w:ascii="Open Sans" w:hAnsi="Open Sans" w:cs="Open Sans"/>
                <w:bCs/>
                <w:iCs/>
                <w:sz w:val="18"/>
                <w:szCs w:val="18"/>
              </w:rPr>
              <w:t>segregowane (papier i tektura, zmieszane odpady opakowaniowe, szkło, tworzywa sztuczne)</w:t>
            </w:r>
          </w:p>
        </w:tc>
        <w:tc>
          <w:tcPr>
            <w:tcW w:w="1843" w:type="dxa"/>
            <w:tcBorders>
              <w:top w:val="single" w:sz="4" w:space="0" w:color="auto"/>
              <w:left w:val="single" w:sz="4" w:space="0" w:color="auto"/>
              <w:bottom w:val="single" w:sz="4" w:space="0" w:color="auto"/>
              <w:right w:val="single" w:sz="4" w:space="0" w:color="auto"/>
            </w:tcBorders>
          </w:tcPr>
          <w:p w14:paraId="399D6CAA"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75E9A62" w14:textId="77777777" w:rsidR="00475AAD" w:rsidRPr="00A14500" w:rsidRDefault="00475AAD" w:rsidP="00475AAD">
            <w:pPr>
              <w:widowControl w:val="0"/>
              <w:autoSpaceDE w:val="0"/>
              <w:autoSpaceDN w:val="0"/>
              <w:adjustRightInd w:val="0"/>
              <w:ind w:right="-7"/>
              <w:jc w:val="center"/>
              <w:outlineLvl w:val="0"/>
              <w:rPr>
                <w:rFonts w:ascii="Open Sans" w:hAnsi="Open Sans" w:cs="Open Sans"/>
                <w:bCs/>
                <w:sz w:val="18"/>
                <w:szCs w:val="18"/>
              </w:rPr>
            </w:pPr>
            <w:r w:rsidRPr="00A14500">
              <w:rPr>
                <w:rFonts w:ascii="Open Sans" w:hAnsi="Open Sans" w:cs="Open Sans"/>
                <w:bCs/>
                <w:iCs/>
                <w:sz w:val="18"/>
                <w:szCs w:val="18"/>
              </w:rPr>
              <w:t>5</w:t>
            </w:r>
          </w:p>
        </w:tc>
        <w:tc>
          <w:tcPr>
            <w:tcW w:w="1701" w:type="dxa"/>
            <w:tcBorders>
              <w:top w:val="single" w:sz="4" w:space="0" w:color="auto"/>
              <w:left w:val="single" w:sz="4" w:space="0" w:color="auto"/>
              <w:bottom w:val="single" w:sz="4" w:space="0" w:color="auto"/>
              <w:right w:val="single" w:sz="4" w:space="0" w:color="auto"/>
            </w:tcBorders>
          </w:tcPr>
          <w:p w14:paraId="33559FA2"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r>
      <w:tr w:rsidR="00475AAD" w:rsidRPr="00A14500" w14:paraId="095370E3"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1D3DAECA"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r w:rsidRPr="00A14500">
              <w:rPr>
                <w:rFonts w:ascii="Open Sans" w:hAnsi="Open Sans" w:cs="Open Sans"/>
                <w:bCs/>
                <w:iCs/>
                <w:sz w:val="18"/>
                <w:szCs w:val="18"/>
              </w:rPr>
              <w:t xml:space="preserve">Odpady wielkogabarytowe </w:t>
            </w:r>
          </w:p>
        </w:tc>
        <w:tc>
          <w:tcPr>
            <w:tcW w:w="1843" w:type="dxa"/>
            <w:tcBorders>
              <w:top w:val="single" w:sz="4" w:space="0" w:color="auto"/>
              <w:left w:val="single" w:sz="4" w:space="0" w:color="auto"/>
              <w:bottom w:val="single" w:sz="4" w:space="0" w:color="auto"/>
              <w:right w:val="single" w:sz="4" w:space="0" w:color="auto"/>
            </w:tcBorders>
          </w:tcPr>
          <w:p w14:paraId="62673EBE"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DDEE42E" w14:textId="77777777" w:rsidR="00475AAD" w:rsidRPr="00A14500" w:rsidRDefault="00475AAD" w:rsidP="00475AAD">
            <w:pPr>
              <w:widowControl w:val="0"/>
              <w:autoSpaceDE w:val="0"/>
              <w:autoSpaceDN w:val="0"/>
              <w:adjustRightInd w:val="0"/>
              <w:ind w:right="-7"/>
              <w:jc w:val="center"/>
              <w:outlineLvl w:val="0"/>
              <w:rPr>
                <w:rFonts w:ascii="Open Sans" w:hAnsi="Open Sans" w:cs="Open Sans"/>
                <w:bCs/>
                <w:iCs/>
                <w:sz w:val="18"/>
                <w:szCs w:val="18"/>
              </w:rPr>
            </w:pPr>
            <w:r>
              <w:rPr>
                <w:rFonts w:ascii="Open Sans" w:hAnsi="Open Sans" w:cs="Open Sans"/>
                <w:bCs/>
                <w:iCs/>
                <w:sz w:val="18"/>
                <w:szCs w:val="18"/>
              </w:rPr>
              <w:t>70</w:t>
            </w:r>
          </w:p>
        </w:tc>
        <w:tc>
          <w:tcPr>
            <w:tcW w:w="1701" w:type="dxa"/>
            <w:tcBorders>
              <w:top w:val="single" w:sz="4" w:space="0" w:color="auto"/>
              <w:left w:val="single" w:sz="4" w:space="0" w:color="auto"/>
              <w:bottom w:val="single" w:sz="4" w:space="0" w:color="auto"/>
              <w:right w:val="single" w:sz="4" w:space="0" w:color="auto"/>
            </w:tcBorders>
          </w:tcPr>
          <w:p w14:paraId="5AE4746D"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r>
      <w:tr w:rsidR="00475AAD" w:rsidRPr="00A14500" w14:paraId="7BE329EC" w14:textId="77777777" w:rsidTr="00AD1712">
        <w:trPr>
          <w:trHeight w:val="383"/>
          <w:jc w:val="center"/>
        </w:trPr>
        <w:tc>
          <w:tcPr>
            <w:tcW w:w="4106" w:type="dxa"/>
            <w:tcBorders>
              <w:top w:val="single" w:sz="4" w:space="0" w:color="auto"/>
              <w:left w:val="single" w:sz="4" w:space="0" w:color="auto"/>
              <w:bottom w:val="single" w:sz="4" w:space="0" w:color="auto"/>
              <w:right w:val="single" w:sz="4" w:space="0" w:color="auto"/>
            </w:tcBorders>
          </w:tcPr>
          <w:p w14:paraId="611E6E88"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r w:rsidRPr="00A14500">
              <w:rPr>
                <w:rFonts w:ascii="Open Sans" w:hAnsi="Open Sans" w:cs="Open Sans"/>
                <w:bCs/>
                <w:iCs/>
                <w:sz w:val="18"/>
                <w:szCs w:val="18"/>
              </w:rPr>
              <w:t xml:space="preserve">Elektroodpady </w:t>
            </w:r>
          </w:p>
        </w:tc>
        <w:tc>
          <w:tcPr>
            <w:tcW w:w="1843" w:type="dxa"/>
            <w:tcBorders>
              <w:top w:val="single" w:sz="4" w:space="0" w:color="auto"/>
              <w:left w:val="single" w:sz="4" w:space="0" w:color="auto"/>
              <w:bottom w:val="single" w:sz="4" w:space="0" w:color="auto"/>
              <w:right w:val="single" w:sz="4" w:space="0" w:color="auto"/>
            </w:tcBorders>
          </w:tcPr>
          <w:p w14:paraId="67834ED7"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3747C7A" w14:textId="77777777" w:rsidR="00475AAD" w:rsidRPr="00A14500" w:rsidRDefault="00475AAD" w:rsidP="00475AAD">
            <w:pPr>
              <w:widowControl w:val="0"/>
              <w:autoSpaceDE w:val="0"/>
              <w:autoSpaceDN w:val="0"/>
              <w:adjustRightInd w:val="0"/>
              <w:ind w:right="-7"/>
              <w:jc w:val="center"/>
              <w:outlineLvl w:val="0"/>
              <w:rPr>
                <w:rFonts w:ascii="Open Sans" w:hAnsi="Open Sans" w:cs="Open Sans"/>
                <w:bCs/>
                <w:iCs/>
                <w:sz w:val="18"/>
                <w:szCs w:val="18"/>
              </w:rPr>
            </w:pPr>
            <w:r w:rsidRPr="00A14500">
              <w:rPr>
                <w:rFonts w:ascii="Open Sans" w:hAnsi="Open Sans" w:cs="Open Sans"/>
                <w:bCs/>
                <w:iCs/>
                <w:sz w:val="18"/>
                <w:szCs w:val="18"/>
              </w:rPr>
              <w:t>5</w:t>
            </w:r>
          </w:p>
        </w:tc>
        <w:tc>
          <w:tcPr>
            <w:tcW w:w="1701" w:type="dxa"/>
            <w:tcBorders>
              <w:top w:val="single" w:sz="4" w:space="0" w:color="auto"/>
              <w:left w:val="single" w:sz="4" w:space="0" w:color="auto"/>
              <w:bottom w:val="single" w:sz="4" w:space="0" w:color="auto"/>
              <w:right w:val="single" w:sz="4" w:space="0" w:color="auto"/>
            </w:tcBorders>
          </w:tcPr>
          <w:p w14:paraId="16D81D27" w14:textId="77777777" w:rsidR="00475AAD" w:rsidRPr="00A14500" w:rsidRDefault="00475AAD" w:rsidP="00475AAD">
            <w:pPr>
              <w:widowControl w:val="0"/>
              <w:autoSpaceDE w:val="0"/>
              <w:autoSpaceDN w:val="0"/>
              <w:adjustRightInd w:val="0"/>
              <w:ind w:right="-7"/>
              <w:outlineLvl w:val="0"/>
              <w:rPr>
                <w:rFonts w:ascii="Open Sans" w:hAnsi="Open Sans" w:cs="Open Sans"/>
                <w:bCs/>
                <w:iCs/>
                <w:sz w:val="18"/>
                <w:szCs w:val="18"/>
              </w:rPr>
            </w:pPr>
          </w:p>
        </w:tc>
      </w:tr>
      <w:tr w:rsidR="00475AAD" w:rsidRPr="00A14500" w14:paraId="38224CFB" w14:textId="77777777" w:rsidTr="00AD1712">
        <w:trPr>
          <w:trHeight w:val="546"/>
          <w:jc w:val="center"/>
        </w:trPr>
        <w:tc>
          <w:tcPr>
            <w:tcW w:w="5949" w:type="dxa"/>
            <w:gridSpan w:val="2"/>
            <w:tcBorders>
              <w:left w:val="nil"/>
              <w:bottom w:val="nil"/>
            </w:tcBorders>
          </w:tcPr>
          <w:p w14:paraId="54CC2AE2"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c>
          <w:tcPr>
            <w:tcW w:w="1843" w:type="dxa"/>
            <w:tcBorders>
              <w:bottom w:val="single" w:sz="4" w:space="0" w:color="auto"/>
            </w:tcBorders>
          </w:tcPr>
          <w:p w14:paraId="37960C86" w14:textId="77777777" w:rsidR="00475AAD" w:rsidRPr="00A14500" w:rsidRDefault="00475AAD" w:rsidP="00475AAD">
            <w:pPr>
              <w:widowControl w:val="0"/>
              <w:autoSpaceDE w:val="0"/>
              <w:autoSpaceDN w:val="0"/>
              <w:adjustRightInd w:val="0"/>
              <w:ind w:right="-7"/>
              <w:jc w:val="center"/>
              <w:outlineLvl w:val="0"/>
              <w:rPr>
                <w:rFonts w:ascii="Open Sans" w:hAnsi="Open Sans" w:cs="Open Sans"/>
                <w:bCs/>
                <w:iCs/>
                <w:sz w:val="18"/>
                <w:szCs w:val="18"/>
              </w:rPr>
            </w:pPr>
            <w:r w:rsidRPr="00A14500">
              <w:rPr>
                <w:rFonts w:ascii="Open Sans" w:hAnsi="Open Sans" w:cs="Open Sans"/>
                <w:bCs/>
                <w:iCs/>
                <w:sz w:val="18"/>
                <w:szCs w:val="18"/>
              </w:rPr>
              <w:t>RAZEM cz. II:</w:t>
            </w:r>
          </w:p>
        </w:tc>
        <w:tc>
          <w:tcPr>
            <w:tcW w:w="1701" w:type="dxa"/>
            <w:tcBorders>
              <w:bottom w:val="single" w:sz="4" w:space="0" w:color="auto"/>
            </w:tcBorders>
          </w:tcPr>
          <w:p w14:paraId="126B4427" w14:textId="77777777" w:rsidR="00475AAD" w:rsidRPr="00A14500" w:rsidRDefault="00475AAD" w:rsidP="00475AAD">
            <w:pPr>
              <w:widowControl w:val="0"/>
              <w:autoSpaceDE w:val="0"/>
              <w:autoSpaceDN w:val="0"/>
              <w:adjustRightInd w:val="0"/>
              <w:ind w:right="-7"/>
              <w:jc w:val="both"/>
              <w:outlineLvl w:val="0"/>
              <w:rPr>
                <w:rFonts w:ascii="Open Sans" w:hAnsi="Open Sans" w:cs="Open Sans"/>
                <w:bCs/>
                <w:iCs/>
                <w:sz w:val="18"/>
                <w:szCs w:val="18"/>
              </w:rPr>
            </w:pPr>
          </w:p>
        </w:tc>
      </w:tr>
    </w:tbl>
    <w:p w14:paraId="16F01799" w14:textId="77777777" w:rsidR="00530140" w:rsidRPr="00A14500" w:rsidRDefault="00530140" w:rsidP="00C84D9A">
      <w:pPr>
        <w:ind w:left="709"/>
        <w:jc w:val="both"/>
        <w:rPr>
          <w:rFonts w:ascii="Open Sans" w:hAnsi="Open Sans" w:cs="Open Sans"/>
          <w:sz w:val="18"/>
          <w:szCs w:val="18"/>
        </w:rPr>
      </w:pPr>
    </w:p>
    <w:p w14:paraId="13C5F6F7" w14:textId="77777777" w:rsidR="00BA688C" w:rsidRPr="00A14500" w:rsidRDefault="00BA688C">
      <w:pPr>
        <w:rPr>
          <w:rFonts w:ascii="Open Sans" w:hAnsi="Open Sans" w:cs="Open Sans"/>
          <w:spacing w:val="-5"/>
          <w:sz w:val="18"/>
          <w:szCs w:val="18"/>
        </w:rPr>
      </w:pPr>
      <w:r w:rsidRPr="00A14500">
        <w:rPr>
          <w:rFonts w:ascii="Open Sans" w:hAnsi="Open Sans" w:cs="Open Sans"/>
          <w:spacing w:val="-5"/>
          <w:sz w:val="18"/>
          <w:szCs w:val="18"/>
        </w:rPr>
        <w:br w:type="page"/>
      </w:r>
    </w:p>
    <w:p w14:paraId="2CA025EB" w14:textId="77777777" w:rsidR="00C55BE1" w:rsidRDefault="00BA688C" w:rsidP="00C55BE1">
      <w:pPr>
        <w:pStyle w:val="Akapitzlist"/>
        <w:autoSpaceDE w:val="0"/>
        <w:autoSpaceDN w:val="0"/>
        <w:adjustRightInd w:val="0"/>
        <w:ind w:left="0"/>
        <w:jc w:val="both"/>
        <w:rPr>
          <w:rFonts w:ascii="Open Sans" w:hAnsi="Open Sans" w:cs="Open Sans"/>
          <w:b/>
          <w:bCs/>
          <w:sz w:val="18"/>
          <w:szCs w:val="18"/>
        </w:rPr>
      </w:pPr>
      <w:r w:rsidRPr="00A14500">
        <w:rPr>
          <w:rFonts w:ascii="Open Sans" w:hAnsi="Open Sans" w:cs="Open Sans"/>
          <w:b/>
          <w:bCs/>
          <w:sz w:val="18"/>
          <w:szCs w:val="18"/>
        </w:rPr>
        <w:lastRenderedPageBreak/>
        <w:t xml:space="preserve">Część III. </w:t>
      </w:r>
    </w:p>
    <w:p w14:paraId="16DB6717" w14:textId="77777777" w:rsidR="00BA688C" w:rsidRPr="00C55BE1" w:rsidRDefault="00C55BE1" w:rsidP="00C55BE1">
      <w:pPr>
        <w:pStyle w:val="Akapitzlist"/>
        <w:autoSpaceDE w:val="0"/>
        <w:autoSpaceDN w:val="0"/>
        <w:adjustRightInd w:val="0"/>
        <w:ind w:left="0"/>
        <w:jc w:val="both"/>
        <w:rPr>
          <w:rFonts w:ascii="Open Sans" w:hAnsi="Open Sans" w:cs="Open Sans"/>
          <w:b/>
          <w:bCs/>
          <w:sz w:val="18"/>
          <w:szCs w:val="18"/>
        </w:rPr>
      </w:pPr>
      <w:r w:rsidRPr="00C55BE1">
        <w:rPr>
          <w:rFonts w:ascii="Open Sans" w:hAnsi="Open Sans" w:cs="Open Sans"/>
          <w:b/>
          <w:sz w:val="18"/>
          <w:szCs w:val="18"/>
        </w:rPr>
        <w:t>o</w:t>
      </w:r>
      <w:r w:rsidRPr="00C55BE1">
        <w:rPr>
          <w:rFonts w:ascii="Open Sans" w:hAnsi="Open Sans" w:cs="Open Sans"/>
          <w:b/>
          <w:bCs/>
          <w:iCs/>
          <w:sz w:val="18"/>
          <w:szCs w:val="18"/>
        </w:rPr>
        <w:t>dbieranie i zagospodarowanie odpadów komunalnych z terenów niezamieszkałych na zlecenie Gminy Inowrocław w okresie VII.202</w:t>
      </w:r>
      <w:r w:rsidR="009307CC">
        <w:rPr>
          <w:rFonts w:ascii="Open Sans" w:hAnsi="Open Sans" w:cs="Open Sans"/>
          <w:b/>
          <w:bCs/>
          <w:iCs/>
          <w:sz w:val="18"/>
          <w:szCs w:val="18"/>
        </w:rPr>
        <w:t>5-VI.2027</w:t>
      </w:r>
      <w:r w:rsidR="00BA688C" w:rsidRPr="00C55BE1">
        <w:rPr>
          <w:rFonts w:ascii="Open Sans" w:hAnsi="Open Sans" w:cs="Open Sans"/>
          <w:b/>
          <w:bCs/>
          <w:sz w:val="18"/>
          <w:szCs w:val="18"/>
        </w:rPr>
        <w:t>.</w:t>
      </w:r>
    </w:p>
    <w:p w14:paraId="7A0E921A" w14:textId="77777777" w:rsidR="004663A1" w:rsidRDefault="004663A1" w:rsidP="00C55BE1">
      <w:pPr>
        <w:shd w:val="clear" w:color="auto" w:fill="FFFFFF"/>
        <w:ind w:right="91"/>
        <w:rPr>
          <w:rFonts w:ascii="Open Sans" w:hAnsi="Open Sans" w:cs="Open Sans"/>
          <w:spacing w:val="-5"/>
          <w:sz w:val="18"/>
          <w:szCs w:val="18"/>
        </w:rPr>
      </w:pPr>
    </w:p>
    <w:p w14:paraId="062006AC"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Przedmiotem zamówienia jest usługa w zakresie odbioru i zagospodarowania odpadów komunalnych – zmieszanych gromadzonych w pojemnikach i zbieranych selektywnie (frakcje PMTS) w systemie workowym.</w:t>
      </w:r>
    </w:p>
    <w:p w14:paraId="15AC9EF9"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Częstotliwość odbierania zmieszanych odpadów komunalnych oraz bioodpadów:</w:t>
      </w:r>
    </w:p>
    <w:p w14:paraId="1A5B6990"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 w okresie od kwietnia do października – raz na dwa tygodnie,</w:t>
      </w:r>
    </w:p>
    <w:p w14:paraId="3FED6825"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 w okresie od listopada do marca – raz na miesiąc,</w:t>
      </w:r>
    </w:p>
    <w:p w14:paraId="11C11B13"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Częstotliwość odbierania odpadów segregowanych:</w:t>
      </w:r>
    </w:p>
    <w:p w14:paraId="38387441"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 przez cały okres obowiązywania umowy – raz na miesiąc,</w:t>
      </w:r>
    </w:p>
    <w:p w14:paraId="68D0BEF9"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Odbiory winny następować w tych samych interwałach czasowych, zgodnie z harmonogramem przedłożonym zamawiającemu do akceptacji nie później niż do 29 czerwca 2023 roku.</w:t>
      </w:r>
    </w:p>
    <w:p w14:paraId="2B3B3CBC"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Odpady zmieszane należy przekazywać do instalacji komunalnej, natomiast segregowane – zagospodarować w instalacjach posiadających stosowne zezwolenia, zgodnie z hierarchią postępowania odpadami.</w:t>
      </w:r>
    </w:p>
    <w:p w14:paraId="1A95CFD1" w14:textId="77777777"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 xml:space="preserve">Zamawiający dopuszcza możliwość modyfikacji, zmian ilościowych i objętościowych pojemników w trakcie obowiązywania umowy. </w:t>
      </w:r>
    </w:p>
    <w:p w14:paraId="6E308EBE" w14:textId="082565E5" w:rsidR="000F022C" w:rsidRPr="00954CDC" w:rsidRDefault="000F022C" w:rsidP="000F022C">
      <w:pPr>
        <w:widowControl w:val="0"/>
        <w:autoSpaceDE w:val="0"/>
        <w:autoSpaceDN w:val="0"/>
        <w:adjustRightInd w:val="0"/>
        <w:spacing w:line="240" w:lineRule="auto"/>
        <w:ind w:right="50"/>
        <w:jc w:val="both"/>
        <w:rPr>
          <w:rFonts w:ascii="Open Sans" w:hAnsi="Open Sans" w:cs="Open Sans"/>
          <w:sz w:val="18"/>
          <w:szCs w:val="18"/>
        </w:rPr>
      </w:pPr>
      <w:r w:rsidRPr="00954CDC">
        <w:rPr>
          <w:rFonts w:ascii="Open Sans" w:hAnsi="Open Sans" w:cs="Open Sans"/>
          <w:sz w:val="18"/>
          <w:szCs w:val="18"/>
        </w:rPr>
        <w:t>Zestawienie ilościowe wraz ze wskazaniem umiejscowienia pojemników:</w:t>
      </w:r>
    </w:p>
    <w:tbl>
      <w:tblPr>
        <w:tblW w:w="7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0"/>
        <w:gridCol w:w="1910"/>
        <w:gridCol w:w="2466"/>
        <w:gridCol w:w="2260"/>
      </w:tblGrid>
      <w:tr w:rsidR="000F022C" w:rsidRPr="00954CDC" w14:paraId="5635BDDE" w14:textId="77777777" w:rsidTr="008B12F0">
        <w:trPr>
          <w:trHeight w:val="397"/>
          <w:jc w:val="center"/>
        </w:trPr>
        <w:tc>
          <w:tcPr>
            <w:tcW w:w="1080" w:type="dxa"/>
            <w:shd w:val="clear" w:color="000000" w:fill="D8D8D8"/>
            <w:noWrap/>
            <w:vAlign w:val="center"/>
            <w:hideMark/>
          </w:tcPr>
          <w:p w14:paraId="57E0F800" w14:textId="77777777" w:rsidR="000F022C" w:rsidRPr="00954CDC" w:rsidRDefault="000F022C" w:rsidP="008B12F0">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Lp.</w:t>
            </w:r>
          </w:p>
        </w:tc>
        <w:tc>
          <w:tcPr>
            <w:tcW w:w="1910" w:type="dxa"/>
            <w:shd w:val="clear" w:color="000000" w:fill="D8D8D8"/>
            <w:noWrap/>
            <w:vAlign w:val="center"/>
            <w:hideMark/>
          </w:tcPr>
          <w:p w14:paraId="6C96EC4B" w14:textId="77777777" w:rsidR="000F022C" w:rsidRPr="00954CDC" w:rsidRDefault="000F022C" w:rsidP="008B12F0">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lokalizacja</w:t>
            </w:r>
          </w:p>
        </w:tc>
        <w:tc>
          <w:tcPr>
            <w:tcW w:w="2466" w:type="dxa"/>
            <w:shd w:val="clear" w:color="000000" w:fill="D8D8D8"/>
            <w:noWrap/>
            <w:vAlign w:val="center"/>
            <w:hideMark/>
          </w:tcPr>
          <w:p w14:paraId="74F3E058" w14:textId="77777777" w:rsidR="000F022C" w:rsidRPr="00954CDC" w:rsidRDefault="000F022C" w:rsidP="008B12F0">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Pojemnik na odp. zmieszane</w:t>
            </w:r>
          </w:p>
        </w:tc>
        <w:tc>
          <w:tcPr>
            <w:tcW w:w="2260" w:type="dxa"/>
            <w:shd w:val="clear" w:color="000000" w:fill="D8D8D8"/>
            <w:vAlign w:val="center"/>
          </w:tcPr>
          <w:p w14:paraId="4AF28DC6" w14:textId="77777777" w:rsidR="000F022C" w:rsidRPr="00954CDC" w:rsidRDefault="000F022C" w:rsidP="008B12F0">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Pojemnik/worek na bioodpady</w:t>
            </w:r>
          </w:p>
        </w:tc>
      </w:tr>
      <w:tr w:rsidR="000F022C" w:rsidRPr="00954CDC" w14:paraId="6F511A81" w14:textId="77777777" w:rsidTr="008B12F0">
        <w:trPr>
          <w:trHeight w:val="397"/>
          <w:jc w:val="center"/>
        </w:trPr>
        <w:tc>
          <w:tcPr>
            <w:tcW w:w="1080" w:type="dxa"/>
            <w:shd w:val="clear" w:color="auto" w:fill="auto"/>
            <w:noWrap/>
            <w:vAlign w:val="center"/>
            <w:hideMark/>
          </w:tcPr>
          <w:p w14:paraId="66C1DECA"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w:t>
            </w:r>
          </w:p>
        </w:tc>
        <w:tc>
          <w:tcPr>
            <w:tcW w:w="1910" w:type="dxa"/>
            <w:shd w:val="clear" w:color="auto" w:fill="auto"/>
            <w:noWrap/>
            <w:vAlign w:val="center"/>
            <w:hideMark/>
          </w:tcPr>
          <w:p w14:paraId="368CCFDD"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Balczewo</w:t>
            </w:r>
          </w:p>
        </w:tc>
        <w:tc>
          <w:tcPr>
            <w:tcW w:w="2466" w:type="dxa"/>
            <w:shd w:val="clear" w:color="auto" w:fill="auto"/>
            <w:noWrap/>
            <w:vAlign w:val="center"/>
            <w:hideMark/>
          </w:tcPr>
          <w:p w14:paraId="530F1B04"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58C381B"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019FACC5" w14:textId="77777777" w:rsidTr="008B12F0">
        <w:trPr>
          <w:trHeight w:val="397"/>
          <w:jc w:val="center"/>
        </w:trPr>
        <w:tc>
          <w:tcPr>
            <w:tcW w:w="1080" w:type="dxa"/>
            <w:shd w:val="clear" w:color="auto" w:fill="auto"/>
            <w:noWrap/>
            <w:vAlign w:val="center"/>
            <w:hideMark/>
          </w:tcPr>
          <w:p w14:paraId="1572B7A2"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w:t>
            </w:r>
          </w:p>
        </w:tc>
        <w:tc>
          <w:tcPr>
            <w:tcW w:w="1910" w:type="dxa"/>
            <w:shd w:val="clear" w:color="auto" w:fill="auto"/>
            <w:noWrap/>
            <w:vAlign w:val="center"/>
            <w:hideMark/>
          </w:tcPr>
          <w:p w14:paraId="6CFB8390"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Batkowo</w:t>
            </w:r>
          </w:p>
        </w:tc>
        <w:tc>
          <w:tcPr>
            <w:tcW w:w="2466" w:type="dxa"/>
            <w:shd w:val="clear" w:color="auto" w:fill="auto"/>
            <w:noWrap/>
            <w:vAlign w:val="center"/>
            <w:hideMark/>
          </w:tcPr>
          <w:p w14:paraId="07F3109F"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12D1470E"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166A451D" w14:textId="77777777" w:rsidTr="008B12F0">
        <w:trPr>
          <w:trHeight w:val="397"/>
          <w:jc w:val="center"/>
        </w:trPr>
        <w:tc>
          <w:tcPr>
            <w:tcW w:w="1080" w:type="dxa"/>
            <w:shd w:val="clear" w:color="auto" w:fill="auto"/>
            <w:noWrap/>
            <w:vAlign w:val="center"/>
            <w:hideMark/>
          </w:tcPr>
          <w:p w14:paraId="65B3BC62"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3</w:t>
            </w:r>
          </w:p>
        </w:tc>
        <w:tc>
          <w:tcPr>
            <w:tcW w:w="1910" w:type="dxa"/>
            <w:shd w:val="clear" w:color="auto" w:fill="auto"/>
            <w:noWrap/>
            <w:vAlign w:val="center"/>
            <w:hideMark/>
          </w:tcPr>
          <w:p w14:paraId="3B4EEBFF"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Cieślin</w:t>
            </w:r>
          </w:p>
        </w:tc>
        <w:tc>
          <w:tcPr>
            <w:tcW w:w="2466" w:type="dxa"/>
            <w:shd w:val="clear" w:color="auto" w:fill="auto"/>
            <w:noWrap/>
            <w:vAlign w:val="center"/>
            <w:hideMark/>
          </w:tcPr>
          <w:p w14:paraId="5DC06642"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391FDCE6"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2397E306" w14:textId="77777777" w:rsidTr="008B12F0">
        <w:trPr>
          <w:trHeight w:val="397"/>
          <w:jc w:val="center"/>
        </w:trPr>
        <w:tc>
          <w:tcPr>
            <w:tcW w:w="1080" w:type="dxa"/>
            <w:shd w:val="clear" w:color="auto" w:fill="auto"/>
            <w:noWrap/>
            <w:vAlign w:val="center"/>
            <w:hideMark/>
          </w:tcPr>
          <w:p w14:paraId="05EA300C"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4</w:t>
            </w:r>
          </w:p>
        </w:tc>
        <w:tc>
          <w:tcPr>
            <w:tcW w:w="1910" w:type="dxa"/>
            <w:shd w:val="clear" w:color="auto" w:fill="auto"/>
            <w:noWrap/>
            <w:vAlign w:val="center"/>
            <w:hideMark/>
          </w:tcPr>
          <w:p w14:paraId="0441ECEB"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Czyste</w:t>
            </w:r>
          </w:p>
        </w:tc>
        <w:tc>
          <w:tcPr>
            <w:tcW w:w="2466" w:type="dxa"/>
            <w:shd w:val="clear" w:color="auto" w:fill="auto"/>
            <w:noWrap/>
            <w:vAlign w:val="center"/>
            <w:hideMark/>
          </w:tcPr>
          <w:p w14:paraId="702A9B75"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2D9AB82A"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63EAADB5" w14:textId="77777777" w:rsidTr="008B12F0">
        <w:trPr>
          <w:trHeight w:val="397"/>
          <w:jc w:val="center"/>
        </w:trPr>
        <w:tc>
          <w:tcPr>
            <w:tcW w:w="1080" w:type="dxa"/>
            <w:shd w:val="clear" w:color="auto" w:fill="auto"/>
            <w:noWrap/>
            <w:vAlign w:val="center"/>
            <w:hideMark/>
          </w:tcPr>
          <w:p w14:paraId="14ED26C3"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5</w:t>
            </w:r>
          </w:p>
        </w:tc>
        <w:tc>
          <w:tcPr>
            <w:tcW w:w="1910" w:type="dxa"/>
            <w:shd w:val="clear" w:color="auto" w:fill="auto"/>
            <w:noWrap/>
            <w:vAlign w:val="center"/>
            <w:hideMark/>
          </w:tcPr>
          <w:p w14:paraId="68F4C88D"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i OSP Gnojno</w:t>
            </w:r>
          </w:p>
        </w:tc>
        <w:tc>
          <w:tcPr>
            <w:tcW w:w="2466" w:type="dxa"/>
            <w:shd w:val="clear" w:color="auto" w:fill="auto"/>
            <w:noWrap/>
            <w:vAlign w:val="center"/>
            <w:hideMark/>
          </w:tcPr>
          <w:p w14:paraId="11BEAE87"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1100</w:t>
            </w:r>
          </w:p>
        </w:tc>
        <w:tc>
          <w:tcPr>
            <w:tcW w:w="2260" w:type="dxa"/>
            <w:vAlign w:val="center"/>
          </w:tcPr>
          <w:p w14:paraId="5B3A3AB2"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1743D71B" w14:textId="77777777" w:rsidTr="008B12F0">
        <w:trPr>
          <w:trHeight w:val="397"/>
          <w:jc w:val="center"/>
        </w:trPr>
        <w:tc>
          <w:tcPr>
            <w:tcW w:w="1080" w:type="dxa"/>
            <w:shd w:val="clear" w:color="auto" w:fill="auto"/>
            <w:noWrap/>
            <w:vAlign w:val="center"/>
            <w:hideMark/>
          </w:tcPr>
          <w:p w14:paraId="3D16D9F0"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6</w:t>
            </w:r>
          </w:p>
        </w:tc>
        <w:tc>
          <w:tcPr>
            <w:tcW w:w="1910" w:type="dxa"/>
            <w:shd w:val="clear" w:color="auto" w:fill="auto"/>
            <w:noWrap/>
            <w:vAlign w:val="center"/>
            <w:hideMark/>
          </w:tcPr>
          <w:p w14:paraId="30B39638"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Góra</w:t>
            </w:r>
          </w:p>
        </w:tc>
        <w:tc>
          <w:tcPr>
            <w:tcW w:w="2466" w:type="dxa"/>
            <w:shd w:val="clear" w:color="auto" w:fill="auto"/>
            <w:noWrap/>
            <w:vAlign w:val="center"/>
            <w:hideMark/>
          </w:tcPr>
          <w:p w14:paraId="7496A780"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52A4CC70"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30C6354D" w14:textId="77777777" w:rsidTr="008B12F0">
        <w:trPr>
          <w:trHeight w:val="397"/>
          <w:jc w:val="center"/>
        </w:trPr>
        <w:tc>
          <w:tcPr>
            <w:tcW w:w="1080" w:type="dxa"/>
            <w:shd w:val="clear" w:color="auto" w:fill="auto"/>
            <w:noWrap/>
            <w:vAlign w:val="center"/>
            <w:hideMark/>
          </w:tcPr>
          <w:p w14:paraId="209FE84C"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7</w:t>
            </w:r>
          </w:p>
        </w:tc>
        <w:tc>
          <w:tcPr>
            <w:tcW w:w="1910" w:type="dxa"/>
            <w:shd w:val="clear" w:color="auto" w:fill="auto"/>
            <w:noWrap/>
            <w:vAlign w:val="center"/>
            <w:hideMark/>
          </w:tcPr>
          <w:p w14:paraId="319F7C02"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i OSP Jacewo</w:t>
            </w:r>
          </w:p>
        </w:tc>
        <w:tc>
          <w:tcPr>
            <w:tcW w:w="2466" w:type="dxa"/>
            <w:shd w:val="clear" w:color="auto" w:fill="auto"/>
            <w:noWrap/>
            <w:vAlign w:val="center"/>
            <w:hideMark/>
          </w:tcPr>
          <w:p w14:paraId="4E652EBE"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1100</w:t>
            </w:r>
          </w:p>
        </w:tc>
        <w:tc>
          <w:tcPr>
            <w:tcW w:w="2260" w:type="dxa"/>
            <w:vAlign w:val="center"/>
          </w:tcPr>
          <w:p w14:paraId="1ABF1CF2"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10389F3A" w14:textId="77777777" w:rsidTr="008B12F0">
        <w:trPr>
          <w:trHeight w:val="397"/>
          <w:jc w:val="center"/>
        </w:trPr>
        <w:tc>
          <w:tcPr>
            <w:tcW w:w="1080" w:type="dxa"/>
            <w:shd w:val="clear" w:color="auto" w:fill="auto"/>
            <w:noWrap/>
            <w:vAlign w:val="center"/>
            <w:hideMark/>
          </w:tcPr>
          <w:p w14:paraId="3EF78617"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8</w:t>
            </w:r>
          </w:p>
        </w:tc>
        <w:tc>
          <w:tcPr>
            <w:tcW w:w="1910" w:type="dxa"/>
            <w:shd w:val="clear" w:color="auto" w:fill="auto"/>
            <w:noWrap/>
            <w:vAlign w:val="center"/>
            <w:hideMark/>
          </w:tcPr>
          <w:p w14:paraId="38E00642"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Jaksice</w:t>
            </w:r>
          </w:p>
        </w:tc>
        <w:tc>
          <w:tcPr>
            <w:tcW w:w="2466" w:type="dxa"/>
            <w:shd w:val="clear" w:color="auto" w:fill="auto"/>
            <w:noWrap/>
            <w:vAlign w:val="center"/>
            <w:hideMark/>
          </w:tcPr>
          <w:p w14:paraId="055CED05"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240</w:t>
            </w:r>
          </w:p>
        </w:tc>
        <w:tc>
          <w:tcPr>
            <w:tcW w:w="2260" w:type="dxa"/>
            <w:vAlign w:val="center"/>
          </w:tcPr>
          <w:p w14:paraId="58FD8087"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09CFD366" w14:textId="77777777" w:rsidTr="008B12F0">
        <w:trPr>
          <w:trHeight w:val="397"/>
          <w:jc w:val="center"/>
        </w:trPr>
        <w:tc>
          <w:tcPr>
            <w:tcW w:w="1080" w:type="dxa"/>
            <w:shd w:val="clear" w:color="auto" w:fill="auto"/>
            <w:noWrap/>
            <w:vAlign w:val="center"/>
            <w:hideMark/>
          </w:tcPr>
          <w:p w14:paraId="674121ED"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9</w:t>
            </w:r>
          </w:p>
        </w:tc>
        <w:tc>
          <w:tcPr>
            <w:tcW w:w="1910" w:type="dxa"/>
            <w:shd w:val="clear" w:color="auto" w:fill="auto"/>
            <w:noWrap/>
            <w:vAlign w:val="center"/>
            <w:hideMark/>
          </w:tcPr>
          <w:p w14:paraId="48BF613B"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OSP Jaksice</w:t>
            </w:r>
          </w:p>
        </w:tc>
        <w:tc>
          <w:tcPr>
            <w:tcW w:w="2466" w:type="dxa"/>
            <w:shd w:val="clear" w:color="auto" w:fill="auto"/>
            <w:noWrap/>
            <w:vAlign w:val="center"/>
            <w:hideMark/>
          </w:tcPr>
          <w:p w14:paraId="7101EFFE"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240</w:t>
            </w:r>
          </w:p>
        </w:tc>
        <w:tc>
          <w:tcPr>
            <w:tcW w:w="2260" w:type="dxa"/>
            <w:vAlign w:val="center"/>
          </w:tcPr>
          <w:p w14:paraId="7260E220"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1E0FF6A8" w14:textId="77777777" w:rsidTr="008B12F0">
        <w:trPr>
          <w:trHeight w:val="397"/>
          <w:jc w:val="center"/>
        </w:trPr>
        <w:tc>
          <w:tcPr>
            <w:tcW w:w="1080" w:type="dxa"/>
            <w:shd w:val="clear" w:color="auto" w:fill="auto"/>
            <w:noWrap/>
            <w:vAlign w:val="center"/>
            <w:hideMark/>
          </w:tcPr>
          <w:p w14:paraId="04EDA795"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10</w:t>
            </w:r>
          </w:p>
        </w:tc>
        <w:tc>
          <w:tcPr>
            <w:tcW w:w="1910" w:type="dxa"/>
            <w:shd w:val="clear" w:color="auto" w:fill="auto"/>
            <w:noWrap/>
            <w:vAlign w:val="center"/>
            <w:hideMark/>
          </w:tcPr>
          <w:p w14:paraId="2C42A319"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Kłopot</w:t>
            </w:r>
          </w:p>
        </w:tc>
        <w:tc>
          <w:tcPr>
            <w:tcW w:w="2466" w:type="dxa"/>
            <w:shd w:val="clear" w:color="auto" w:fill="auto"/>
            <w:noWrap/>
            <w:vAlign w:val="center"/>
            <w:hideMark/>
          </w:tcPr>
          <w:p w14:paraId="1377B0C1"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71C49834"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3B15E720" w14:textId="77777777" w:rsidTr="008B12F0">
        <w:trPr>
          <w:trHeight w:val="397"/>
          <w:jc w:val="center"/>
        </w:trPr>
        <w:tc>
          <w:tcPr>
            <w:tcW w:w="1080" w:type="dxa"/>
            <w:shd w:val="clear" w:color="auto" w:fill="auto"/>
            <w:noWrap/>
            <w:vAlign w:val="center"/>
            <w:hideMark/>
          </w:tcPr>
          <w:p w14:paraId="657656EF"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11</w:t>
            </w:r>
          </w:p>
        </w:tc>
        <w:tc>
          <w:tcPr>
            <w:tcW w:w="1910" w:type="dxa"/>
            <w:shd w:val="clear" w:color="auto" w:fill="auto"/>
            <w:noWrap/>
            <w:vAlign w:val="center"/>
            <w:hideMark/>
          </w:tcPr>
          <w:p w14:paraId="07F1E8BE"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Komaszyce</w:t>
            </w:r>
          </w:p>
        </w:tc>
        <w:tc>
          <w:tcPr>
            <w:tcW w:w="2466" w:type="dxa"/>
            <w:shd w:val="clear" w:color="auto" w:fill="auto"/>
            <w:noWrap/>
            <w:vAlign w:val="center"/>
            <w:hideMark/>
          </w:tcPr>
          <w:p w14:paraId="667A734C"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2A6263F"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0F7B7B42" w14:textId="77777777" w:rsidTr="008B12F0">
        <w:trPr>
          <w:trHeight w:val="397"/>
          <w:jc w:val="center"/>
        </w:trPr>
        <w:tc>
          <w:tcPr>
            <w:tcW w:w="1080" w:type="dxa"/>
            <w:shd w:val="clear" w:color="auto" w:fill="auto"/>
            <w:noWrap/>
            <w:vAlign w:val="center"/>
            <w:hideMark/>
          </w:tcPr>
          <w:p w14:paraId="52507EDC"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lastRenderedPageBreak/>
              <w:t>12</w:t>
            </w:r>
          </w:p>
        </w:tc>
        <w:tc>
          <w:tcPr>
            <w:tcW w:w="1910" w:type="dxa"/>
            <w:shd w:val="clear" w:color="auto" w:fill="auto"/>
            <w:noWrap/>
            <w:vAlign w:val="center"/>
            <w:hideMark/>
          </w:tcPr>
          <w:p w14:paraId="751F8C4B"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Krusza Duch.</w:t>
            </w:r>
          </w:p>
        </w:tc>
        <w:tc>
          <w:tcPr>
            <w:tcW w:w="2466" w:type="dxa"/>
            <w:shd w:val="clear" w:color="auto" w:fill="auto"/>
            <w:noWrap/>
            <w:vAlign w:val="center"/>
            <w:hideMark/>
          </w:tcPr>
          <w:p w14:paraId="5656194C"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401562C8"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0A502727" w14:textId="77777777" w:rsidTr="008B12F0">
        <w:trPr>
          <w:trHeight w:val="397"/>
          <w:jc w:val="center"/>
        </w:trPr>
        <w:tc>
          <w:tcPr>
            <w:tcW w:w="1080" w:type="dxa"/>
            <w:shd w:val="clear" w:color="auto" w:fill="auto"/>
            <w:noWrap/>
            <w:vAlign w:val="center"/>
            <w:hideMark/>
          </w:tcPr>
          <w:p w14:paraId="0F345C56"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13</w:t>
            </w:r>
          </w:p>
        </w:tc>
        <w:tc>
          <w:tcPr>
            <w:tcW w:w="1910" w:type="dxa"/>
            <w:shd w:val="clear" w:color="auto" w:fill="auto"/>
            <w:noWrap/>
            <w:vAlign w:val="center"/>
            <w:hideMark/>
          </w:tcPr>
          <w:p w14:paraId="66C6FC0C"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 xml:space="preserve">Św. Krusza </w:t>
            </w:r>
            <w:proofErr w:type="spellStart"/>
            <w:r w:rsidRPr="00954CDC">
              <w:rPr>
                <w:rFonts w:ascii="Open Sans" w:eastAsia="Times New Roman" w:hAnsi="Open Sans" w:cs="Open Sans"/>
                <w:color w:val="000000"/>
                <w:sz w:val="18"/>
                <w:szCs w:val="18"/>
              </w:rPr>
              <w:t>Podl</w:t>
            </w:r>
            <w:proofErr w:type="spellEnd"/>
            <w:r w:rsidRPr="00954CDC">
              <w:rPr>
                <w:rFonts w:ascii="Open Sans" w:eastAsia="Times New Roman" w:hAnsi="Open Sans" w:cs="Open Sans"/>
                <w:color w:val="000000"/>
                <w:sz w:val="18"/>
                <w:szCs w:val="18"/>
              </w:rPr>
              <w:t>.</w:t>
            </w:r>
          </w:p>
        </w:tc>
        <w:tc>
          <w:tcPr>
            <w:tcW w:w="2466" w:type="dxa"/>
            <w:shd w:val="clear" w:color="auto" w:fill="auto"/>
            <w:noWrap/>
            <w:vAlign w:val="center"/>
            <w:hideMark/>
          </w:tcPr>
          <w:p w14:paraId="7AC04A06"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3DE4B713"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3D2AD623" w14:textId="77777777" w:rsidTr="008B12F0">
        <w:trPr>
          <w:trHeight w:val="397"/>
          <w:jc w:val="center"/>
        </w:trPr>
        <w:tc>
          <w:tcPr>
            <w:tcW w:w="1080" w:type="dxa"/>
            <w:shd w:val="clear" w:color="auto" w:fill="auto"/>
            <w:noWrap/>
            <w:vAlign w:val="center"/>
            <w:hideMark/>
          </w:tcPr>
          <w:p w14:paraId="3FFAAF14"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14</w:t>
            </w:r>
          </w:p>
        </w:tc>
        <w:tc>
          <w:tcPr>
            <w:tcW w:w="1910" w:type="dxa"/>
            <w:shd w:val="clear" w:color="auto" w:fill="auto"/>
            <w:noWrap/>
            <w:vAlign w:val="center"/>
            <w:hideMark/>
          </w:tcPr>
          <w:p w14:paraId="0F1B56AE"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Latkowo</w:t>
            </w:r>
          </w:p>
        </w:tc>
        <w:tc>
          <w:tcPr>
            <w:tcW w:w="2466" w:type="dxa"/>
            <w:shd w:val="clear" w:color="auto" w:fill="auto"/>
            <w:noWrap/>
            <w:vAlign w:val="center"/>
            <w:hideMark/>
          </w:tcPr>
          <w:p w14:paraId="26D8FE78"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6DA71057"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415F5DE9" w14:textId="77777777" w:rsidTr="008B12F0">
        <w:trPr>
          <w:trHeight w:val="397"/>
          <w:jc w:val="center"/>
        </w:trPr>
        <w:tc>
          <w:tcPr>
            <w:tcW w:w="1080" w:type="dxa"/>
            <w:shd w:val="clear" w:color="auto" w:fill="auto"/>
            <w:noWrap/>
            <w:vAlign w:val="center"/>
            <w:hideMark/>
          </w:tcPr>
          <w:p w14:paraId="2F65D25C"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15</w:t>
            </w:r>
          </w:p>
        </w:tc>
        <w:tc>
          <w:tcPr>
            <w:tcW w:w="1910" w:type="dxa"/>
            <w:shd w:val="clear" w:color="auto" w:fill="auto"/>
            <w:noWrap/>
            <w:vAlign w:val="center"/>
            <w:hideMark/>
          </w:tcPr>
          <w:p w14:paraId="7043DE7F"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Łąkocin</w:t>
            </w:r>
          </w:p>
        </w:tc>
        <w:tc>
          <w:tcPr>
            <w:tcW w:w="2466" w:type="dxa"/>
            <w:shd w:val="clear" w:color="auto" w:fill="auto"/>
            <w:noWrap/>
            <w:vAlign w:val="center"/>
            <w:hideMark/>
          </w:tcPr>
          <w:p w14:paraId="76BBAE7C"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1921D119"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79AF28BE" w14:textId="77777777" w:rsidTr="008B12F0">
        <w:trPr>
          <w:trHeight w:val="282"/>
          <w:jc w:val="center"/>
        </w:trPr>
        <w:tc>
          <w:tcPr>
            <w:tcW w:w="1080" w:type="dxa"/>
            <w:shd w:val="clear" w:color="auto" w:fill="auto"/>
            <w:noWrap/>
            <w:vAlign w:val="center"/>
            <w:hideMark/>
          </w:tcPr>
          <w:p w14:paraId="02A28578"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16</w:t>
            </w:r>
          </w:p>
        </w:tc>
        <w:tc>
          <w:tcPr>
            <w:tcW w:w="1910" w:type="dxa"/>
            <w:shd w:val="clear" w:color="auto" w:fill="auto"/>
            <w:noWrap/>
            <w:vAlign w:val="center"/>
            <w:hideMark/>
          </w:tcPr>
          <w:p w14:paraId="2FE70D8F"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Łojewo Wydział Komunikacji i Spraw Społecznych</w:t>
            </w:r>
          </w:p>
        </w:tc>
        <w:tc>
          <w:tcPr>
            <w:tcW w:w="2466" w:type="dxa"/>
            <w:shd w:val="clear" w:color="auto" w:fill="auto"/>
            <w:noWrap/>
            <w:vAlign w:val="center"/>
            <w:hideMark/>
          </w:tcPr>
          <w:p w14:paraId="4DFFECEF"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6E317054"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6FC42A57" w14:textId="77777777" w:rsidTr="008B12F0">
        <w:trPr>
          <w:trHeight w:val="397"/>
          <w:jc w:val="center"/>
        </w:trPr>
        <w:tc>
          <w:tcPr>
            <w:tcW w:w="1080" w:type="dxa"/>
            <w:shd w:val="clear" w:color="auto" w:fill="auto"/>
            <w:noWrap/>
            <w:vAlign w:val="center"/>
            <w:hideMark/>
          </w:tcPr>
          <w:p w14:paraId="4FBB0652"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17</w:t>
            </w:r>
          </w:p>
        </w:tc>
        <w:tc>
          <w:tcPr>
            <w:tcW w:w="1910" w:type="dxa"/>
            <w:shd w:val="clear" w:color="auto" w:fill="auto"/>
            <w:noWrap/>
            <w:vAlign w:val="center"/>
            <w:hideMark/>
          </w:tcPr>
          <w:p w14:paraId="54EE5706" w14:textId="77777777" w:rsidR="000F022C" w:rsidRPr="00954CDC" w:rsidRDefault="000F022C" w:rsidP="008B12F0">
            <w:pPr>
              <w:spacing w:line="360" w:lineRule="auto"/>
              <w:jc w:val="center"/>
              <w:rPr>
                <w:rFonts w:ascii="Open Sans" w:eastAsia="Times New Roman" w:hAnsi="Open Sans" w:cs="Open Sans"/>
                <w:color w:val="000000"/>
                <w:sz w:val="18"/>
                <w:szCs w:val="18"/>
              </w:rPr>
            </w:pPr>
            <w:proofErr w:type="spellStart"/>
            <w:r w:rsidRPr="00954CDC">
              <w:rPr>
                <w:rFonts w:ascii="Open Sans" w:eastAsia="Times New Roman" w:hAnsi="Open Sans" w:cs="Open Sans"/>
                <w:color w:val="000000"/>
                <w:sz w:val="18"/>
                <w:szCs w:val="18"/>
              </w:rPr>
              <w:t>OSiR</w:t>
            </w:r>
            <w:proofErr w:type="spellEnd"/>
            <w:r w:rsidRPr="00954CDC">
              <w:rPr>
                <w:rFonts w:ascii="Open Sans" w:eastAsia="Times New Roman" w:hAnsi="Open Sans" w:cs="Open Sans"/>
                <w:color w:val="000000"/>
                <w:sz w:val="18"/>
                <w:szCs w:val="18"/>
              </w:rPr>
              <w:t xml:space="preserve"> Łojewo </w:t>
            </w:r>
          </w:p>
        </w:tc>
        <w:tc>
          <w:tcPr>
            <w:tcW w:w="2466" w:type="dxa"/>
            <w:shd w:val="clear" w:color="auto" w:fill="auto"/>
            <w:noWrap/>
            <w:vAlign w:val="center"/>
            <w:hideMark/>
          </w:tcPr>
          <w:p w14:paraId="568D55D9"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723496A"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2A31E467" w14:textId="77777777" w:rsidTr="008B12F0">
        <w:trPr>
          <w:trHeight w:val="397"/>
          <w:jc w:val="center"/>
        </w:trPr>
        <w:tc>
          <w:tcPr>
            <w:tcW w:w="1080" w:type="dxa"/>
            <w:shd w:val="clear" w:color="auto" w:fill="auto"/>
            <w:noWrap/>
            <w:vAlign w:val="center"/>
            <w:hideMark/>
          </w:tcPr>
          <w:p w14:paraId="53994CB5"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18</w:t>
            </w:r>
          </w:p>
        </w:tc>
        <w:tc>
          <w:tcPr>
            <w:tcW w:w="1910" w:type="dxa"/>
            <w:shd w:val="clear" w:color="auto" w:fill="auto"/>
            <w:noWrap/>
            <w:vAlign w:val="center"/>
            <w:hideMark/>
          </w:tcPr>
          <w:p w14:paraId="3B209465"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Marcinkowo</w:t>
            </w:r>
          </w:p>
        </w:tc>
        <w:tc>
          <w:tcPr>
            <w:tcW w:w="2466" w:type="dxa"/>
            <w:shd w:val="clear" w:color="auto" w:fill="auto"/>
            <w:noWrap/>
            <w:vAlign w:val="center"/>
            <w:hideMark/>
          </w:tcPr>
          <w:p w14:paraId="6BE9BBF5"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0DC9AF9"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39964B3B" w14:textId="77777777" w:rsidTr="008B12F0">
        <w:trPr>
          <w:trHeight w:val="397"/>
          <w:jc w:val="center"/>
        </w:trPr>
        <w:tc>
          <w:tcPr>
            <w:tcW w:w="1080" w:type="dxa"/>
            <w:shd w:val="clear" w:color="auto" w:fill="auto"/>
            <w:noWrap/>
            <w:vAlign w:val="center"/>
            <w:hideMark/>
          </w:tcPr>
          <w:p w14:paraId="571401C2"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19</w:t>
            </w:r>
          </w:p>
        </w:tc>
        <w:tc>
          <w:tcPr>
            <w:tcW w:w="1910" w:type="dxa"/>
            <w:shd w:val="clear" w:color="auto" w:fill="auto"/>
            <w:noWrap/>
            <w:vAlign w:val="center"/>
            <w:hideMark/>
          </w:tcPr>
          <w:p w14:paraId="3594599D"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Miechowice</w:t>
            </w:r>
          </w:p>
        </w:tc>
        <w:tc>
          <w:tcPr>
            <w:tcW w:w="2466" w:type="dxa"/>
            <w:shd w:val="clear" w:color="auto" w:fill="auto"/>
            <w:noWrap/>
            <w:vAlign w:val="center"/>
            <w:hideMark/>
          </w:tcPr>
          <w:p w14:paraId="173EAE02"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5AA651A0"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22C74BDB" w14:textId="77777777" w:rsidTr="008B12F0">
        <w:trPr>
          <w:trHeight w:val="397"/>
          <w:jc w:val="center"/>
        </w:trPr>
        <w:tc>
          <w:tcPr>
            <w:tcW w:w="1080" w:type="dxa"/>
            <w:shd w:val="clear" w:color="auto" w:fill="auto"/>
            <w:noWrap/>
            <w:vAlign w:val="center"/>
            <w:hideMark/>
          </w:tcPr>
          <w:p w14:paraId="55D0E3AF"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20</w:t>
            </w:r>
          </w:p>
        </w:tc>
        <w:tc>
          <w:tcPr>
            <w:tcW w:w="1910" w:type="dxa"/>
            <w:shd w:val="clear" w:color="auto" w:fill="auto"/>
            <w:noWrap/>
            <w:vAlign w:val="center"/>
            <w:hideMark/>
          </w:tcPr>
          <w:p w14:paraId="49BB94D4"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i OSP Piotrkowice</w:t>
            </w:r>
          </w:p>
        </w:tc>
        <w:tc>
          <w:tcPr>
            <w:tcW w:w="2466" w:type="dxa"/>
            <w:shd w:val="clear" w:color="auto" w:fill="auto"/>
            <w:noWrap/>
            <w:vAlign w:val="center"/>
            <w:hideMark/>
          </w:tcPr>
          <w:p w14:paraId="3C496434"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1100</w:t>
            </w:r>
          </w:p>
        </w:tc>
        <w:tc>
          <w:tcPr>
            <w:tcW w:w="2260" w:type="dxa"/>
            <w:vAlign w:val="center"/>
          </w:tcPr>
          <w:p w14:paraId="6695FAE7"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39110710" w14:textId="77777777" w:rsidTr="008B12F0">
        <w:trPr>
          <w:trHeight w:val="397"/>
          <w:jc w:val="center"/>
        </w:trPr>
        <w:tc>
          <w:tcPr>
            <w:tcW w:w="1080" w:type="dxa"/>
            <w:shd w:val="clear" w:color="auto" w:fill="auto"/>
            <w:noWrap/>
            <w:vAlign w:val="center"/>
            <w:hideMark/>
          </w:tcPr>
          <w:p w14:paraId="52B5E587"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21</w:t>
            </w:r>
          </w:p>
        </w:tc>
        <w:tc>
          <w:tcPr>
            <w:tcW w:w="1910" w:type="dxa"/>
            <w:shd w:val="clear" w:color="auto" w:fill="auto"/>
            <w:noWrap/>
            <w:vAlign w:val="center"/>
            <w:hideMark/>
          </w:tcPr>
          <w:p w14:paraId="27334522"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hAnsi="Open Sans" w:cs="Open Sans"/>
                <w:sz w:val="18"/>
                <w:szCs w:val="18"/>
              </w:rPr>
              <w:t xml:space="preserve">Centrum Rodziny i </w:t>
            </w:r>
            <w:r w:rsidRPr="00954CDC">
              <w:rPr>
                <w:rFonts w:ascii="Open Sans" w:eastAsia="Times New Roman" w:hAnsi="Open Sans" w:cs="Open Sans"/>
                <w:color w:val="000000"/>
                <w:sz w:val="18"/>
                <w:szCs w:val="18"/>
              </w:rPr>
              <w:t>Św. Pławin</w:t>
            </w:r>
          </w:p>
        </w:tc>
        <w:tc>
          <w:tcPr>
            <w:tcW w:w="2466" w:type="dxa"/>
            <w:shd w:val="clear" w:color="auto" w:fill="auto"/>
            <w:noWrap/>
            <w:vAlign w:val="center"/>
            <w:hideMark/>
          </w:tcPr>
          <w:p w14:paraId="74F00210"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368C226A"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5697B07C" w14:textId="77777777" w:rsidTr="008B12F0">
        <w:trPr>
          <w:trHeight w:val="397"/>
          <w:jc w:val="center"/>
        </w:trPr>
        <w:tc>
          <w:tcPr>
            <w:tcW w:w="1080" w:type="dxa"/>
            <w:shd w:val="clear" w:color="auto" w:fill="auto"/>
            <w:noWrap/>
            <w:vAlign w:val="center"/>
            <w:hideMark/>
          </w:tcPr>
          <w:p w14:paraId="5D48C063"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22</w:t>
            </w:r>
          </w:p>
        </w:tc>
        <w:tc>
          <w:tcPr>
            <w:tcW w:w="1910" w:type="dxa"/>
            <w:shd w:val="clear" w:color="auto" w:fill="auto"/>
            <w:noWrap/>
            <w:vAlign w:val="center"/>
            <w:hideMark/>
          </w:tcPr>
          <w:p w14:paraId="4B096C0F"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Orłowo</w:t>
            </w:r>
          </w:p>
        </w:tc>
        <w:tc>
          <w:tcPr>
            <w:tcW w:w="2466" w:type="dxa"/>
            <w:shd w:val="clear" w:color="auto" w:fill="auto"/>
            <w:noWrap/>
            <w:vAlign w:val="center"/>
            <w:hideMark/>
          </w:tcPr>
          <w:p w14:paraId="438349F9"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1EB9BD16"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23CBE2F6" w14:textId="77777777" w:rsidTr="008B12F0">
        <w:trPr>
          <w:trHeight w:val="397"/>
          <w:jc w:val="center"/>
        </w:trPr>
        <w:tc>
          <w:tcPr>
            <w:tcW w:w="1080" w:type="dxa"/>
            <w:shd w:val="clear" w:color="auto" w:fill="auto"/>
            <w:noWrap/>
            <w:vAlign w:val="center"/>
            <w:hideMark/>
          </w:tcPr>
          <w:p w14:paraId="145A676E"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23</w:t>
            </w:r>
          </w:p>
        </w:tc>
        <w:tc>
          <w:tcPr>
            <w:tcW w:w="1910" w:type="dxa"/>
            <w:shd w:val="clear" w:color="auto" w:fill="auto"/>
            <w:noWrap/>
            <w:vAlign w:val="center"/>
            <w:hideMark/>
          </w:tcPr>
          <w:p w14:paraId="6B3EAD64"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Radłówek</w:t>
            </w:r>
          </w:p>
        </w:tc>
        <w:tc>
          <w:tcPr>
            <w:tcW w:w="2466" w:type="dxa"/>
            <w:shd w:val="clear" w:color="auto" w:fill="auto"/>
            <w:noWrap/>
            <w:vAlign w:val="center"/>
            <w:hideMark/>
          </w:tcPr>
          <w:p w14:paraId="5E8ECBA3"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2727253A"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028C3FDF" w14:textId="77777777" w:rsidTr="008B12F0">
        <w:trPr>
          <w:trHeight w:val="397"/>
          <w:jc w:val="center"/>
        </w:trPr>
        <w:tc>
          <w:tcPr>
            <w:tcW w:w="1080" w:type="dxa"/>
            <w:shd w:val="clear" w:color="auto" w:fill="auto"/>
            <w:noWrap/>
            <w:vAlign w:val="center"/>
            <w:hideMark/>
          </w:tcPr>
          <w:p w14:paraId="5FCEB661"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24</w:t>
            </w:r>
          </w:p>
        </w:tc>
        <w:tc>
          <w:tcPr>
            <w:tcW w:w="1910" w:type="dxa"/>
            <w:shd w:val="clear" w:color="auto" w:fill="auto"/>
            <w:noWrap/>
            <w:vAlign w:val="center"/>
            <w:hideMark/>
          </w:tcPr>
          <w:p w14:paraId="18379E3A"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Sikorowo</w:t>
            </w:r>
          </w:p>
        </w:tc>
        <w:tc>
          <w:tcPr>
            <w:tcW w:w="2466" w:type="dxa"/>
            <w:shd w:val="clear" w:color="auto" w:fill="auto"/>
            <w:noWrap/>
            <w:vAlign w:val="center"/>
            <w:hideMark/>
          </w:tcPr>
          <w:p w14:paraId="28BDDBA2"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169F910C"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0D69FDCB" w14:textId="77777777" w:rsidTr="008B12F0">
        <w:trPr>
          <w:trHeight w:val="397"/>
          <w:jc w:val="center"/>
        </w:trPr>
        <w:tc>
          <w:tcPr>
            <w:tcW w:w="1080" w:type="dxa"/>
            <w:shd w:val="clear" w:color="auto" w:fill="auto"/>
            <w:noWrap/>
            <w:vAlign w:val="center"/>
            <w:hideMark/>
          </w:tcPr>
          <w:p w14:paraId="597AFE90"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25</w:t>
            </w:r>
          </w:p>
        </w:tc>
        <w:tc>
          <w:tcPr>
            <w:tcW w:w="1910" w:type="dxa"/>
            <w:shd w:val="clear" w:color="auto" w:fill="auto"/>
            <w:noWrap/>
            <w:vAlign w:val="center"/>
            <w:hideMark/>
          </w:tcPr>
          <w:p w14:paraId="5E84CF20"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Sławęcinek</w:t>
            </w:r>
          </w:p>
        </w:tc>
        <w:tc>
          <w:tcPr>
            <w:tcW w:w="2466" w:type="dxa"/>
            <w:shd w:val="clear" w:color="auto" w:fill="auto"/>
            <w:noWrap/>
            <w:vAlign w:val="center"/>
            <w:hideMark/>
          </w:tcPr>
          <w:p w14:paraId="280AF64A"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47972B6E"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787F7F8F" w14:textId="77777777" w:rsidTr="008B12F0">
        <w:trPr>
          <w:trHeight w:val="397"/>
          <w:jc w:val="center"/>
        </w:trPr>
        <w:tc>
          <w:tcPr>
            <w:tcW w:w="1080" w:type="dxa"/>
            <w:shd w:val="clear" w:color="auto" w:fill="auto"/>
            <w:noWrap/>
            <w:vAlign w:val="center"/>
            <w:hideMark/>
          </w:tcPr>
          <w:p w14:paraId="363A1EA0"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26</w:t>
            </w:r>
          </w:p>
        </w:tc>
        <w:tc>
          <w:tcPr>
            <w:tcW w:w="1910" w:type="dxa"/>
            <w:shd w:val="clear" w:color="auto" w:fill="auto"/>
            <w:noWrap/>
            <w:vAlign w:val="center"/>
            <w:hideMark/>
          </w:tcPr>
          <w:p w14:paraId="6EB5BDB5"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Słońsko</w:t>
            </w:r>
          </w:p>
        </w:tc>
        <w:tc>
          <w:tcPr>
            <w:tcW w:w="2466" w:type="dxa"/>
            <w:shd w:val="clear" w:color="auto" w:fill="auto"/>
            <w:noWrap/>
            <w:vAlign w:val="center"/>
            <w:hideMark/>
          </w:tcPr>
          <w:p w14:paraId="4D3BC3EF"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8D89958"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388D52DC" w14:textId="77777777" w:rsidTr="008B12F0">
        <w:trPr>
          <w:trHeight w:val="397"/>
          <w:jc w:val="center"/>
        </w:trPr>
        <w:tc>
          <w:tcPr>
            <w:tcW w:w="1080" w:type="dxa"/>
            <w:shd w:val="clear" w:color="auto" w:fill="auto"/>
            <w:noWrap/>
            <w:vAlign w:val="center"/>
            <w:hideMark/>
          </w:tcPr>
          <w:p w14:paraId="4E4D92CD"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27</w:t>
            </w:r>
          </w:p>
        </w:tc>
        <w:tc>
          <w:tcPr>
            <w:tcW w:w="1910" w:type="dxa"/>
            <w:shd w:val="clear" w:color="auto" w:fill="auto"/>
            <w:noWrap/>
            <w:vAlign w:val="center"/>
            <w:hideMark/>
          </w:tcPr>
          <w:p w14:paraId="11059413"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Trzaski</w:t>
            </w:r>
          </w:p>
        </w:tc>
        <w:tc>
          <w:tcPr>
            <w:tcW w:w="2466" w:type="dxa"/>
            <w:shd w:val="clear" w:color="auto" w:fill="auto"/>
            <w:noWrap/>
            <w:vAlign w:val="center"/>
            <w:hideMark/>
          </w:tcPr>
          <w:p w14:paraId="1E0E48F6"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2511D7B7"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6E5AD51F" w14:textId="77777777" w:rsidTr="008B12F0">
        <w:trPr>
          <w:trHeight w:val="397"/>
          <w:jc w:val="center"/>
        </w:trPr>
        <w:tc>
          <w:tcPr>
            <w:tcW w:w="1080" w:type="dxa"/>
            <w:shd w:val="clear" w:color="auto" w:fill="auto"/>
            <w:noWrap/>
            <w:vAlign w:val="center"/>
            <w:hideMark/>
          </w:tcPr>
          <w:p w14:paraId="20B0916C"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28</w:t>
            </w:r>
          </w:p>
        </w:tc>
        <w:tc>
          <w:tcPr>
            <w:tcW w:w="1910" w:type="dxa"/>
            <w:shd w:val="clear" w:color="auto" w:fill="auto"/>
            <w:noWrap/>
            <w:vAlign w:val="center"/>
            <w:hideMark/>
          </w:tcPr>
          <w:p w14:paraId="30C7AB5C"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Tupadły</w:t>
            </w:r>
          </w:p>
        </w:tc>
        <w:tc>
          <w:tcPr>
            <w:tcW w:w="2466" w:type="dxa"/>
            <w:shd w:val="clear" w:color="auto" w:fill="auto"/>
            <w:noWrap/>
            <w:vAlign w:val="center"/>
            <w:hideMark/>
          </w:tcPr>
          <w:p w14:paraId="7705BB11"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31E6626E"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32601781" w14:textId="77777777" w:rsidTr="008B12F0">
        <w:trPr>
          <w:trHeight w:val="397"/>
          <w:jc w:val="center"/>
        </w:trPr>
        <w:tc>
          <w:tcPr>
            <w:tcW w:w="1080" w:type="dxa"/>
            <w:shd w:val="clear" w:color="auto" w:fill="auto"/>
            <w:noWrap/>
            <w:vAlign w:val="center"/>
            <w:hideMark/>
          </w:tcPr>
          <w:p w14:paraId="2DAF0B30"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29</w:t>
            </w:r>
          </w:p>
        </w:tc>
        <w:tc>
          <w:tcPr>
            <w:tcW w:w="1910" w:type="dxa"/>
            <w:shd w:val="clear" w:color="auto" w:fill="auto"/>
            <w:noWrap/>
            <w:vAlign w:val="center"/>
            <w:hideMark/>
          </w:tcPr>
          <w:p w14:paraId="2F4CECE8"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Turzany</w:t>
            </w:r>
          </w:p>
        </w:tc>
        <w:tc>
          <w:tcPr>
            <w:tcW w:w="2466" w:type="dxa"/>
            <w:shd w:val="clear" w:color="auto" w:fill="auto"/>
            <w:noWrap/>
            <w:vAlign w:val="center"/>
            <w:hideMark/>
          </w:tcPr>
          <w:p w14:paraId="35294A29"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C0EE47C"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0B994255" w14:textId="77777777" w:rsidTr="008B12F0">
        <w:trPr>
          <w:trHeight w:val="397"/>
          <w:jc w:val="center"/>
        </w:trPr>
        <w:tc>
          <w:tcPr>
            <w:tcW w:w="1080" w:type="dxa"/>
            <w:shd w:val="clear" w:color="auto" w:fill="auto"/>
            <w:noWrap/>
            <w:vAlign w:val="center"/>
          </w:tcPr>
          <w:p w14:paraId="2B727B05"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30</w:t>
            </w:r>
          </w:p>
        </w:tc>
        <w:tc>
          <w:tcPr>
            <w:tcW w:w="1910" w:type="dxa"/>
            <w:shd w:val="clear" w:color="auto" w:fill="auto"/>
            <w:noWrap/>
            <w:vAlign w:val="center"/>
          </w:tcPr>
          <w:p w14:paraId="61E62969" w14:textId="77777777" w:rsidR="000F022C" w:rsidRPr="00954CDC" w:rsidRDefault="000F022C" w:rsidP="008B12F0">
            <w:pPr>
              <w:spacing w:line="360" w:lineRule="auto"/>
              <w:jc w:val="center"/>
              <w:rPr>
                <w:rFonts w:ascii="Open Sans" w:eastAsia="Times New Roman" w:hAnsi="Open Sans" w:cs="Open Sans"/>
                <w:color w:val="000000"/>
                <w:sz w:val="18"/>
                <w:szCs w:val="18"/>
              </w:rPr>
            </w:pPr>
            <w:proofErr w:type="spellStart"/>
            <w:r w:rsidRPr="00954CDC">
              <w:rPr>
                <w:rFonts w:ascii="Open Sans" w:eastAsia="Times New Roman" w:hAnsi="Open Sans" w:cs="Open Sans"/>
                <w:color w:val="000000"/>
                <w:sz w:val="18"/>
                <w:szCs w:val="18"/>
              </w:rPr>
              <w:t>Spółdz</w:t>
            </w:r>
            <w:proofErr w:type="spellEnd"/>
            <w:r w:rsidRPr="00954CDC">
              <w:rPr>
                <w:rFonts w:ascii="Open Sans" w:eastAsia="Times New Roman" w:hAnsi="Open Sans" w:cs="Open Sans"/>
                <w:color w:val="000000"/>
                <w:sz w:val="18"/>
                <w:szCs w:val="18"/>
              </w:rPr>
              <w:t xml:space="preserve">. Wigor – </w:t>
            </w:r>
            <w:proofErr w:type="spellStart"/>
            <w:r w:rsidRPr="00954CDC">
              <w:rPr>
                <w:rFonts w:ascii="Open Sans" w:eastAsia="Times New Roman" w:hAnsi="Open Sans" w:cs="Open Sans"/>
                <w:color w:val="000000"/>
                <w:sz w:val="18"/>
                <w:szCs w:val="18"/>
              </w:rPr>
              <w:t>Żalinowo</w:t>
            </w:r>
            <w:proofErr w:type="spellEnd"/>
          </w:p>
        </w:tc>
        <w:tc>
          <w:tcPr>
            <w:tcW w:w="2466" w:type="dxa"/>
            <w:shd w:val="clear" w:color="auto" w:fill="auto"/>
            <w:noWrap/>
            <w:vAlign w:val="center"/>
          </w:tcPr>
          <w:p w14:paraId="55CF7CA2"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1100</w:t>
            </w:r>
          </w:p>
        </w:tc>
        <w:tc>
          <w:tcPr>
            <w:tcW w:w="2260" w:type="dxa"/>
            <w:vAlign w:val="center"/>
          </w:tcPr>
          <w:p w14:paraId="13ED2460" w14:textId="77777777" w:rsidR="000F022C" w:rsidRPr="00954CDC" w:rsidRDefault="000F022C" w:rsidP="008B12F0">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0F022C" w:rsidRPr="00954CDC" w14:paraId="3841E476" w14:textId="77777777" w:rsidTr="008B12F0">
        <w:trPr>
          <w:trHeight w:val="397"/>
          <w:jc w:val="center"/>
        </w:trPr>
        <w:tc>
          <w:tcPr>
            <w:tcW w:w="1080" w:type="dxa"/>
            <w:shd w:val="clear" w:color="auto" w:fill="auto"/>
            <w:noWrap/>
            <w:vAlign w:val="center"/>
          </w:tcPr>
          <w:p w14:paraId="119266FC" w14:textId="77777777" w:rsidR="000F022C" w:rsidRPr="00954CDC" w:rsidRDefault="000F022C" w:rsidP="008B12F0">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31</w:t>
            </w:r>
          </w:p>
        </w:tc>
        <w:tc>
          <w:tcPr>
            <w:tcW w:w="1910" w:type="dxa"/>
            <w:shd w:val="clear" w:color="auto" w:fill="auto"/>
            <w:noWrap/>
            <w:vAlign w:val="center"/>
          </w:tcPr>
          <w:p w14:paraId="38859C8D"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Tereny zielone</w:t>
            </w:r>
          </w:p>
        </w:tc>
        <w:tc>
          <w:tcPr>
            <w:tcW w:w="2466" w:type="dxa"/>
            <w:shd w:val="clear" w:color="auto" w:fill="auto"/>
            <w:noWrap/>
            <w:vAlign w:val="center"/>
          </w:tcPr>
          <w:p w14:paraId="78D3A03D"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odpady ulegające biodegradacji</w:t>
            </w:r>
          </w:p>
        </w:tc>
        <w:tc>
          <w:tcPr>
            <w:tcW w:w="2260" w:type="dxa"/>
            <w:vAlign w:val="center"/>
          </w:tcPr>
          <w:p w14:paraId="69B74E40"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rozliczenie wg masy</w:t>
            </w:r>
          </w:p>
        </w:tc>
      </w:tr>
    </w:tbl>
    <w:p w14:paraId="52E65C55" w14:textId="77777777" w:rsidR="000F022C" w:rsidRPr="00954CDC" w:rsidRDefault="000F022C" w:rsidP="000F022C">
      <w:pPr>
        <w:spacing w:line="360" w:lineRule="auto"/>
        <w:rPr>
          <w:rFonts w:ascii="Open Sans" w:eastAsia="Times New Roman" w:hAnsi="Open Sans" w:cs="Open Sans"/>
          <w:color w:val="000000"/>
          <w:sz w:val="18"/>
          <w:szCs w:val="18"/>
        </w:rPr>
      </w:pPr>
    </w:p>
    <w:p w14:paraId="6A70FE12" w14:textId="77777777" w:rsidR="000F022C" w:rsidRPr="00954CDC" w:rsidRDefault="000F022C" w:rsidP="000F022C">
      <w:pPr>
        <w:spacing w:line="360" w:lineRule="auto"/>
        <w:rPr>
          <w:rFonts w:ascii="Open Sans" w:eastAsia="Times New Roman" w:hAnsi="Open Sans" w:cs="Open Sans"/>
          <w:sz w:val="18"/>
          <w:szCs w:val="18"/>
        </w:rPr>
      </w:pPr>
      <w:r w:rsidRPr="00954CDC">
        <w:rPr>
          <w:rFonts w:ascii="Open Sans" w:eastAsia="Times New Roman" w:hAnsi="Open Sans" w:cs="Open Sans"/>
          <w:color w:val="000000"/>
          <w:sz w:val="18"/>
          <w:szCs w:val="18"/>
        </w:rPr>
        <w:t xml:space="preserve"> </w:t>
      </w:r>
      <w:r w:rsidRPr="00954CDC">
        <w:rPr>
          <w:rFonts w:ascii="Open Sans" w:eastAsia="Times New Roman" w:hAnsi="Open Sans" w:cs="Open Sans"/>
          <w:sz w:val="18"/>
          <w:szCs w:val="18"/>
        </w:rPr>
        <w:t xml:space="preserve"> </w:t>
      </w:r>
    </w:p>
    <w:tbl>
      <w:tblPr>
        <w:tblW w:w="5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0"/>
        <w:gridCol w:w="1680"/>
        <w:gridCol w:w="2260"/>
      </w:tblGrid>
      <w:tr w:rsidR="000F022C" w:rsidRPr="00954CDC" w14:paraId="56BB660A" w14:textId="77777777" w:rsidTr="008B12F0">
        <w:trPr>
          <w:trHeight w:val="285"/>
          <w:jc w:val="center"/>
        </w:trPr>
        <w:tc>
          <w:tcPr>
            <w:tcW w:w="1080" w:type="dxa"/>
            <w:shd w:val="clear" w:color="000000" w:fill="D9D9D9"/>
            <w:noWrap/>
            <w:vAlign w:val="center"/>
            <w:hideMark/>
          </w:tcPr>
          <w:p w14:paraId="0BCFE68A" w14:textId="77777777" w:rsidR="000F022C" w:rsidRPr="00954CDC" w:rsidRDefault="000F022C" w:rsidP="008B12F0">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lastRenderedPageBreak/>
              <w:t>Lp.</w:t>
            </w:r>
          </w:p>
        </w:tc>
        <w:tc>
          <w:tcPr>
            <w:tcW w:w="1680" w:type="dxa"/>
            <w:shd w:val="clear" w:color="000000" w:fill="D9D9D9"/>
            <w:noWrap/>
            <w:vAlign w:val="center"/>
            <w:hideMark/>
          </w:tcPr>
          <w:p w14:paraId="41CBE21F" w14:textId="77777777" w:rsidR="000F022C" w:rsidRPr="00954CDC" w:rsidRDefault="000F022C" w:rsidP="008B12F0">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WORKI</w:t>
            </w:r>
          </w:p>
        </w:tc>
        <w:tc>
          <w:tcPr>
            <w:tcW w:w="2260" w:type="dxa"/>
            <w:shd w:val="clear" w:color="000000" w:fill="D9D9D9"/>
            <w:vAlign w:val="center"/>
            <w:hideMark/>
          </w:tcPr>
          <w:p w14:paraId="45AE9C9F" w14:textId="77777777" w:rsidR="000F022C" w:rsidRPr="00954CDC" w:rsidRDefault="000F022C" w:rsidP="008B12F0">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ilość łączna</w:t>
            </w:r>
          </w:p>
        </w:tc>
      </w:tr>
      <w:tr w:rsidR="000F022C" w:rsidRPr="00954CDC" w14:paraId="0CE3F28D" w14:textId="77777777" w:rsidTr="008B12F0">
        <w:trPr>
          <w:trHeight w:val="570"/>
          <w:jc w:val="center"/>
        </w:trPr>
        <w:tc>
          <w:tcPr>
            <w:tcW w:w="1080" w:type="dxa"/>
            <w:shd w:val="clear" w:color="auto" w:fill="auto"/>
            <w:noWrap/>
            <w:vAlign w:val="center"/>
            <w:hideMark/>
          </w:tcPr>
          <w:p w14:paraId="6E466526"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w:t>
            </w:r>
          </w:p>
        </w:tc>
        <w:tc>
          <w:tcPr>
            <w:tcW w:w="1680" w:type="dxa"/>
            <w:shd w:val="clear" w:color="auto" w:fill="auto"/>
            <w:noWrap/>
            <w:vAlign w:val="center"/>
            <w:hideMark/>
          </w:tcPr>
          <w:p w14:paraId="1DA342A4"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zmieszane 120 l</w:t>
            </w:r>
          </w:p>
        </w:tc>
        <w:tc>
          <w:tcPr>
            <w:tcW w:w="2260" w:type="dxa"/>
            <w:shd w:val="clear" w:color="auto" w:fill="auto"/>
            <w:noWrap/>
            <w:vAlign w:val="center"/>
            <w:hideMark/>
          </w:tcPr>
          <w:p w14:paraId="1B404D58"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10</w:t>
            </w:r>
          </w:p>
        </w:tc>
      </w:tr>
      <w:tr w:rsidR="000F022C" w:rsidRPr="00954CDC" w14:paraId="6EA553B2" w14:textId="77777777" w:rsidTr="008B12F0">
        <w:trPr>
          <w:trHeight w:val="555"/>
          <w:jc w:val="center"/>
        </w:trPr>
        <w:tc>
          <w:tcPr>
            <w:tcW w:w="1080" w:type="dxa"/>
            <w:shd w:val="clear" w:color="auto" w:fill="auto"/>
            <w:noWrap/>
            <w:vAlign w:val="center"/>
            <w:hideMark/>
          </w:tcPr>
          <w:p w14:paraId="1FDCCCF0"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2</w:t>
            </w:r>
          </w:p>
        </w:tc>
        <w:tc>
          <w:tcPr>
            <w:tcW w:w="1680" w:type="dxa"/>
            <w:shd w:val="clear" w:color="auto" w:fill="auto"/>
            <w:noWrap/>
            <w:vAlign w:val="center"/>
            <w:hideMark/>
          </w:tcPr>
          <w:p w14:paraId="74AED220" w14:textId="5DD31C45"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segregowane 3 szt</w:t>
            </w:r>
            <w:r w:rsidR="003D44BE">
              <w:rPr>
                <w:rFonts w:ascii="Open Sans" w:eastAsia="Times New Roman" w:hAnsi="Open Sans" w:cs="Open Sans"/>
                <w:color w:val="000000"/>
                <w:sz w:val="18"/>
                <w:szCs w:val="18"/>
              </w:rPr>
              <w:t>.</w:t>
            </w:r>
          </w:p>
        </w:tc>
        <w:tc>
          <w:tcPr>
            <w:tcW w:w="2260" w:type="dxa"/>
            <w:shd w:val="clear" w:color="auto" w:fill="auto"/>
            <w:noWrap/>
            <w:vAlign w:val="center"/>
            <w:hideMark/>
          </w:tcPr>
          <w:p w14:paraId="71C005A4" w14:textId="77777777" w:rsidR="000F022C" w:rsidRPr="00954CDC" w:rsidRDefault="000F022C" w:rsidP="008B12F0">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90</w:t>
            </w:r>
          </w:p>
        </w:tc>
      </w:tr>
    </w:tbl>
    <w:p w14:paraId="269390A0" w14:textId="77777777" w:rsidR="000F022C" w:rsidRPr="00A14500" w:rsidRDefault="000F022C" w:rsidP="00C55BE1">
      <w:pPr>
        <w:shd w:val="clear" w:color="auto" w:fill="FFFFFF"/>
        <w:ind w:right="91"/>
        <w:rPr>
          <w:rFonts w:ascii="Open Sans" w:hAnsi="Open Sans" w:cs="Open Sans"/>
          <w:spacing w:val="-5"/>
          <w:sz w:val="18"/>
          <w:szCs w:val="18"/>
        </w:rPr>
      </w:pPr>
    </w:p>
    <w:p w14:paraId="1C07EADB" w14:textId="77777777" w:rsidR="00BA688C" w:rsidRPr="00A14500" w:rsidRDefault="00BA688C" w:rsidP="00BA688C">
      <w:pPr>
        <w:spacing w:line="240" w:lineRule="auto"/>
        <w:rPr>
          <w:rFonts w:ascii="Open Sans" w:hAnsi="Open Sans" w:cs="Open Sans"/>
          <w:sz w:val="18"/>
          <w:szCs w:val="18"/>
        </w:rPr>
      </w:pPr>
      <w:r w:rsidRPr="00A14500">
        <w:rPr>
          <w:rFonts w:ascii="Open Sans" w:hAnsi="Open Sans" w:cs="Open Sans"/>
          <w:sz w:val="18"/>
          <w:szCs w:val="18"/>
        </w:rPr>
        <w:t>Wykonawca jest obowiązany do:</w:t>
      </w:r>
    </w:p>
    <w:p w14:paraId="169C97E2" w14:textId="7955D137" w:rsidR="005E3ABF" w:rsidRPr="005E3ABF" w:rsidRDefault="00BA688C" w:rsidP="00AA0E81">
      <w:pPr>
        <w:pStyle w:val="Akapitzlist"/>
        <w:numPr>
          <w:ilvl w:val="0"/>
          <w:numId w:val="32"/>
        </w:numPr>
        <w:spacing w:after="200" w:line="240" w:lineRule="auto"/>
        <w:jc w:val="both"/>
        <w:rPr>
          <w:rFonts w:ascii="Open Sans" w:hAnsi="Open Sans" w:cs="Open Sans"/>
          <w:b/>
          <w:bCs/>
          <w:iCs/>
          <w:sz w:val="18"/>
          <w:szCs w:val="18"/>
        </w:rPr>
      </w:pPr>
      <w:r w:rsidRPr="005E3ABF">
        <w:rPr>
          <w:rFonts w:ascii="Open Sans" w:hAnsi="Open Sans" w:cs="Open Sans"/>
          <w:sz w:val="18"/>
          <w:szCs w:val="18"/>
        </w:rPr>
        <w:t>uzyskania zadeklarowanych w ofercie poziomów recyklingu lub przygotowania do ponownego użycia</w:t>
      </w:r>
      <w:r w:rsidR="005E3ABF">
        <w:rPr>
          <w:rFonts w:ascii="Open Sans" w:hAnsi="Open Sans" w:cs="Open Sans"/>
          <w:sz w:val="18"/>
          <w:szCs w:val="18"/>
        </w:rPr>
        <w:t>,</w:t>
      </w:r>
      <w:r w:rsidRPr="005E3ABF">
        <w:rPr>
          <w:rFonts w:ascii="Open Sans" w:hAnsi="Open Sans" w:cs="Open Sans"/>
          <w:sz w:val="18"/>
          <w:szCs w:val="18"/>
        </w:rPr>
        <w:t xml:space="preserve"> </w:t>
      </w:r>
      <w:r w:rsidR="005E3ABF">
        <w:rPr>
          <w:rFonts w:ascii="Open Sans" w:hAnsi="Open Sans" w:cs="Open Sans"/>
          <w:sz w:val="18"/>
          <w:szCs w:val="18"/>
        </w:rPr>
        <w:t xml:space="preserve">zgodnie z art. 3b ustawy o utrzymaniu czystości i porządku w gminach (Dz. U. z 2024 r. poz. 399 z </w:t>
      </w:r>
      <w:proofErr w:type="spellStart"/>
      <w:r w:rsidR="005E3ABF">
        <w:rPr>
          <w:rFonts w:ascii="Open Sans" w:hAnsi="Open Sans" w:cs="Open Sans"/>
          <w:sz w:val="18"/>
          <w:szCs w:val="18"/>
        </w:rPr>
        <w:t>późn</w:t>
      </w:r>
      <w:proofErr w:type="spellEnd"/>
      <w:r w:rsidR="005E3ABF">
        <w:rPr>
          <w:rFonts w:ascii="Open Sans" w:hAnsi="Open Sans" w:cs="Open Sans"/>
          <w:sz w:val="18"/>
          <w:szCs w:val="18"/>
        </w:rPr>
        <w:t>. zm.) w stosunku do odebranych przez niego odpadów komunalnych z terenu gminy</w:t>
      </w:r>
      <w:r w:rsidR="005E3ABF">
        <w:rPr>
          <w:rFonts w:ascii="Open Sans" w:hAnsi="Open Sans" w:cs="Open Sans"/>
          <w:sz w:val="18"/>
          <w:szCs w:val="18"/>
        </w:rPr>
        <w:br/>
        <w:t>w ramach umowy z Zamawiającym z wyłączeniem niesegregowanych (zmieszanych) odpadów komunalnych.</w:t>
      </w:r>
    </w:p>
    <w:p w14:paraId="2D3FAB14" w14:textId="3CD78764" w:rsidR="00BA688C" w:rsidRPr="005E3ABF" w:rsidRDefault="00BA688C" w:rsidP="00AA0E81">
      <w:pPr>
        <w:pStyle w:val="Akapitzlist"/>
        <w:numPr>
          <w:ilvl w:val="0"/>
          <w:numId w:val="32"/>
        </w:numPr>
        <w:spacing w:after="200" w:line="240" w:lineRule="auto"/>
        <w:jc w:val="both"/>
        <w:rPr>
          <w:rFonts w:ascii="Open Sans" w:hAnsi="Open Sans" w:cs="Open Sans"/>
          <w:b/>
          <w:bCs/>
          <w:iCs/>
          <w:sz w:val="18"/>
          <w:szCs w:val="18"/>
        </w:rPr>
      </w:pPr>
      <w:r w:rsidRPr="005E3ABF">
        <w:rPr>
          <w:rFonts w:ascii="Open Sans" w:hAnsi="Open Sans" w:cs="Open Sans"/>
          <w:sz w:val="18"/>
          <w:szCs w:val="18"/>
        </w:rPr>
        <w:t>ograniczenia masy odpadów ulegających biodegradacji, przekazywanych do składowania</w:t>
      </w:r>
      <w:r w:rsidR="00EF525D">
        <w:rPr>
          <w:rFonts w:ascii="Open Sans" w:hAnsi="Open Sans" w:cs="Open Sans"/>
          <w:sz w:val="18"/>
          <w:szCs w:val="18"/>
        </w:rPr>
        <w:br/>
      </w:r>
      <w:r w:rsidRPr="005E3ABF">
        <w:rPr>
          <w:rFonts w:ascii="Open Sans" w:hAnsi="Open Sans" w:cs="Open Sans"/>
          <w:sz w:val="18"/>
          <w:szCs w:val="18"/>
        </w:rPr>
        <w:t>w poszczególnych latach w ilościach wymaganych rozporządzeniem właściwego Ministra. Zamawiający będzie rozliczał Wykonawcę z poziomów ograniczenia masy odpadów ulegających biodegradacji, przekazywanych do składowania w poszczególnych latach, zgodnie z metodologią opisaną w rozporządzeniu obowiązującym w danym roku rozliczeniowym.</w:t>
      </w:r>
    </w:p>
    <w:p w14:paraId="7E92F6E7" w14:textId="77777777" w:rsidR="00BA688C" w:rsidRPr="00A14500" w:rsidRDefault="00BA688C" w:rsidP="00BA688C">
      <w:pPr>
        <w:spacing w:line="240" w:lineRule="auto"/>
        <w:ind w:left="763"/>
        <w:jc w:val="both"/>
        <w:rPr>
          <w:rFonts w:ascii="Open Sans" w:hAnsi="Open Sans" w:cs="Open Sans"/>
          <w:sz w:val="18"/>
          <w:szCs w:val="18"/>
        </w:rPr>
      </w:pPr>
    </w:p>
    <w:p w14:paraId="6716F78C" w14:textId="77777777" w:rsidR="00BA688C" w:rsidRPr="00A14500" w:rsidRDefault="00BA688C" w:rsidP="00C55BE1">
      <w:pPr>
        <w:spacing w:line="240" w:lineRule="auto"/>
        <w:jc w:val="both"/>
        <w:rPr>
          <w:rFonts w:ascii="Open Sans" w:hAnsi="Open Sans" w:cs="Open Sans"/>
          <w:sz w:val="18"/>
          <w:szCs w:val="18"/>
        </w:rPr>
      </w:pPr>
      <w:r w:rsidRPr="00A14500">
        <w:rPr>
          <w:rFonts w:ascii="Open Sans" w:hAnsi="Open Sans" w:cs="Open Sans"/>
          <w:sz w:val="18"/>
          <w:szCs w:val="18"/>
        </w:rPr>
        <w:t>Dla uznania, że Wykonawca spełnia warunek dysponowania odpowiednim potencjałem technicznym Zamawiający wymaga, by Wykonawca wykazał, iż dysponuje sprzętem w ilości pozwalającej na sprawne zrealizowanie zamówienia i dotrzymanie terminu jego zrealizowania. Wykonawca musi posiadać:</w:t>
      </w:r>
    </w:p>
    <w:p w14:paraId="7723AAF8" w14:textId="77777777" w:rsidR="009307CC" w:rsidRDefault="009307CC" w:rsidP="009307CC">
      <w:pPr>
        <w:pStyle w:val="Akapitzlist"/>
        <w:numPr>
          <w:ilvl w:val="0"/>
          <w:numId w:val="41"/>
        </w:numPr>
        <w:ind w:left="709" w:hanging="425"/>
        <w:jc w:val="both"/>
        <w:rPr>
          <w:rFonts w:ascii="Open Sans" w:hAnsi="Open Sans" w:cs="Open Sans"/>
          <w:sz w:val="18"/>
          <w:szCs w:val="18"/>
        </w:rPr>
      </w:pPr>
      <w:r>
        <w:rPr>
          <w:rFonts w:ascii="Open Sans" w:hAnsi="Open Sans" w:cs="Open Sans"/>
          <w:sz w:val="18"/>
          <w:szCs w:val="18"/>
        </w:rPr>
        <w:t>m</w:t>
      </w:r>
      <w:r w:rsidRPr="00526A72">
        <w:rPr>
          <w:rFonts w:ascii="Open Sans" w:hAnsi="Open Sans" w:cs="Open Sans"/>
          <w:sz w:val="18"/>
          <w:szCs w:val="18"/>
        </w:rPr>
        <w:t>in. 2 pojazdy przystosowane do odbierania zmieszanych odpadów komunalnych,</w:t>
      </w:r>
    </w:p>
    <w:p w14:paraId="2E62E8A0" w14:textId="77777777" w:rsidR="009307CC" w:rsidRDefault="009307CC" w:rsidP="009307CC">
      <w:pPr>
        <w:pStyle w:val="Akapitzlist"/>
        <w:numPr>
          <w:ilvl w:val="0"/>
          <w:numId w:val="41"/>
        </w:numPr>
        <w:ind w:left="709" w:hanging="425"/>
        <w:jc w:val="both"/>
        <w:rPr>
          <w:rFonts w:ascii="Open Sans" w:hAnsi="Open Sans" w:cs="Open Sans"/>
          <w:sz w:val="18"/>
          <w:szCs w:val="18"/>
        </w:rPr>
      </w:pPr>
      <w:r w:rsidRPr="00526A72">
        <w:rPr>
          <w:rFonts w:ascii="Open Sans" w:hAnsi="Open Sans" w:cs="Open Sans"/>
          <w:sz w:val="18"/>
          <w:szCs w:val="18"/>
        </w:rPr>
        <w:t>min. 2 pojazdy przystosowane do odbierania selektywnie zbieranych odpadów komunalnych,</w:t>
      </w:r>
    </w:p>
    <w:p w14:paraId="238317C5" w14:textId="77777777" w:rsidR="009307CC" w:rsidRPr="00526A72" w:rsidRDefault="009307CC" w:rsidP="009307CC">
      <w:pPr>
        <w:pStyle w:val="Akapitzlist"/>
        <w:numPr>
          <w:ilvl w:val="0"/>
          <w:numId w:val="41"/>
        </w:numPr>
        <w:ind w:left="709" w:hanging="425"/>
        <w:jc w:val="both"/>
        <w:rPr>
          <w:rFonts w:ascii="Open Sans" w:hAnsi="Open Sans" w:cs="Open Sans"/>
          <w:sz w:val="18"/>
          <w:szCs w:val="18"/>
        </w:rPr>
      </w:pPr>
      <w:r w:rsidRPr="00526A72">
        <w:rPr>
          <w:rFonts w:ascii="Open Sans" w:hAnsi="Open Sans" w:cs="Open Sans"/>
          <w:sz w:val="18"/>
          <w:szCs w:val="18"/>
        </w:rPr>
        <w:t xml:space="preserve">min. 1 pojazd do odbierania odpadów bez funkcji kompaktującej wraz z podstawą dysponowania tym sprzętem oraz oświadczenie, że wykazany sprzęt jest wystarczający do sprawnej i terminowej realizacji zamówienia. </w:t>
      </w:r>
    </w:p>
    <w:p w14:paraId="7733ABA4" w14:textId="5DFBA11B" w:rsidR="00BA688C" w:rsidRDefault="00BA688C" w:rsidP="00BA688C">
      <w:pPr>
        <w:spacing w:line="240" w:lineRule="auto"/>
        <w:jc w:val="both"/>
        <w:rPr>
          <w:rFonts w:ascii="Open Sans" w:hAnsi="Open Sans" w:cs="Open Sans"/>
          <w:sz w:val="18"/>
          <w:szCs w:val="18"/>
        </w:rPr>
      </w:pPr>
      <w:r w:rsidRPr="00A14500">
        <w:rPr>
          <w:rFonts w:ascii="Open Sans" w:hAnsi="Open Sans" w:cs="Open Sans"/>
          <w:sz w:val="18"/>
          <w:szCs w:val="18"/>
        </w:rPr>
        <w:t>Dla uznania, że Wykonawca spełnia warunek Zamawiający wymaga by wykazał, iż wykonał, w okresie ostatnich trzech lat przed upływem terminu składania ofert albo wniosków o dopuszczenie do udziału</w:t>
      </w:r>
      <w:r w:rsidR="00EF525D">
        <w:rPr>
          <w:rFonts w:ascii="Open Sans" w:hAnsi="Open Sans" w:cs="Open Sans"/>
          <w:sz w:val="18"/>
          <w:szCs w:val="18"/>
        </w:rPr>
        <w:br/>
      </w:r>
      <w:r w:rsidRPr="00A14500">
        <w:rPr>
          <w:rFonts w:ascii="Open Sans" w:hAnsi="Open Sans" w:cs="Open Sans"/>
          <w:sz w:val="18"/>
          <w:szCs w:val="18"/>
        </w:rPr>
        <w:t xml:space="preserve">w postępowaniu, a jeżeli okres prowadzenia działalności jest krótszy - w tym okresie zrealizował </w:t>
      </w:r>
      <w:r w:rsidRPr="00A14500">
        <w:rPr>
          <w:rFonts w:ascii="Open Sans" w:hAnsi="Open Sans" w:cs="Open Sans"/>
          <w:bCs/>
          <w:sz w:val="18"/>
          <w:szCs w:val="18"/>
        </w:rPr>
        <w:t>usługi odbierania i zagospodarowania odpadów komunalnych z podaniem ich wartości, przedmiotu, dat wykonania i odbiorców oraz załączeniem dokumentu potwierdzającego, że dostawy lub usługi zostały wykonane lub są wykonywane należycie</w:t>
      </w:r>
      <w:r w:rsidRPr="00A14500">
        <w:rPr>
          <w:rFonts w:ascii="Open Sans" w:hAnsi="Open Sans" w:cs="Open Sans"/>
          <w:sz w:val="18"/>
          <w:szCs w:val="18"/>
        </w:rPr>
        <w:t>. Zamawiający żąda, aby Wykonawca wykazał odbiór</w:t>
      </w:r>
      <w:r w:rsidR="00EF525D">
        <w:rPr>
          <w:rFonts w:ascii="Open Sans" w:hAnsi="Open Sans" w:cs="Open Sans"/>
          <w:sz w:val="18"/>
          <w:szCs w:val="18"/>
        </w:rPr>
        <w:br/>
      </w:r>
      <w:r w:rsidRPr="00A14500">
        <w:rPr>
          <w:rFonts w:ascii="Open Sans" w:hAnsi="Open Sans" w:cs="Open Sans"/>
          <w:sz w:val="18"/>
          <w:szCs w:val="18"/>
        </w:rPr>
        <w:t xml:space="preserve">i zagospodarowanie odpadów w ilości nie mniejszej niż </w:t>
      </w:r>
      <w:r w:rsidRPr="00A14500">
        <w:rPr>
          <w:rFonts w:ascii="Open Sans" w:hAnsi="Open Sans" w:cs="Open Sans"/>
          <w:bCs/>
          <w:sz w:val="18"/>
          <w:szCs w:val="18"/>
        </w:rPr>
        <w:t>1.500 Mg</w:t>
      </w:r>
      <w:r w:rsidRPr="00A14500">
        <w:rPr>
          <w:rFonts w:ascii="Open Sans" w:hAnsi="Open Sans" w:cs="Open Sans"/>
          <w:sz w:val="18"/>
          <w:szCs w:val="18"/>
        </w:rPr>
        <w:t xml:space="preserve">, </w:t>
      </w:r>
      <w:r w:rsidRPr="00A14500">
        <w:rPr>
          <w:rFonts w:ascii="Open Sans" w:hAnsi="Open Sans" w:cs="Open Sans"/>
          <w:bCs/>
          <w:sz w:val="18"/>
          <w:szCs w:val="18"/>
        </w:rPr>
        <w:t>w każdym roku</w:t>
      </w:r>
      <w:r w:rsidRPr="00A14500">
        <w:rPr>
          <w:rFonts w:ascii="Open Sans" w:hAnsi="Open Sans" w:cs="Open Sans"/>
          <w:sz w:val="18"/>
          <w:szCs w:val="18"/>
        </w:rPr>
        <w:t xml:space="preserve"> prowadzonej działalności objętej informacją, w okresie min. 2 lat.</w:t>
      </w:r>
    </w:p>
    <w:p w14:paraId="61ACEAF1" w14:textId="3867B639" w:rsidR="00F816F9" w:rsidRPr="00A14500" w:rsidRDefault="00F816F9" w:rsidP="00BA688C">
      <w:pPr>
        <w:spacing w:line="240" w:lineRule="auto"/>
        <w:jc w:val="both"/>
        <w:rPr>
          <w:rFonts w:ascii="Open Sans" w:hAnsi="Open Sans" w:cs="Open Sans"/>
          <w:sz w:val="18"/>
          <w:szCs w:val="18"/>
        </w:rPr>
      </w:pPr>
      <w:r>
        <w:rPr>
          <w:rFonts w:ascii="Open Sans" w:hAnsi="Open Sans" w:cs="Open Sans"/>
          <w:sz w:val="18"/>
          <w:szCs w:val="18"/>
        </w:rPr>
        <w:t xml:space="preserve">Wykonawca sporządzi </w:t>
      </w:r>
    </w:p>
    <w:p w14:paraId="144CB2EF" w14:textId="77777777" w:rsidR="00BA688C" w:rsidRPr="00C55BE1" w:rsidRDefault="00C55BE1" w:rsidP="00C55BE1">
      <w:pPr>
        <w:autoSpaceDE w:val="0"/>
        <w:spacing w:line="240" w:lineRule="auto"/>
        <w:jc w:val="both"/>
        <w:rPr>
          <w:rFonts w:ascii="Open Sans" w:hAnsi="Open Sans" w:cs="Open Sans"/>
          <w:b/>
          <w:sz w:val="18"/>
          <w:szCs w:val="18"/>
        </w:rPr>
      </w:pPr>
      <w:r>
        <w:rPr>
          <w:rFonts w:ascii="Open Sans" w:hAnsi="Open Sans" w:cs="Open Sans"/>
          <w:b/>
          <w:sz w:val="18"/>
          <w:szCs w:val="18"/>
        </w:rPr>
        <w:t>Zakres formularza ofertowego</w:t>
      </w:r>
      <w:r w:rsidR="00BA688C" w:rsidRPr="00A14500">
        <w:rPr>
          <w:rFonts w:ascii="Open Sans" w:hAnsi="Open Sans" w:cs="Open Sans"/>
          <w:b/>
          <w:sz w:val="18"/>
          <w:szCs w:val="18"/>
        </w:rPr>
        <w:t>:</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17"/>
        <w:gridCol w:w="1106"/>
        <w:gridCol w:w="1557"/>
        <w:gridCol w:w="1556"/>
        <w:gridCol w:w="1363"/>
        <w:gridCol w:w="1363"/>
      </w:tblGrid>
      <w:tr w:rsidR="00BA688C" w:rsidRPr="00A14500" w14:paraId="0A49775F" w14:textId="77777777" w:rsidTr="00BA688C">
        <w:trPr>
          <w:trHeight w:val="330"/>
          <w:jc w:val="center"/>
        </w:trPr>
        <w:tc>
          <w:tcPr>
            <w:tcW w:w="1917" w:type="dxa"/>
            <w:shd w:val="clear" w:color="auto" w:fill="auto"/>
            <w:noWrap/>
            <w:vAlign w:val="center"/>
            <w:hideMark/>
          </w:tcPr>
          <w:p w14:paraId="5D793425" w14:textId="77777777" w:rsidR="00BA688C" w:rsidRPr="00A14500" w:rsidRDefault="00BA688C" w:rsidP="00BA688C">
            <w:pPr>
              <w:spacing w:after="0" w:line="240" w:lineRule="auto"/>
              <w:jc w:val="center"/>
              <w:rPr>
                <w:rFonts w:ascii="Open Sans" w:eastAsia="Times New Roman" w:hAnsi="Open Sans" w:cs="Open Sans"/>
                <w:b/>
                <w:color w:val="000000"/>
                <w:sz w:val="18"/>
                <w:szCs w:val="18"/>
              </w:rPr>
            </w:pPr>
            <w:r w:rsidRPr="00A14500">
              <w:rPr>
                <w:rFonts w:ascii="Open Sans" w:eastAsia="Times New Roman" w:hAnsi="Open Sans" w:cs="Open Sans"/>
                <w:b/>
                <w:color w:val="000000"/>
                <w:sz w:val="18"/>
                <w:szCs w:val="18"/>
              </w:rPr>
              <w:t>frakcja</w:t>
            </w:r>
          </w:p>
        </w:tc>
        <w:tc>
          <w:tcPr>
            <w:tcW w:w="1106" w:type="dxa"/>
            <w:shd w:val="clear" w:color="auto" w:fill="auto"/>
            <w:noWrap/>
            <w:vAlign w:val="center"/>
            <w:hideMark/>
          </w:tcPr>
          <w:p w14:paraId="0DD2478F" w14:textId="77777777" w:rsidR="00BA688C" w:rsidRPr="00A14500" w:rsidRDefault="00BA688C" w:rsidP="00BA688C">
            <w:pPr>
              <w:spacing w:after="0" w:line="240" w:lineRule="auto"/>
              <w:jc w:val="center"/>
              <w:rPr>
                <w:rFonts w:ascii="Open Sans" w:eastAsia="Times New Roman" w:hAnsi="Open Sans" w:cs="Open Sans"/>
                <w:b/>
                <w:color w:val="000000"/>
                <w:sz w:val="18"/>
                <w:szCs w:val="18"/>
              </w:rPr>
            </w:pPr>
            <w:r w:rsidRPr="00A14500">
              <w:rPr>
                <w:rFonts w:ascii="Open Sans" w:eastAsia="Times New Roman" w:hAnsi="Open Sans" w:cs="Open Sans"/>
                <w:b/>
                <w:color w:val="000000"/>
                <w:sz w:val="18"/>
                <w:szCs w:val="18"/>
              </w:rPr>
              <w:t>Objętość</w:t>
            </w:r>
          </w:p>
          <w:p w14:paraId="571003CD" w14:textId="77777777" w:rsidR="00BA688C" w:rsidRPr="00A14500" w:rsidRDefault="00BA688C" w:rsidP="00BA688C">
            <w:pPr>
              <w:spacing w:after="0" w:line="240" w:lineRule="auto"/>
              <w:jc w:val="center"/>
              <w:rPr>
                <w:rFonts w:ascii="Open Sans" w:eastAsia="Times New Roman" w:hAnsi="Open Sans" w:cs="Open Sans"/>
                <w:b/>
                <w:color w:val="000000"/>
                <w:sz w:val="18"/>
                <w:szCs w:val="18"/>
              </w:rPr>
            </w:pPr>
            <w:r w:rsidRPr="00A14500">
              <w:rPr>
                <w:rFonts w:ascii="Open Sans" w:eastAsia="Times New Roman" w:hAnsi="Open Sans" w:cs="Open Sans"/>
                <w:b/>
                <w:color w:val="000000"/>
                <w:sz w:val="18"/>
                <w:szCs w:val="18"/>
              </w:rPr>
              <w:t>poj./</w:t>
            </w:r>
            <w:proofErr w:type="spellStart"/>
            <w:r w:rsidRPr="00A14500">
              <w:rPr>
                <w:rFonts w:ascii="Open Sans" w:eastAsia="Times New Roman" w:hAnsi="Open Sans" w:cs="Open Sans"/>
                <w:b/>
                <w:color w:val="000000"/>
                <w:sz w:val="18"/>
                <w:szCs w:val="18"/>
              </w:rPr>
              <w:t>wor</w:t>
            </w:r>
            <w:proofErr w:type="spellEnd"/>
          </w:p>
        </w:tc>
        <w:tc>
          <w:tcPr>
            <w:tcW w:w="1557" w:type="dxa"/>
            <w:shd w:val="clear" w:color="auto" w:fill="auto"/>
            <w:noWrap/>
            <w:vAlign w:val="center"/>
            <w:hideMark/>
          </w:tcPr>
          <w:p w14:paraId="1C6EBAEC" w14:textId="77777777" w:rsidR="00BA688C" w:rsidRPr="00A14500" w:rsidRDefault="00BA688C" w:rsidP="00BA688C">
            <w:pPr>
              <w:spacing w:after="0" w:line="240" w:lineRule="auto"/>
              <w:jc w:val="center"/>
              <w:rPr>
                <w:rFonts w:ascii="Open Sans" w:eastAsia="Times New Roman" w:hAnsi="Open Sans" w:cs="Open Sans"/>
                <w:b/>
                <w:color w:val="000000"/>
                <w:sz w:val="18"/>
                <w:szCs w:val="18"/>
              </w:rPr>
            </w:pPr>
            <w:r w:rsidRPr="00A14500">
              <w:rPr>
                <w:rFonts w:ascii="Open Sans" w:eastAsia="Times New Roman" w:hAnsi="Open Sans" w:cs="Open Sans"/>
                <w:b/>
                <w:color w:val="000000"/>
                <w:sz w:val="18"/>
                <w:szCs w:val="18"/>
              </w:rPr>
              <w:t>liczba poj./</w:t>
            </w:r>
            <w:proofErr w:type="spellStart"/>
            <w:r w:rsidRPr="00A14500">
              <w:rPr>
                <w:rFonts w:ascii="Open Sans" w:eastAsia="Times New Roman" w:hAnsi="Open Sans" w:cs="Open Sans"/>
                <w:b/>
                <w:color w:val="000000"/>
                <w:sz w:val="18"/>
                <w:szCs w:val="18"/>
              </w:rPr>
              <w:t>wor</w:t>
            </w:r>
            <w:proofErr w:type="spellEnd"/>
            <w:r w:rsidRPr="00A14500">
              <w:rPr>
                <w:rFonts w:ascii="Open Sans" w:eastAsia="Times New Roman" w:hAnsi="Open Sans" w:cs="Open Sans"/>
                <w:b/>
                <w:color w:val="000000"/>
                <w:sz w:val="18"/>
                <w:szCs w:val="18"/>
              </w:rPr>
              <w:t>.</w:t>
            </w:r>
          </w:p>
          <w:p w14:paraId="5F05B557" w14:textId="77777777" w:rsidR="00BA688C" w:rsidRPr="00A14500" w:rsidRDefault="00BA688C" w:rsidP="00BA688C">
            <w:pPr>
              <w:spacing w:after="0" w:line="240" w:lineRule="auto"/>
              <w:jc w:val="center"/>
              <w:rPr>
                <w:rFonts w:ascii="Open Sans" w:eastAsia="Times New Roman" w:hAnsi="Open Sans" w:cs="Open Sans"/>
                <w:i/>
                <w:color w:val="000000"/>
                <w:sz w:val="18"/>
                <w:szCs w:val="18"/>
              </w:rPr>
            </w:pPr>
            <w:r w:rsidRPr="00A14500">
              <w:rPr>
                <w:rFonts w:ascii="Open Sans" w:eastAsia="Times New Roman" w:hAnsi="Open Sans" w:cs="Open Sans"/>
                <w:i/>
                <w:color w:val="000000"/>
                <w:sz w:val="18"/>
                <w:szCs w:val="18"/>
              </w:rPr>
              <w:t>a</w:t>
            </w:r>
          </w:p>
        </w:tc>
        <w:tc>
          <w:tcPr>
            <w:tcW w:w="1556" w:type="dxa"/>
            <w:shd w:val="clear" w:color="auto" w:fill="auto"/>
            <w:noWrap/>
            <w:vAlign w:val="center"/>
            <w:hideMark/>
          </w:tcPr>
          <w:p w14:paraId="790AC0FD" w14:textId="77777777" w:rsidR="00BA688C" w:rsidRPr="00A14500" w:rsidRDefault="00BA688C" w:rsidP="00BA688C">
            <w:pPr>
              <w:spacing w:after="0" w:line="240" w:lineRule="auto"/>
              <w:jc w:val="center"/>
              <w:rPr>
                <w:rFonts w:ascii="Open Sans" w:eastAsia="Times New Roman" w:hAnsi="Open Sans" w:cs="Open Sans"/>
                <w:b/>
                <w:color w:val="000000"/>
                <w:sz w:val="18"/>
                <w:szCs w:val="18"/>
              </w:rPr>
            </w:pPr>
            <w:r w:rsidRPr="00A14500">
              <w:rPr>
                <w:rFonts w:ascii="Open Sans" w:eastAsia="Times New Roman" w:hAnsi="Open Sans" w:cs="Open Sans"/>
                <w:b/>
                <w:color w:val="000000"/>
                <w:sz w:val="18"/>
                <w:szCs w:val="18"/>
              </w:rPr>
              <w:t>cena jednostkowa</w:t>
            </w:r>
          </w:p>
          <w:p w14:paraId="2C9AA9D0" w14:textId="77777777" w:rsidR="00BA688C" w:rsidRPr="00A14500" w:rsidRDefault="00BA688C" w:rsidP="00BA688C">
            <w:pPr>
              <w:spacing w:after="0" w:line="240" w:lineRule="auto"/>
              <w:jc w:val="center"/>
              <w:rPr>
                <w:rFonts w:ascii="Open Sans" w:eastAsia="Times New Roman" w:hAnsi="Open Sans" w:cs="Open Sans"/>
                <w:i/>
                <w:color w:val="000000"/>
                <w:sz w:val="18"/>
                <w:szCs w:val="18"/>
              </w:rPr>
            </w:pPr>
            <w:r w:rsidRPr="00A14500">
              <w:rPr>
                <w:rFonts w:ascii="Open Sans" w:eastAsia="Times New Roman" w:hAnsi="Open Sans" w:cs="Open Sans"/>
                <w:i/>
                <w:color w:val="000000"/>
                <w:sz w:val="18"/>
                <w:szCs w:val="18"/>
              </w:rPr>
              <w:t>b</w:t>
            </w:r>
          </w:p>
        </w:tc>
        <w:tc>
          <w:tcPr>
            <w:tcW w:w="1363" w:type="dxa"/>
            <w:shd w:val="clear" w:color="auto" w:fill="auto"/>
            <w:noWrap/>
            <w:vAlign w:val="center"/>
            <w:hideMark/>
          </w:tcPr>
          <w:p w14:paraId="44716CCD" w14:textId="77777777" w:rsidR="00BA688C" w:rsidRPr="00A14500" w:rsidRDefault="00BA688C" w:rsidP="00BA688C">
            <w:pPr>
              <w:spacing w:after="0" w:line="240" w:lineRule="auto"/>
              <w:jc w:val="center"/>
              <w:rPr>
                <w:rFonts w:ascii="Open Sans" w:eastAsia="Times New Roman" w:hAnsi="Open Sans" w:cs="Open Sans"/>
                <w:b/>
                <w:color w:val="000000"/>
                <w:sz w:val="18"/>
                <w:szCs w:val="18"/>
              </w:rPr>
            </w:pPr>
            <w:r w:rsidRPr="00A14500">
              <w:rPr>
                <w:rFonts w:ascii="Open Sans" w:eastAsia="Times New Roman" w:hAnsi="Open Sans" w:cs="Open Sans"/>
                <w:b/>
                <w:color w:val="000000"/>
                <w:sz w:val="18"/>
                <w:szCs w:val="18"/>
              </w:rPr>
              <w:t>ilość wywozów</w:t>
            </w:r>
          </w:p>
          <w:p w14:paraId="4E67BEF3" w14:textId="77777777" w:rsidR="00BA688C" w:rsidRPr="00A14500" w:rsidRDefault="00BA688C" w:rsidP="00BA688C">
            <w:pPr>
              <w:spacing w:after="0" w:line="240" w:lineRule="auto"/>
              <w:jc w:val="center"/>
              <w:rPr>
                <w:rFonts w:ascii="Open Sans" w:eastAsia="Times New Roman" w:hAnsi="Open Sans" w:cs="Open Sans"/>
                <w:i/>
                <w:color w:val="000000"/>
                <w:sz w:val="18"/>
                <w:szCs w:val="18"/>
              </w:rPr>
            </w:pPr>
            <w:r w:rsidRPr="00A14500">
              <w:rPr>
                <w:rFonts w:ascii="Open Sans" w:eastAsia="Times New Roman" w:hAnsi="Open Sans" w:cs="Open Sans"/>
                <w:i/>
                <w:color w:val="000000"/>
                <w:sz w:val="18"/>
                <w:szCs w:val="18"/>
              </w:rPr>
              <w:t>c</w:t>
            </w:r>
          </w:p>
        </w:tc>
        <w:tc>
          <w:tcPr>
            <w:tcW w:w="1363" w:type="dxa"/>
          </w:tcPr>
          <w:p w14:paraId="7D155F3E" w14:textId="77777777" w:rsidR="00BA688C" w:rsidRPr="00A14500" w:rsidRDefault="00BA688C" w:rsidP="00BA688C">
            <w:pPr>
              <w:spacing w:after="0" w:line="240" w:lineRule="auto"/>
              <w:jc w:val="center"/>
              <w:rPr>
                <w:rFonts w:ascii="Open Sans" w:eastAsia="Times New Roman" w:hAnsi="Open Sans" w:cs="Open Sans"/>
                <w:b/>
                <w:color w:val="000000"/>
                <w:sz w:val="18"/>
                <w:szCs w:val="18"/>
              </w:rPr>
            </w:pPr>
            <w:r w:rsidRPr="00A14500">
              <w:rPr>
                <w:rFonts w:ascii="Open Sans" w:eastAsia="Times New Roman" w:hAnsi="Open Sans" w:cs="Open Sans"/>
                <w:b/>
                <w:color w:val="000000"/>
                <w:sz w:val="18"/>
                <w:szCs w:val="18"/>
              </w:rPr>
              <w:t>Wartość</w:t>
            </w:r>
          </w:p>
          <w:p w14:paraId="37F3CE1A" w14:textId="77777777" w:rsidR="00BA688C" w:rsidRPr="00A14500" w:rsidRDefault="00BA688C" w:rsidP="00BA688C">
            <w:pPr>
              <w:spacing w:after="0" w:line="240" w:lineRule="auto"/>
              <w:jc w:val="center"/>
              <w:rPr>
                <w:rFonts w:ascii="Open Sans" w:eastAsia="Times New Roman" w:hAnsi="Open Sans" w:cs="Open Sans"/>
                <w:b/>
                <w:color w:val="000000"/>
                <w:sz w:val="18"/>
                <w:szCs w:val="18"/>
              </w:rPr>
            </w:pPr>
          </w:p>
          <w:p w14:paraId="1F368999" w14:textId="77777777" w:rsidR="00BA688C" w:rsidRPr="00A14500" w:rsidRDefault="00BA688C" w:rsidP="00BA688C">
            <w:pPr>
              <w:spacing w:after="0" w:line="240" w:lineRule="auto"/>
              <w:jc w:val="center"/>
              <w:rPr>
                <w:rFonts w:ascii="Open Sans" w:eastAsia="Times New Roman" w:hAnsi="Open Sans" w:cs="Open Sans"/>
                <w:b/>
                <w:i/>
                <w:color w:val="000000"/>
                <w:sz w:val="18"/>
                <w:szCs w:val="18"/>
              </w:rPr>
            </w:pPr>
            <w:proofErr w:type="spellStart"/>
            <w:r w:rsidRPr="00A14500">
              <w:rPr>
                <w:rFonts w:ascii="Open Sans" w:eastAsia="Times New Roman" w:hAnsi="Open Sans" w:cs="Open Sans"/>
                <w:i/>
                <w:color w:val="000000"/>
                <w:sz w:val="18"/>
                <w:szCs w:val="18"/>
              </w:rPr>
              <w:t>a×b×c</w:t>
            </w:r>
            <w:proofErr w:type="spellEnd"/>
          </w:p>
        </w:tc>
      </w:tr>
      <w:tr w:rsidR="00475AAD" w:rsidRPr="00A14500" w14:paraId="021936E1" w14:textId="77777777" w:rsidTr="00BA688C">
        <w:trPr>
          <w:trHeight w:val="330"/>
          <w:jc w:val="center"/>
        </w:trPr>
        <w:tc>
          <w:tcPr>
            <w:tcW w:w="1917" w:type="dxa"/>
            <w:vMerge w:val="restart"/>
            <w:shd w:val="clear" w:color="auto" w:fill="auto"/>
            <w:noWrap/>
            <w:vAlign w:val="center"/>
            <w:hideMark/>
          </w:tcPr>
          <w:p w14:paraId="3F75213F" w14:textId="77777777" w:rsidR="00475AAD" w:rsidRPr="00A14500" w:rsidRDefault="00475AAD" w:rsidP="00475AAD">
            <w:pPr>
              <w:spacing w:after="0" w:line="240" w:lineRule="auto"/>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Niesegregowane (zmieszane)</w:t>
            </w:r>
          </w:p>
        </w:tc>
        <w:tc>
          <w:tcPr>
            <w:tcW w:w="1106" w:type="dxa"/>
            <w:shd w:val="clear" w:color="auto" w:fill="auto"/>
            <w:noWrap/>
            <w:vAlign w:val="center"/>
            <w:hideMark/>
          </w:tcPr>
          <w:p w14:paraId="0B894E66"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110/120</w:t>
            </w:r>
          </w:p>
        </w:tc>
        <w:tc>
          <w:tcPr>
            <w:tcW w:w="1557" w:type="dxa"/>
            <w:shd w:val="clear" w:color="auto" w:fill="auto"/>
            <w:noWrap/>
            <w:vAlign w:val="bottom"/>
            <w:hideMark/>
          </w:tcPr>
          <w:p w14:paraId="2D9150BC"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24</w:t>
            </w:r>
          </w:p>
        </w:tc>
        <w:tc>
          <w:tcPr>
            <w:tcW w:w="1556" w:type="dxa"/>
            <w:shd w:val="clear" w:color="auto" w:fill="auto"/>
            <w:noWrap/>
            <w:vAlign w:val="bottom"/>
            <w:hideMark/>
          </w:tcPr>
          <w:p w14:paraId="3AD3002F" w14:textId="77777777" w:rsidR="00475AAD" w:rsidRPr="00A14500" w:rsidRDefault="00475AAD" w:rsidP="00475AAD">
            <w:pPr>
              <w:spacing w:after="0" w:line="240" w:lineRule="auto"/>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 </w:t>
            </w:r>
          </w:p>
        </w:tc>
        <w:tc>
          <w:tcPr>
            <w:tcW w:w="1363" w:type="dxa"/>
            <w:shd w:val="clear" w:color="auto" w:fill="auto"/>
            <w:noWrap/>
            <w:vAlign w:val="bottom"/>
            <w:hideMark/>
          </w:tcPr>
          <w:p w14:paraId="4BBAD447"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Pr>
                <w:rFonts w:ascii="Open Sans" w:hAnsi="Open Sans" w:cs="Open Sans"/>
                <w:color w:val="000000"/>
                <w:sz w:val="18"/>
                <w:szCs w:val="18"/>
              </w:rPr>
              <w:t>52</w:t>
            </w:r>
          </w:p>
        </w:tc>
        <w:tc>
          <w:tcPr>
            <w:tcW w:w="1363" w:type="dxa"/>
          </w:tcPr>
          <w:p w14:paraId="596E9364" w14:textId="77777777" w:rsidR="00475AAD" w:rsidRPr="00A14500" w:rsidRDefault="00475AAD" w:rsidP="00475AAD">
            <w:pPr>
              <w:spacing w:after="0" w:line="240" w:lineRule="auto"/>
              <w:rPr>
                <w:rFonts w:ascii="Open Sans" w:eastAsia="Times New Roman" w:hAnsi="Open Sans" w:cs="Open Sans"/>
                <w:color w:val="000000"/>
                <w:sz w:val="18"/>
                <w:szCs w:val="18"/>
              </w:rPr>
            </w:pPr>
          </w:p>
        </w:tc>
      </w:tr>
      <w:tr w:rsidR="00475AAD" w:rsidRPr="00A14500" w14:paraId="76ACD374" w14:textId="77777777" w:rsidTr="00BA688C">
        <w:trPr>
          <w:trHeight w:val="330"/>
          <w:jc w:val="center"/>
        </w:trPr>
        <w:tc>
          <w:tcPr>
            <w:tcW w:w="1917" w:type="dxa"/>
            <w:vMerge/>
            <w:shd w:val="clear" w:color="auto" w:fill="auto"/>
            <w:noWrap/>
            <w:vAlign w:val="bottom"/>
            <w:hideMark/>
          </w:tcPr>
          <w:p w14:paraId="1C5AF729" w14:textId="77777777" w:rsidR="00475AAD" w:rsidRPr="00A14500" w:rsidRDefault="00475AAD" w:rsidP="00475AAD">
            <w:pPr>
              <w:spacing w:after="0" w:line="240" w:lineRule="auto"/>
              <w:rPr>
                <w:rFonts w:ascii="Open Sans" w:eastAsia="Times New Roman" w:hAnsi="Open Sans" w:cs="Open Sans"/>
                <w:color w:val="000000"/>
                <w:sz w:val="18"/>
                <w:szCs w:val="18"/>
              </w:rPr>
            </w:pPr>
          </w:p>
        </w:tc>
        <w:tc>
          <w:tcPr>
            <w:tcW w:w="1106" w:type="dxa"/>
            <w:shd w:val="clear" w:color="auto" w:fill="auto"/>
            <w:noWrap/>
            <w:vAlign w:val="center"/>
            <w:hideMark/>
          </w:tcPr>
          <w:p w14:paraId="68C893D2"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240</w:t>
            </w:r>
          </w:p>
        </w:tc>
        <w:tc>
          <w:tcPr>
            <w:tcW w:w="1557" w:type="dxa"/>
            <w:shd w:val="clear" w:color="auto" w:fill="auto"/>
            <w:noWrap/>
            <w:vAlign w:val="bottom"/>
            <w:hideMark/>
          </w:tcPr>
          <w:p w14:paraId="71DBCB68"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2</w:t>
            </w:r>
          </w:p>
        </w:tc>
        <w:tc>
          <w:tcPr>
            <w:tcW w:w="1556" w:type="dxa"/>
            <w:shd w:val="clear" w:color="auto" w:fill="auto"/>
            <w:noWrap/>
            <w:vAlign w:val="bottom"/>
            <w:hideMark/>
          </w:tcPr>
          <w:p w14:paraId="1817591B" w14:textId="77777777" w:rsidR="00475AAD" w:rsidRPr="00A14500" w:rsidRDefault="00475AAD" w:rsidP="00475AAD">
            <w:pPr>
              <w:spacing w:after="0" w:line="240" w:lineRule="auto"/>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 </w:t>
            </w:r>
          </w:p>
        </w:tc>
        <w:tc>
          <w:tcPr>
            <w:tcW w:w="1363" w:type="dxa"/>
            <w:shd w:val="clear" w:color="auto" w:fill="auto"/>
            <w:noWrap/>
            <w:vAlign w:val="bottom"/>
            <w:hideMark/>
          </w:tcPr>
          <w:p w14:paraId="52C23241"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Pr>
                <w:rFonts w:ascii="Open Sans" w:hAnsi="Open Sans" w:cs="Open Sans"/>
                <w:color w:val="000000"/>
                <w:sz w:val="18"/>
                <w:szCs w:val="18"/>
              </w:rPr>
              <w:t>2</w:t>
            </w:r>
          </w:p>
        </w:tc>
        <w:tc>
          <w:tcPr>
            <w:tcW w:w="1363" w:type="dxa"/>
          </w:tcPr>
          <w:p w14:paraId="7F0ED275" w14:textId="77777777" w:rsidR="00475AAD" w:rsidRPr="00A14500" w:rsidRDefault="00475AAD" w:rsidP="00475AAD">
            <w:pPr>
              <w:spacing w:after="0" w:line="240" w:lineRule="auto"/>
              <w:rPr>
                <w:rFonts w:ascii="Open Sans" w:eastAsia="Times New Roman" w:hAnsi="Open Sans" w:cs="Open Sans"/>
                <w:color w:val="000000"/>
                <w:sz w:val="18"/>
                <w:szCs w:val="18"/>
              </w:rPr>
            </w:pPr>
          </w:p>
        </w:tc>
      </w:tr>
      <w:tr w:rsidR="00475AAD" w:rsidRPr="00A14500" w14:paraId="74BB158B" w14:textId="77777777" w:rsidTr="00BA688C">
        <w:trPr>
          <w:trHeight w:val="330"/>
          <w:jc w:val="center"/>
        </w:trPr>
        <w:tc>
          <w:tcPr>
            <w:tcW w:w="1917" w:type="dxa"/>
            <w:vMerge/>
            <w:shd w:val="clear" w:color="auto" w:fill="auto"/>
            <w:noWrap/>
            <w:vAlign w:val="bottom"/>
            <w:hideMark/>
          </w:tcPr>
          <w:p w14:paraId="5F38FA35" w14:textId="77777777" w:rsidR="00475AAD" w:rsidRPr="00A14500" w:rsidRDefault="00475AAD" w:rsidP="00475AAD">
            <w:pPr>
              <w:spacing w:after="0" w:line="240" w:lineRule="auto"/>
              <w:rPr>
                <w:rFonts w:ascii="Open Sans" w:eastAsia="Times New Roman" w:hAnsi="Open Sans" w:cs="Open Sans"/>
                <w:color w:val="000000"/>
                <w:sz w:val="18"/>
                <w:szCs w:val="18"/>
              </w:rPr>
            </w:pPr>
          </w:p>
        </w:tc>
        <w:tc>
          <w:tcPr>
            <w:tcW w:w="1106" w:type="dxa"/>
            <w:shd w:val="clear" w:color="auto" w:fill="auto"/>
            <w:noWrap/>
            <w:vAlign w:val="center"/>
            <w:hideMark/>
          </w:tcPr>
          <w:p w14:paraId="27E3A0D7"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1100</w:t>
            </w:r>
          </w:p>
        </w:tc>
        <w:tc>
          <w:tcPr>
            <w:tcW w:w="1557" w:type="dxa"/>
            <w:shd w:val="clear" w:color="auto" w:fill="auto"/>
            <w:noWrap/>
            <w:vAlign w:val="bottom"/>
            <w:hideMark/>
          </w:tcPr>
          <w:p w14:paraId="629E2CEC"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4</w:t>
            </w:r>
          </w:p>
        </w:tc>
        <w:tc>
          <w:tcPr>
            <w:tcW w:w="1556" w:type="dxa"/>
            <w:shd w:val="clear" w:color="auto" w:fill="auto"/>
            <w:noWrap/>
            <w:vAlign w:val="bottom"/>
            <w:hideMark/>
          </w:tcPr>
          <w:p w14:paraId="692E4B40" w14:textId="77777777" w:rsidR="00475AAD" w:rsidRPr="00A14500" w:rsidRDefault="00475AAD" w:rsidP="00475AAD">
            <w:pPr>
              <w:spacing w:after="0" w:line="240" w:lineRule="auto"/>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 </w:t>
            </w:r>
          </w:p>
        </w:tc>
        <w:tc>
          <w:tcPr>
            <w:tcW w:w="1363" w:type="dxa"/>
            <w:shd w:val="clear" w:color="auto" w:fill="auto"/>
            <w:noWrap/>
            <w:vAlign w:val="bottom"/>
            <w:hideMark/>
          </w:tcPr>
          <w:p w14:paraId="3009B735"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Pr>
                <w:rFonts w:ascii="Open Sans" w:hAnsi="Open Sans" w:cs="Open Sans"/>
                <w:color w:val="000000"/>
                <w:sz w:val="18"/>
                <w:szCs w:val="18"/>
              </w:rPr>
              <w:t>2</w:t>
            </w:r>
          </w:p>
        </w:tc>
        <w:tc>
          <w:tcPr>
            <w:tcW w:w="1363" w:type="dxa"/>
          </w:tcPr>
          <w:p w14:paraId="7FC647BD" w14:textId="77777777" w:rsidR="00475AAD" w:rsidRPr="00A14500" w:rsidRDefault="00475AAD" w:rsidP="00475AAD">
            <w:pPr>
              <w:spacing w:after="0" w:line="240" w:lineRule="auto"/>
              <w:rPr>
                <w:rFonts w:ascii="Open Sans" w:eastAsia="Times New Roman" w:hAnsi="Open Sans" w:cs="Open Sans"/>
                <w:color w:val="000000"/>
                <w:sz w:val="18"/>
                <w:szCs w:val="18"/>
              </w:rPr>
            </w:pPr>
          </w:p>
        </w:tc>
      </w:tr>
      <w:tr w:rsidR="00475AAD" w:rsidRPr="00A14500" w14:paraId="3B9B1BFA" w14:textId="77777777" w:rsidTr="00BA688C">
        <w:trPr>
          <w:trHeight w:val="330"/>
          <w:jc w:val="center"/>
        </w:trPr>
        <w:tc>
          <w:tcPr>
            <w:tcW w:w="1917" w:type="dxa"/>
            <w:vMerge/>
            <w:shd w:val="clear" w:color="auto" w:fill="auto"/>
            <w:noWrap/>
            <w:vAlign w:val="bottom"/>
            <w:hideMark/>
          </w:tcPr>
          <w:p w14:paraId="48366750" w14:textId="77777777" w:rsidR="00475AAD" w:rsidRPr="00A14500" w:rsidRDefault="00475AAD" w:rsidP="00475AAD">
            <w:pPr>
              <w:spacing w:after="0" w:line="240" w:lineRule="auto"/>
              <w:rPr>
                <w:rFonts w:ascii="Open Sans" w:eastAsia="Times New Roman" w:hAnsi="Open Sans" w:cs="Open Sans"/>
                <w:color w:val="000000"/>
                <w:sz w:val="18"/>
                <w:szCs w:val="18"/>
              </w:rPr>
            </w:pPr>
          </w:p>
        </w:tc>
        <w:tc>
          <w:tcPr>
            <w:tcW w:w="1106" w:type="dxa"/>
            <w:shd w:val="clear" w:color="auto" w:fill="auto"/>
            <w:noWrap/>
            <w:vAlign w:val="center"/>
            <w:hideMark/>
          </w:tcPr>
          <w:p w14:paraId="6A263E9A"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Worek 120 l</w:t>
            </w:r>
          </w:p>
        </w:tc>
        <w:tc>
          <w:tcPr>
            <w:tcW w:w="1557" w:type="dxa"/>
            <w:shd w:val="clear" w:color="auto" w:fill="auto"/>
            <w:noWrap/>
            <w:vAlign w:val="center"/>
            <w:hideMark/>
          </w:tcPr>
          <w:p w14:paraId="583C9247"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w:t>
            </w:r>
          </w:p>
        </w:tc>
        <w:tc>
          <w:tcPr>
            <w:tcW w:w="1556" w:type="dxa"/>
            <w:shd w:val="clear" w:color="auto" w:fill="auto"/>
            <w:noWrap/>
            <w:vAlign w:val="center"/>
            <w:hideMark/>
          </w:tcPr>
          <w:p w14:paraId="26C4A30F"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p>
        </w:tc>
        <w:tc>
          <w:tcPr>
            <w:tcW w:w="1363" w:type="dxa"/>
            <w:shd w:val="clear" w:color="auto" w:fill="auto"/>
            <w:noWrap/>
            <w:vAlign w:val="center"/>
            <w:hideMark/>
          </w:tcPr>
          <w:p w14:paraId="60B03430"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Pr>
                <w:rFonts w:ascii="Open Sans" w:hAnsi="Open Sans" w:cs="Open Sans"/>
                <w:color w:val="000000"/>
                <w:sz w:val="18"/>
                <w:szCs w:val="18"/>
              </w:rPr>
              <w:t>2</w:t>
            </w:r>
            <w:r w:rsidRPr="00A14500">
              <w:rPr>
                <w:rFonts w:ascii="Open Sans" w:hAnsi="Open Sans" w:cs="Open Sans"/>
                <w:color w:val="000000"/>
                <w:sz w:val="18"/>
                <w:szCs w:val="18"/>
              </w:rPr>
              <w:t>0</w:t>
            </w:r>
          </w:p>
        </w:tc>
        <w:tc>
          <w:tcPr>
            <w:tcW w:w="1363" w:type="dxa"/>
          </w:tcPr>
          <w:p w14:paraId="62CF090D" w14:textId="77777777" w:rsidR="00475AAD" w:rsidRPr="00A14500" w:rsidRDefault="00475AAD" w:rsidP="00475AAD">
            <w:pPr>
              <w:spacing w:after="0" w:line="240" w:lineRule="auto"/>
              <w:rPr>
                <w:rFonts w:ascii="Open Sans" w:eastAsia="Times New Roman" w:hAnsi="Open Sans" w:cs="Open Sans"/>
                <w:color w:val="000000"/>
                <w:sz w:val="18"/>
                <w:szCs w:val="18"/>
              </w:rPr>
            </w:pPr>
          </w:p>
        </w:tc>
      </w:tr>
      <w:tr w:rsidR="00475AAD" w:rsidRPr="00A14500" w14:paraId="3196F288" w14:textId="77777777" w:rsidTr="00BA688C">
        <w:trPr>
          <w:trHeight w:val="330"/>
          <w:jc w:val="center"/>
        </w:trPr>
        <w:tc>
          <w:tcPr>
            <w:tcW w:w="1917" w:type="dxa"/>
            <w:shd w:val="clear" w:color="auto" w:fill="auto"/>
            <w:noWrap/>
            <w:vAlign w:val="bottom"/>
            <w:hideMark/>
          </w:tcPr>
          <w:p w14:paraId="488D2102" w14:textId="77777777" w:rsidR="00475AAD" w:rsidRPr="00A14500" w:rsidRDefault="00475AAD" w:rsidP="00475AAD">
            <w:pPr>
              <w:spacing w:after="0" w:line="240" w:lineRule="auto"/>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Bioodpady</w:t>
            </w:r>
          </w:p>
        </w:tc>
        <w:tc>
          <w:tcPr>
            <w:tcW w:w="1106" w:type="dxa"/>
            <w:shd w:val="clear" w:color="auto" w:fill="auto"/>
            <w:noWrap/>
            <w:vAlign w:val="center"/>
            <w:hideMark/>
          </w:tcPr>
          <w:p w14:paraId="693825BC"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120</w:t>
            </w:r>
          </w:p>
        </w:tc>
        <w:tc>
          <w:tcPr>
            <w:tcW w:w="1557" w:type="dxa"/>
            <w:shd w:val="clear" w:color="auto" w:fill="auto"/>
            <w:noWrap/>
            <w:vAlign w:val="bottom"/>
            <w:hideMark/>
          </w:tcPr>
          <w:p w14:paraId="2A0C9F99"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30</w:t>
            </w:r>
          </w:p>
        </w:tc>
        <w:tc>
          <w:tcPr>
            <w:tcW w:w="1556" w:type="dxa"/>
            <w:shd w:val="clear" w:color="auto" w:fill="auto"/>
            <w:noWrap/>
            <w:vAlign w:val="bottom"/>
            <w:hideMark/>
          </w:tcPr>
          <w:p w14:paraId="4153858D" w14:textId="77777777" w:rsidR="00475AAD" w:rsidRPr="00A14500" w:rsidRDefault="00475AAD" w:rsidP="00475AAD">
            <w:pPr>
              <w:spacing w:after="0" w:line="240" w:lineRule="auto"/>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 </w:t>
            </w:r>
          </w:p>
        </w:tc>
        <w:tc>
          <w:tcPr>
            <w:tcW w:w="1363" w:type="dxa"/>
            <w:shd w:val="clear" w:color="auto" w:fill="auto"/>
            <w:noWrap/>
            <w:vAlign w:val="bottom"/>
            <w:hideMark/>
          </w:tcPr>
          <w:p w14:paraId="3C374B50"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Pr>
                <w:rFonts w:ascii="Open Sans" w:hAnsi="Open Sans" w:cs="Open Sans"/>
                <w:color w:val="000000"/>
                <w:sz w:val="18"/>
                <w:szCs w:val="18"/>
              </w:rPr>
              <w:t>52</w:t>
            </w:r>
          </w:p>
        </w:tc>
        <w:tc>
          <w:tcPr>
            <w:tcW w:w="1363" w:type="dxa"/>
          </w:tcPr>
          <w:p w14:paraId="305114C7" w14:textId="77777777" w:rsidR="00475AAD" w:rsidRPr="00A14500" w:rsidRDefault="00475AAD" w:rsidP="00475AAD">
            <w:pPr>
              <w:spacing w:after="0" w:line="240" w:lineRule="auto"/>
              <w:rPr>
                <w:rFonts w:ascii="Open Sans" w:eastAsia="Times New Roman" w:hAnsi="Open Sans" w:cs="Open Sans"/>
                <w:color w:val="000000"/>
                <w:sz w:val="18"/>
                <w:szCs w:val="18"/>
              </w:rPr>
            </w:pPr>
          </w:p>
        </w:tc>
      </w:tr>
      <w:tr w:rsidR="00475AAD" w:rsidRPr="00A14500" w14:paraId="6467BB79" w14:textId="77777777" w:rsidTr="00BA688C">
        <w:trPr>
          <w:trHeight w:val="330"/>
          <w:jc w:val="center"/>
        </w:trPr>
        <w:tc>
          <w:tcPr>
            <w:tcW w:w="1917" w:type="dxa"/>
            <w:shd w:val="clear" w:color="auto" w:fill="auto"/>
            <w:noWrap/>
            <w:vAlign w:val="bottom"/>
            <w:hideMark/>
          </w:tcPr>
          <w:p w14:paraId="06E315E4" w14:textId="77777777" w:rsidR="00475AAD" w:rsidRPr="00A14500" w:rsidRDefault="00475AAD" w:rsidP="00475AAD">
            <w:pPr>
              <w:spacing w:after="0" w:line="240" w:lineRule="auto"/>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lastRenderedPageBreak/>
              <w:t>Odpady segregowane PMTS</w:t>
            </w:r>
          </w:p>
        </w:tc>
        <w:tc>
          <w:tcPr>
            <w:tcW w:w="1106" w:type="dxa"/>
            <w:shd w:val="clear" w:color="auto" w:fill="auto"/>
            <w:noWrap/>
            <w:vAlign w:val="center"/>
            <w:hideMark/>
          </w:tcPr>
          <w:p w14:paraId="50CB6E12"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120/80</w:t>
            </w:r>
          </w:p>
        </w:tc>
        <w:tc>
          <w:tcPr>
            <w:tcW w:w="1557" w:type="dxa"/>
            <w:shd w:val="clear" w:color="auto" w:fill="auto"/>
            <w:noWrap/>
            <w:vAlign w:val="center"/>
            <w:hideMark/>
          </w:tcPr>
          <w:p w14:paraId="274A82C1"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90</w:t>
            </w:r>
          </w:p>
        </w:tc>
        <w:tc>
          <w:tcPr>
            <w:tcW w:w="1556" w:type="dxa"/>
            <w:shd w:val="clear" w:color="auto" w:fill="auto"/>
            <w:noWrap/>
            <w:vAlign w:val="center"/>
            <w:hideMark/>
          </w:tcPr>
          <w:p w14:paraId="7086F443"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p>
        </w:tc>
        <w:tc>
          <w:tcPr>
            <w:tcW w:w="1363" w:type="dxa"/>
            <w:shd w:val="clear" w:color="auto" w:fill="auto"/>
            <w:noWrap/>
            <w:vAlign w:val="center"/>
            <w:hideMark/>
          </w:tcPr>
          <w:p w14:paraId="0455997E"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Pr>
                <w:rFonts w:ascii="Open Sans" w:hAnsi="Open Sans" w:cs="Open Sans"/>
                <w:color w:val="000000"/>
                <w:sz w:val="18"/>
                <w:szCs w:val="18"/>
              </w:rPr>
              <w:t>24</w:t>
            </w:r>
          </w:p>
        </w:tc>
        <w:tc>
          <w:tcPr>
            <w:tcW w:w="1363" w:type="dxa"/>
          </w:tcPr>
          <w:p w14:paraId="62EE20A8" w14:textId="77777777" w:rsidR="00475AAD" w:rsidRPr="00A14500" w:rsidRDefault="00475AAD" w:rsidP="00475AAD">
            <w:pPr>
              <w:spacing w:after="0" w:line="240" w:lineRule="auto"/>
              <w:rPr>
                <w:rFonts w:ascii="Open Sans" w:eastAsia="Times New Roman" w:hAnsi="Open Sans" w:cs="Open Sans"/>
                <w:color w:val="000000"/>
                <w:sz w:val="18"/>
                <w:szCs w:val="18"/>
              </w:rPr>
            </w:pPr>
          </w:p>
        </w:tc>
      </w:tr>
      <w:tr w:rsidR="00475AAD" w:rsidRPr="00A14500" w14:paraId="31A32495" w14:textId="77777777" w:rsidTr="00BA688C">
        <w:trPr>
          <w:trHeight w:val="330"/>
          <w:jc w:val="center"/>
        </w:trPr>
        <w:tc>
          <w:tcPr>
            <w:tcW w:w="1917" w:type="dxa"/>
            <w:shd w:val="clear" w:color="auto" w:fill="auto"/>
            <w:noWrap/>
            <w:vAlign w:val="bottom"/>
            <w:hideMark/>
          </w:tcPr>
          <w:p w14:paraId="7A90071E" w14:textId="77777777" w:rsidR="00475AAD" w:rsidRPr="00A14500" w:rsidRDefault="00475AAD" w:rsidP="00475AAD">
            <w:pPr>
              <w:spacing w:after="0" w:line="240" w:lineRule="auto"/>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Bioodpady z terenów niezamieszkałych</w:t>
            </w:r>
          </w:p>
        </w:tc>
        <w:tc>
          <w:tcPr>
            <w:tcW w:w="1106" w:type="dxa"/>
            <w:shd w:val="clear" w:color="auto" w:fill="auto"/>
            <w:noWrap/>
            <w:vAlign w:val="center"/>
            <w:hideMark/>
          </w:tcPr>
          <w:p w14:paraId="026DF4E6"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płatność za Mg</w:t>
            </w:r>
          </w:p>
        </w:tc>
        <w:tc>
          <w:tcPr>
            <w:tcW w:w="1557" w:type="dxa"/>
            <w:shd w:val="clear" w:color="auto" w:fill="auto"/>
            <w:noWrap/>
            <w:vAlign w:val="center"/>
            <w:hideMark/>
          </w:tcPr>
          <w:p w14:paraId="4F58DDB7"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300 Mg</w:t>
            </w:r>
          </w:p>
        </w:tc>
        <w:tc>
          <w:tcPr>
            <w:tcW w:w="1556" w:type="dxa"/>
            <w:shd w:val="clear" w:color="auto" w:fill="auto"/>
            <w:noWrap/>
            <w:vAlign w:val="bottom"/>
            <w:hideMark/>
          </w:tcPr>
          <w:p w14:paraId="1F3E9E3C"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zł/Mg</w:t>
            </w:r>
          </w:p>
          <w:p w14:paraId="40492BBA" w14:textId="77777777" w:rsidR="00475AAD" w:rsidRPr="00A14500" w:rsidRDefault="00475AAD" w:rsidP="00475AAD">
            <w:pPr>
              <w:spacing w:after="0" w:line="240" w:lineRule="auto"/>
              <w:rPr>
                <w:rFonts w:ascii="Open Sans" w:eastAsia="Times New Roman" w:hAnsi="Open Sans" w:cs="Open Sans"/>
                <w:color w:val="000000"/>
                <w:sz w:val="18"/>
                <w:szCs w:val="18"/>
              </w:rPr>
            </w:pPr>
          </w:p>
          <w:p w14:paraId="521F66CB" w14:textId="77777777" w:rsidR="00475AAD" w:rsidRPr="00A14500" w:rsidRDefault="00475AAD" w:rsidP="00475AAD">
            <w:pPr>
              <w:spacing w:after="0" w:line="240" w:lineRule="auto"/>
              <w:rPr>
                <w:rFonts w:ascii="Open Sans" w:eastAsia="Times New Roman" w:hAnsi="Open Sans" w:cs="Open Sans"/>
                <w:color w:val="000000"/>
                <w:sz w:val="18"/>
                <w:szCs w:val="18"/>
              </w:rPr>
            </w:pPr>
          </w:p>
        </w:tc>
        <w:tc>
          <w:tcPr>
            <w:tcW w:w="1363" w:type="dxa"/>
            <w:shd w:val="clear" w:color="auto" w:fill="auto"/>
            <w:noWrap/>
            <w:vAlign w:val="center"/>
            <w:hideMark/>
          </w:tcPr>
          <w:p w14:paraId="19B76CFD" w14:textId="77777777" w:rsidR="00475AAD" w:rsidRPr="00A14500" w:rsidRDefault="00475AAD" w:rsidP="00475AAD">
            <w:pPr>
              <w:spacing w:after="0" w:line="240" w:lineRule="auto"/>
              <w:jc w:val="center"/>
              <w:rPr>
                <w:rFonts w:ascii="Open Sans" w:eastAsia="Times New Roman" w:hAnsi="Open Sans" w:cs="Open Sans"/>
                <w:color w:val="000000"/>
                <w:sz w:val="18"/>
                <w:szCs w:val="18"/>
              </w:rPr>
            </w:pPr>
            <w:r w:rsidRPr="00A14500">
              <w:rPr>
                <w:rFonts w:ascii="Open Sans" w:eastAsia="Times New Roman" w:hAnsi="Open Sans" w:cs="Open Sans"/>
                <w:color w:val="000000"/>
                <w:sz w:val="18"/>
                <w:szCs w:val="18"/>
              </w:rPr>
              <w:t>n/d</w:t>
            </w:r>
          </w:p>
        </w:tc>
        <w:tc>
          <w:tcPr>
            <w:tcW w:w="1363" w:type="dxa"/>
          </w:tcPr>
          <w:p w14:paraId="2CDCE753" w14:textId="77777777" w:rsidR="00475AAD" w:rsidRPr="00A14500" w:rsidRDefault="00475AAD" w:rsidP="00475AAD">
            <w:pPr>
              <w:spacing w:after="0" w:line="240" w:lineRule="auto"/>
              <w:jc w:val="center"/>
              <w:rPr>
                <w:rFonts w:ascii="Open Sans" w:eastAsia="Times New Roman" w:hAnsi="Open Sans" w:cs="Open Sans"/>
                <w:i/>
                <w:color w:val="000000"/>
                <w:sz w:val="18"/>
                <w:szCs w:val="18"/>
              </w:rPr>
            </w:pPr>
            <w:proofErr w:type="spellStart"/>
            <w:r w:rsidRPr="00A14500">
              <w:rPr>
                <w:rFonts w:ascii="Open Sans" w:eastAsia="Times New Roman" w:hAnsi="Open Sans" w:cs="Open Sans"/>
                <w:i/>
                <w:color w:val="000000"/>
                <w:sz w:val="18"/>
                <w:szCs w:val="18"/>
              </w:rPr>
              <w:t>a×b</w:t>
            </w:r>
            <w:proofErr w:type="spellEnd"/>
          </w:p>
        </w:tc>
      </w:tr>
      <w:tr w:rsidR="00475AAD" w:rsidRPr="00A14500" w14:paraId="12D51829" w14:textId="77777777" w:rsidTr="00BA688C">
        <w:trPr>
          <w:trHeight w:val="330"/>
          <w:jc w:val="center"/>
        </w:trPr>
        <w:tc>
          <w:tcPr>
            <w:tcW w:w="7499" w:type="dxa"/>
            <w:gridSpan w:val="5"/>
            <w:shd w:val="clear" w:color="auto" w:fill="auto"/>
            <w:noWrap/>
            <w:vAlign w:val="bottom"/>
            <w:hideMark/>
          </w:tcPr>
          <w:p w14:paraId="5ABF4244" w14:textId="77777777" w:rsidR="00475AAD" w:rsidRPr="00A14500" w:rsidRDefault="00475AAD" w:rsidP="00475AAD">
            <w:pPr>
              <w:spacing w:after="0" w:line="240" w:lineRule="auto"/>
              <w:jc w:val="right"/>
              <w:rPr>
                <w:rFonts w:ascii="Open Sans" w:eastAsia="Times New Roman" w:hAnsi="Open Sans" w:cs="Open Sans"/>
                <w:color w:val="000000"/>
                <w:sz w:val="18"/>
                <w:szCs w:val="18"/>
              </w:rPr>
            </w:pPr>
            <w:r w:rsidRPr="00A14500">
              <w:rPr>
                <w:rFonts w:ascii="Open Sans" w:eastAsia="Times New Roman" w:hAnsi="Open Sans" w:cs="Open Sans"/>
                <w:b/>
                <w:color w:val="000000"/>
                <w:sz w:val="18"/>
                <w:szCs w:val="18"/>
              </w:rPr>
              <w:t>Razem cz. III</w:t>
            </w:r>
          </w:p>
        </w:tc>
        <w:tc>
          <w:tcPr>
            <w:tcW w:w="1363" w:type="dxa"/>
          </w:tcPr>
          <w:p w14:paraId="765E183F" w14:textId="77777777" w:rsidR="00475AAD" w:rsidRPr="00A14500" w:rsidRDefault="00475AAD" w:rsidP="00475AAD">
            <w:pPr>
              <w:spacing w:after="0" w:line="240" w:lineRule="auto"/>
              <w:rPr>
                <w:rFonts w:ascii="Open Sans" w:eastAsia="Times New Roman" w:hAnsi="Open Sans" w:cs="Open Sans"/>
                <w:color w:val="000000"/>
                <w:sz w:val="18"/>
                <w:szCs w:val="18"/>
              </w:rPr>
            </w:pPr>
          </w:p>
        </w:tc>
      </w:tr>
    </w:tbl>
    <w:p w14:paraId="140C8655" w14:textId="77777777" w:rsidR="00BA688C" w:rsidRDefault="00BA688C" w:rsidP="00BA688C">
      <w:pPr>
        <w:spacing w:line="240" w:lineRule="auto"/>
        <w:rPr>
          <w:rFonts w:ascii="Open Sans" w:hAnsi="Open Sans" w:cs="Open Sans"/>
          <w:sz w:val="18"/>
          <w:szCs w:val="18"/>
        </w:rPr>
      </w:pPr>
    </w:p>
    <w:p w14:paraId="3F8A2F83" w14:textId="77777777" w:rsidR="00C55BE1" w:rsidRPr="00A14500" w:rsidRDefault="00C55BE1" w:rsidP="00BA688C">
      <w:pPr>
        <w:spacing w:line="240" w:lineRule="auto"/>
        <w:rPr>
          <w:rFonts w:ascii="Open Sans" w:hAnsi="Open Sans" w:cs="Open Sans"/>
          <w:sz w:val="18"/>
          <w:szCs w:val="18"/>
        </w:rPr>
      </w:pPr>
    </w:p>
    <w:p w14:paraId="334D9D1E" w14:textId="77777777" w:rsidR="00BA688C" w:rsidRDefault="00C55BE1" w:rsidP="00C55BE1">
      <w:pPr>
        <w:pStyle w:val="Akapitzlist"/>
        <w:numPr>
          <w:ilvl w:val="0"/>
          <w:numId w:val="34"/>
        </w:numPr>
        <w:spacing w:after="200" w:line="240" w:lineRule="auto"/>
        <w:ind w:left="284" w:hanging="284"/>
        <w:jc w:val="both"/>
        <w:rPr>
          <w:rFonts w:ascii="Open Sans" w:hAnsi="Open Sans" w:cs="Open Sans"/>
          <w:b/>
          <w:bCs/>
          <w:iCs/>
          <w:sz w:val="18"/>
          <w:szCs w:val="18"/>
        </w:rPr>
      </w:pPr>
      <w:r>
        <w:rPr>
          <w:rFonts w:ascii="Open Sans" w:hAnsi="Open Sans" w:cs="Open Sans"/>
          <w:b/>
          <w:bCs/>
          <w:iCs/>
          <w:sz w:val="18"/>
          <w:szCs w:val="18"/>
        </w:rPr>
        <w:t>Cena;</w:t>
      </w:r>
    </w:p>
    <w:p w14:paraId="43914A49" w14:textId="77777777" w:rsidR="00C55BE1" w:rsidRPr="00C55BE1" w:rsidRDefault="00C55BE1" w:rsidP="00C55BE1">
      <w:pPr>
        <w:pStyle w:val="Akapitzlist"/>
        <w:spacing w:after="200" w:line="240" w:lineRule="auto"/>
        <w:ind w:left="284"/>
        <w:jc w:val="both"/>
        <w:rPr>
          <w:rFonts w:ascii="Open Sans" w:hAnsi="Open Sans" w:cs="Open Sans"/>
          <w:b/>
          <w:bCs/>
          <w:iCs/>
          <w:sz w:val="18"/>
          <w:szCs w:val="18"/>
        </w:rPr>
      </w:pPr>
    </w:p>
    <w:p w14:paraId="37DBA9D0" w14:textId="700CF0BA" w:rsidR="00C55BE1" w:rsidRPr="00C55BE1" w:rsidRDefault="00C55BE1" w:rsidP="00C55BE1">
      <w:pPr>
        <w:pStyle w:val="Akapitzlist"/>
        <w:numPr>
          <w:ilvl w:val="0"/>
          <w:numId w:val="34"/>
        </w:numPr>
        <w:spacing w:after="200" w:line="240" w:lineRule="auto"/>
        <w:ind w:left="284" w:hanging="284"/>
        <w:jc w:val="both"/>
        <w:rPr>
          <w:rFonts w:ascii="Open Sans" w:hAnsi="Open Sans" w:cs="Open Sans"/>
          <w:b/>
          <w:bCs/>
          <w:iCs/>
          <w:sz w:val="18"/>
          <w:szCs w:val="18"/>
        </w:rPr>
      </w:pPr>
      <w:r w:rsidRPr="00A14500">
        <w:rPr>
          <w:rFonts w:ascii="Open Sans" w:hAnsi="Open Sans" w:cs="Open Sans"/>
          <w:b/>
          <w:bCs/>
          <w:iCs/>
          <w:sz w:val="18"/>
          <w:szCs w:val="18"/>
        </w:rPr>
        <w:t>Deklarowany poziom przygotowania do ponownego użycia i recyklingu dla ww. odpadów ……</w:t>
      </w:r>
      <w:r w:rsidR="00EF525D">
        <w:rPr>
          <w:rFonts w:ascii="Open Sans" w:hAnsi="Open Sans" w:cs="Open Sans"/>
          <w:b/>
          <w:bCs/>
          <w:iCs/>
          <w:sz w:val="18"/>
          <w:szCs w:val="18"/>
        </w:rPr>
        <w:t>,</w:t>
      </w:r>
      <w:r w:rsidRPr="00A14500">
        <w:rPr>
          <w:rFonts w:ascii="Open Sans" w:hAnsi="Open Sans" w:cs="Open Sans"/>
          <w:b/>
          <w:bCs/>
          <w:iCs/>
          <w:sz w:val="18"/>
          <w:szCs w:val="18"/>
        </w:rPr>
        <w:t xml:space="preserve"> </w:t>
      </w:r>
      <w:r w:rsidR="00EF525D">
        <w:rPr>
          <w:rFonts w:ascii="Open Sans" w:hAnsi="Open Sans" w:cs="Open Sans"/>
          <w:sz w:val="18"/>
          <w:szCs w:val="18"/>
        </w:rPr>
        <w:t xml:space="preserve">zgodnie z art. 3b ustawy o utrzymaniu czystości i porządku w gminach (Dz. U. z 2024 r. poz. 399 z </w:t>
      </w:r>
      <w:proofErr w:type="spellStart"/>
      <w:r w:rsidR="00EF525D">
        <w:rPr>
          <w:rFonts w:ascii="Open Sans" w:hAnsi="Open Sans" w:cs="Open Sans"/>
          <w:sz w:val="18"/>
          <w:szCs w:val="18"/>
        </w:rPr>
        <w:t>późn</w:t>
      </w:r>
      <w:proofErr w:type="spellEnd"/>
      <w:r w:rsidR="00EF525D">
        <w:rPr>
          <w:rFonts w:ascii="Open Sans" w:hAnsi="Open Sans" w:cs="Open Sans"/>
          <w:sz w:val="18"/>
          <w:szCs w:val="18"/>
        </w:rPr>
        <w:t>. zm.) w stosunku do odebranych przez niego odpadów komunalnych z terenu gminy w ramach umowy</w:t>
      </w:r>
      <w:r w:rsidR="00EF525D">
        <w:rPr>
          <w:rFonts w:ascii="Open Sans" w:hAnsi="Open Sans" w:cs="Open Sans"/>
          <w:sz w:val="18"/>
          <w:szCs w:val="18"/>
        </w:rPr>
        <w:br/>
        <w:t>z Zamawiającym z wyłączeniem niesegregowanych (zmieszanych) odpadów komunalnych.</w:t>
      </w:r>
    </w:p>
    <w:p w14:paraId="010E5B7F" w14:textId="77777777" w:rsidR="00BA688C" w:rsidRPr="00A14500" w:rsidRDefault="00BA688C" w:rsidP="00BA688C">
      <w:pPr>
        <w:pStyle w:val="Akapitzlist"/>
        <w:spacing w:line="240" w:lineRule="auto"/>
        <w:jc w:val="both"/>
        <w:rPr>
          <w:rFonts w:ascii="Open Sans" w:hAnsi="Open Sans" w:cs="Open Sans"/>
          <w:b/>
          <w:bCs/>
          <w:iCs/>
          <w:sz w:val="18"/>
          <w:szCs w:val="18"/>
        </w:rPr>
      </w:pPr>
    </w:p>
    <w:p w14:paraId="1ED8BCD4" w14:textId="77777777" w:rsidR="00BA688C" w:rsidRPr="00A14500" w:rsidRDefault="00BA688C" w:rsidP="00C55BE1">
      <w:pPr>
        <w:pStyle w:val="Akapitzlist"/>
        <w:numPr>
          <w:ilvl w:val="0"/>
          <w:numId w:val="34"/>
        </w:numPr>
        <w:spacing w:after="200" w:line="240" w:lineRule="auto"/>
        <w:ind w:left="284" w:hanging="284"/>
        <w:rPr>
          <w:rFonts w:ascii="Open Sans" w:hAnsi="Open Sans" w:cs="Open Sans"/>
          <w:b/>
          <w:bCs/>
          <w:iCs/>
          <w:sz w:val="18"/>
          <w:szCs w:val="18"/>
        </w:rPr>
      </w:pPr>
      <w:r w:rsidRPr="00A14500">
        <w:rPr>
          <w:rFonts w:ascii="Open Sans" w:hAnsi="Open Sans" w:cs="Open Sans"/>
          <w:b/>
          <w:bCs/>
          <w:iCs/>
          <w:sz w:val="18"/>
          <w:szCs w:val="18"/>
        </w:rPr>
        <w:t>Termin płatności faktury …… dni</w:t>
      </w:r>
    </w:p>
    <w:p w14:paraId="7BD0D280" w14:textId="77777777" w:rsidR="00BA688C" w:rsidRPr="00A14500" w:rsidRDefault="00BA688C" w:rsidP="00C55BE1">
      <w:pPr>
        <w:pStyle w:val="Akapitzlist"/>
        <w:spacing w:line="240" w:lineRule="auto"/>
        <w:ind w:left="284" w:hanging="284"/>
        <w:rPr>
          <w:rFonts w:ascii="Open Sans" w:hAnsi="Open Sans" w:cs="Open Sans"/>
          <w:b/>
          <w:bCs/>
          <w:iCs/>
          <w:sz w:val="18"/>
          <w:szCs w:val="18"/>
        </w:rPr>
      </w:pPr>
    </w:p>
    <w:p w14:paraId="15287AC4" w14:textId="77777777" w:rsidR="00BA688C" w:rsidRDefault="00BA688C" w:rsidP="00C55BE1">
      <w:pPr>
        <w:pStyle w:val="Akapitzlist"/>
        <w:numPr>
          <w:ilvl w:val="0"/>
          <w:numId w:val="34"/>
        </w:numPr>
        <w:spacing w:after="200" w:line="240" w:lineRule="auto"/>
        <w:ind w:left="284" w:hanging="284"/>
        <w:rPr>
          <w:rFonts w:ascii="Open Sans" w:hAnsi="Open Sans" w:cs="Open Sans"/>
          <w:b/>
          <w:bCs/>
          <w:iCs/>
          <w:sz w:val="18"/>
          <w:szCs w:val="18"/>
        </w:rPr>
      </w:pPr>
      <w:r w:rsidRPr="00A14500">
        <w:rPr>
          <w:rFonts w:ascii="Open Sans" w:hAnsi="Open Sans" w:cs="Open Sans"/>
          <w:b/>
          <w:bCs/>
          <w:iCs/>
          <w:sz w:val="18"/>
          <w:szCs w:val="18"/>
        </w:rPr>
        <w:t>Czas reakcji na uwzględnienie reklamacji</w:t>
      </w:r>
      <w:r w:rsidRPr="00A14500">
        <w:rPr>
          <w:rStyle w:val="Odwoanieprzypisudolnego"/>
          <w:rFonts w:ascii="Open Sans" w:hAnsi="Open Sans" w:cs="Open Sans"/>
          <w:b/>
          <w:bCs/>
          <w:iCs/>
          <w:sz w:val="18"/>
          <w:szCs w:val="18"/>
        </w:rPr>
        <w:footnoteReference w:id="1"/>
      </w:r>
      <w:r w:rsidRPr="00A14500">
        <w:rPr>
          <w:rFonts w:ascii="Open Sans" w:hAnsi="Open Sans" w:cs="Open Sans"/>
          <w:b/>
          <w:bCs/>
          <w:iCs/>
          <w:sz w:val="18"/>
          <w:szCs w:val="18"/>
        </w:rPr>
        <w:t xml:space="preserve"> ……… dni roboczych od chwili zgłoszenia</w:t>
      </w:r>
    </w:p>
    <w:p w14:paraId="4CFA6F9E" w14:textId="77777777" w:rsidR="00C55BE1" w:rsidRPr="00C55BE1" w:rsidRDefault="00C55BE1" w:rsidP="00C55BE1">
      <w:pPr>
        <w:pStyle w:val="Akapitzlist"/>
        <w:rPr>
          <w:rFonts w:ascii="Open Sans" w:hAnsi="Open Sans" w:cs="Open Sans"/>
          <w:b/>
          <w:bCs/>
          <w:iCs/>
          <w:sz w:val="18"/>
          <w:szCs w:val="18"/>
        </w:rPr>
      </w:pPr>
    </w:p>
    <w:p w14:paraId="3E98E600" w14:textId="77777777" w:rsidR="00C55BE1" w:rsidRPr="00A14500" w:rsidRDefault="00C55BE1" w:rsidP="00C55BE1">
      <w:pPr>
        <w:pStyle w:val="Akapitzlist"/>
        <w:spacing w:after="200" w:line="240" w:lineRule="auto"/>
        <w:ind w:left="284"/>
        <w:rPr>
          <w:rFonts w:ascii="Open Sans" w:hAnsi="Open Sans" w:cs="Open Sans"/>
          <w:b/>
          <w:bCs/>
          <w:iCs/>
          <w:sz w:val="18"/>
          <w:szCs w:val="18"/>
        </w:rPr>
      </w:pPr>
    </w:p>
    <w:p w14:paraId="0ABC7388" w14:textId="77777777" w:rsidR="00C55BE1" w:rsidRPr="00C55BE1" w:rsidRDefault="00C55BE1" w:rsidP="00C55BE1">
      <w:pPr>
        <w:autoSpaceDE w:val="0"/>
        <w:autoSpaceDN w:val="0"/>
        <w:adjustRightInd w:val="0"/>
        <w:spacing w:after="0" w:line="300" w:lineRule="atLeast"/>
        <w:ind w:left="360" w:hanging="360"/>
        <w:rPr>
          <w:rFonts w:ascii="Open Sans" w:hAnsi="Open Sans" w:cs="Open Sans"/>
          <w:b/>
          <w:bCs/>
          <w:sz w:val="18"/>
          <w:szCs w:val="18"/>
        </w:rPr>
      </w:pPr>
      <w:r w:rsidRPr="00C55BE1">
        <w:rPr>
          <w:rFonts w:ascii="Open Sans" w:hAnsi="Open Sans" w:cs="Open Sans"/>
          <w:b/>
          <w:bCs/>
          <w:sz w:val="18"/>
          <w:szCs w:val="18"/>
        </w:rPr>
        <w:t>Kryteria oceny ofert:</w:t>
      </w:r>
    </w:p>
    <w:p w14:paraId="7AA8E099" w14:textId="77777777" w:rsidR="00C55BE1" w:rsidRDefault="00C55BE1" w:rsidP="00BA688C">
      <w:pPr>
        <w:pStyle w:val="Akapitzlist"/>
        <w:autoSpaceDE w:val="0"/>
        <w:autoSpaceDN w:val="0"/>
        <w:adjustRightInd w:val="0"/>
        <w:spacing w:after="0" w:line="240" w:lineRule="auto"/>
        <w:rPr>
          <w:rFonts w:ascii="Open Sans" w:hAnsi="Open Sans" w:cs="Open Sans"/>
          <w:sz w:val="18"/>
          <w:szCs w:val="18"/>
        </w:rPr>
      </w:pPr>
    </w:p>
    <w:p w14:paraId="3BBD56A0" w14:textId="77777777" w:rsidR="00BA688C" w:rsidRPr="00A14500" w:rsidRDefault="00BA688C" w:rsidP="00BA688C">
      <w:pPr>
        <w:pStyle w:val="Akapitzlist"/>
        <w:autoSpaceDE w:val="0"/>
        <w:autoSpaceDN w:val="0"/>
        <w:adjustRightInd w:val="0"/>
        <w:spacing w:after="0" w:line="240" w:lineRule="auto"/>
        <w:rPr>
          <w:rFonts w:ascii="Open Sans" w:hAnsi="Open Sans" w:cs="Open Sans"/>
          <w:bCs/>
          <w:sz w:val="18"/>
          <w:szCs w:val="18"/>
        </w:rPr>
      </w:pPr>
      <w:proofErr w:type="spellStart"/>
      <w:r w:rsidRPr="00A14500">
        <w:rPr>
          <w:rFonts w:ascii="Open Sans" w:hAnsi="Open Sans" w:cs="Open Sans"/>
          <w:sz w:val="18"/>
          <w:szCs w:val="18"/>
        </w:rPr>
        <w:t>Kct</w:t>
      </w:r>
      <w:proofErr w:type="spellEnd"/>
      <w:r w:rsidRPr="00A14500">
        <w:rPr>
          <w:rFonts w:ascii="Open Sans" w:hAnsi="Open Sans" w:cs="Open Sans"/>
          <w:sz w:val="18"/>
          <w:szCs w:val="18"/>
        </w:rPr>
        <w:t xml:space="preserve"> - Cena za </w:t>
      </w:r>
      <w:r w:rsidRPr="00A14500">
        <w:rPr>
          <w:rFonts w:ascii="Open Sans" w:hAnsi="Open Sans" w:cs="Open Sans"/>
          <w:bCs/>
          <w:sz w:val="18"/>
          <w:szCs w:val="18"/>
        </w:rPr>
        <w:t xml:space="preserve">odbiór i zagospodarowanie odpadów </w:t>
      </w:r>
      <w:r w:rsidRPr="00A14500">
        <w:rPr>
          <w:rFonts w:ascii="Open Sans" w:hAnsi="Open Sans" w:cs="Open Sans"/>
          <w:sz w:val="18"/>
          <w:szCs w:val="18"/>
        </w:rPr>
        <w:t xml:space="preserve">- </w:t>
      </w:r>
      <w:r w:rsidRPr="00A14500">
        <w:rPr>
          <w:rFonts w:ascii="Open Sans" w:hAnsi="Open Sans" w:cs="Open Sans"/>
          <w:b/>
          <w:sz w:val="18"/>
          <w:szCs w:val="18"/>
        </w:rPr>
        <w:t>60 pkt</w:t>
      </w:r>
    </w:p>
    <w:p w14:paraId="69B11A81" w14:textId="77777777" w:rsidR="00BA688C" w:rsidRPr="00A14500" w:rsidRDefault="00BA688C" w:rsidP="00BA688C">
      <w:pPr>
        <w:pStyle w:val="Akapitzlist"/>
        <w:tabs>
          <w:tab w:val="num" w:pos="426"/>
        </w:tabs>
        <w:autoSpaceDE w:val="0"/>
        <w:autoSpaceDN w:val="0"/>
        <w:adjustRightInd w:val="0"/>
        <w:spacing w:after="0" w:line="240" w:lineRule="auto"/>
        <w:jc w:val="both"/>
        <w:rPr>
          <w:rFonts w:ascii="Open Sans" w:hAnsi="Open Sans" w:cs="Open Sans"/>
          <w:sz w:val="18"/>
          <w:szCs w:val="18"/>
        </w:rPr>
      </w:pPr>
    </w:p>
    <w:p w14:paraId="4A52B3A9" w14:textId="77777777" w:rsidR="00BA688C" w:rsidRPr="00A14500" w:rsidRDefault="00BA688C" w:rsidP="00BA688C">
      <w:pPr>
        <w:pStyle w:val="Akapitzlist"/>
        <w:tabs>
          <w:tab w:val="num" w:pos="426"/>
        </w:tabs>
        <w:autoSpaceDE w:val="0"/>
        <w:autoSpaceDN w:val="0"/>
        <w:adjustRightInd w:val="0"/>
        <w:spacing w:after="0" w:line="240" w:lineRule="auto"/>
        <w:jc w:val="both"/>
        <w:rPr>
          <w:rFonts w:ascii="Open Sans" w:hAnsi="Open Sans" w:cs="Open Sans"/>
          <w:b/>
          <w:bCs/>
          <w:sz w:val="18"/>
          <w:szCs w:val="18"/>
        </w:rPr>
      </w:pPr>
      <w:r w:rsidRPr="00A14500">
        <w:rPr>
          <w:rFonts w:ascii="Open Sans" w:hAnsi="Open Sans" w:cs="Open Sans"/>
          <w:sz w:val="18"/>
          <w:szCs w:val="18"/>
        </w:rPr>
        <w:t>Kr - Recykling -</w:t>
      </w:r>
      <w:r w:rsidRPr="00A14500">
        <w:rPr>
          <w:rFonts w:ascii="Open Sans" w:hAnsi="Open Sans" w:cs="Open Sans"/>
          <w:b/>
          <w:bCs/>
          <w:sz w:val="18"/>
          <w:szCs w:val="18"/>
        </w:rPr>
        <w:t xml:space="preserve"> 20 pkt</w:t>
      </w:r>
    </w:p>
    <w:p w14:paraId="61C32A57" w14:textId="77777777" w:rsidR="00C55BE1" w:rsidRDefault="00C55BE1" w:rsidP="00BA688C">
      <w:pPr>
        <w:pStyle w:val="Akapitzlist"/>
        <w:autoSpaceDE w:val="0"/>
        <w:autoSpaceDN w:val="0"/>
        <w:adjustRightInd w:val="0"/>
        <w:spacing w:after="0" w:line="240" w:lineRule="auto"/>
        <w:jc w:val="both"/>
        <w:rPr>
          <w:rFonts w:ascii="Open Sans" w:hAnsi="Open Sans" w:cs="Open Sans"/>
          <w:bCs/>
          <w:sz w:val="18"/>
          <w:szCs w:val="18"/>
        </w:rPr>
      </w:pPr>
    </w:p>
    <w:tbl>
      <w:tblPr>
        <w:tblStyle w:val="Tabela-Siatka"/>
        <w:tblW w:w="8419" w:type="dxa"/>
        <w:tblInd w:w="720" w:type="dxa"/>
        <w:tblLook w:val="04A0" w:firstRow="1" w:lastRow="0" w:firstColumn="1" w:lastColumn="0" w:noHBand="0" w:noVBand="1"/>
      </w:tblPr>
      <w:tblGrid>
        <w:gridCol w:w="4450"/>
        <w:gridCol w:w="3969"/>
      </w:tblGrid>
      <w:tr w:rsidR="009307CC" w:rsidRPr="009307CC" w14:paraId="69E6C601" w14:textId="77777777" w:rsidTr="00615590">
        <w:trPr>
          <w:trHeight w:val="431"/>
        </w:trPr>
        <w:tc>
          <w:tcPr>
            <w:tcW w:w="4450" w:type="dxa"/>
            <w:vAlign w:val="center"/>
          </w:tcPr>
          <w:p w14:paraId="173C448B" w14:textId="77777777" w:rsidR="009307CC" w:rsidRPr="009307CC" w:rsidRDefault="009307CC" w:rsidP="009307CC">
            <w:pPr>
              <w:pStyle w:val="Akapitzlist"/>
              <w:autoSpaceDE w:val="0"/>
              <w:autoSpaceDN w:val="0"/>
              <w:adjustRightInd w:val="0"/>
              <w:ind w:left="0"/>
              <w:jc w:val="center"/>
              <w:rPr>
                <w:rFonts w:ascii="Open Sans" w:hAnsi="Open Sans" w:cs="Open Sans"/>
                <w:bCs/>
                <w:sz w:val="18"/>
                <w:szCs w:val="18"/>
              </w:rPr>
            </w:pPr>
            <w:r w:rsidRPr="009307CC">
              <w:rPr>
                <w:rFonts w:ascii="Open Sans" w:hAnsi="Open Sans" w:cs="Open Sans"/>
                <w:bCs/>
                <w:sz w:val="18"/>
                <w:szCs w:val="18"/>
              </w:rPr>
              <w:t>0</w:t>
            </w:r>
            <w:r>
              <w:rPr>
                <w:rFonts w:ascii="Open Sans" w:hAnsi="Open Sans" w:cs="Open Sans"/>
                <w:bCs/>
                <w:sz w:val="18"/>
                <w:szCs w:val="18"/>
              </w:rPr>
              <w:t xml:space="preserve"> – 15 %</w:t>
            </w:r>
          </w:p>
        </w:tc>
        <w:tc>
          <w:tcPr>
            <w:tcW w:w="3969" w:type="dxa"/>
            <w:vAlign w:val="center"/>
          </w:tcPr>
          <w:p w14:paraId="7E1E426A" w14:textId="77777777" w:rsidR="009307CC" w:rsidRPr="009307CC" w:rsidRDefault="009307CC" w:rsidP="009307CC">
            <w:pPr>
              <w:pStyle w:val="Akapitzlist"/>
              <w:autoSpaceDE w:val="0"/>
              <w:autoSpaceDN w:val="0"/>
              <w:adjustRightInd w:val="0"/>
              <w:ind w:left="0"/>
              <w:jc w:val="center"/>
              <w:rPr>
                <w:rFonts w:ascii="Open Sans" w:hAnsi="Open Sans" w:cs="Open Sans"/>
                <w:b/>
                <w:bCs/>
                <w:sz w:val="18"/>
                <w:szCs w:val="18"/>
              </w:rPr>
            </w:pPr>
            <w:r w:rsidRPr="009307CC">
              <w:rPr>
                <w:rFonts w:ascii="Open Sans" w:hAnsi="Open Sans" w:cs="Open Sans"/>
                <w:b/>
                <w:bCs/>
                <w:sz w:val="18"/>
                <w:szCs w:val="18"/>
              </w:rPr>
              <w:t>0 pkt.</w:t>
            </w:r>
          </w:p>
        </w:tc>
      </w:tr>
      <w:tr w:rsidR="009307CC" w:rsidRPr="009307CC" w14:paraId="4ECCCDB7" w14:textId="77777777" w:rsidTr="00615590">
        <w:trPr>
          <w:trHeight w:val="431"/>
        </w:trPr>
        <w:tc>
          <w:tcPr>
            <w:tcW w:w="4450" w:type="dxa"/>
            <w:vAlign w:val="center"/>
          </w:tcPr>
          <w:p w14:paraId="55470AF9" w14:textId="77777777" w:rsidR="009307CC" w:rsidRPr="009307CC" w:rsidRDefault="009307CC" w:rsidP="009307CC">
            <w:pPr>
              <w:autoSpaceDE w:val="0"/>
              <w:autoSpaceDN w:val="0"/>
              <w:adjustRightInd w:val="0"/>
              <w:jc w:val="center"/>
              <w:rPr>
                <w:rFonts w:ascii="Open Sans" w:hAnsi="Open Sans" w:cs="Open Sans"/>
                <w:bCs/>
                <w:sz w:val="18"/>
                <w:szCs w:val="18"/>
              </w:rPr>
            </w:pPr>
            <w:r w:rsidRPr="009307CC">
              <w:rPr>
                <w:rFonts w:ascii="Open Sans" w:hAnsi="Open Sans" w:cs="Open Sans"/>
                <w:bCs/>
                <w:sz w:val="18"/>
                <w:szCs w:val="18"/>
              </w:rPr>
              <w:t>16</w:t>
            </w:r>
            <w:r>
              <w:rPr>
                <w:rFonts w:ascii="Open Sans" w:hAnsi="Open Sans" w:cs="Open Sans"/>
                <w:bCs/>
                <w:sz w:val="18"/>
                <w:szCs w:val="18"/>
              </w:rPr>
              <w:t xml:space="preserve"> – 30 %</w:t>
            </w:r>
          </w:p>
        </w:tc>
        <w:tc>
          <w:tcPr>
            <w:tcW w:w="3969" w:type="dxa"/>
            <w:vAlign w:val="center"/>
          </w:tcPr>
          <w:p w14:paraId="217CE0E7" w14:textId="77777777" w:rsidR="009307CC" w:rsidRPr="009307CC" w:rsidRDefault="009307CC" w:rsidP="009307CC">
            <w:pPr>
              <w:autoSpaceDE w:val="0"/>
              <w:autoSpaceDN w:val="0"/>
              <w:adjustRightInd w:val="0"/>
              <w:jc w:val="center"/>
              <w:rPr>
                <w:rFonts w:ascii="Open Sans" w:hAnsi="Open Sans" w:cs="Open Sans"/>
                <w:b/>
                <w:bCs/>
                <w:sz w:val="18"/>
                <w:szCs w:val="18"/>
              </w:rPr>
            </w:pPr>
            <w:r w:rsidRPr="009307CC">
              <w:rPr>
                <w:rFonts w:ascii="Open Sans" w:hAnsi="Open Sans" w:cs="Open Sans"/>
                <w:b/>
                <w:bCs/>
                <w:sz w:val="18"/>
                <w:szCs w:val="18"/>
              </w:rPr>
              <w:t>7 pkt.</w:t>
            </w:r>
          </w:p>
        </w:tc>
      </w:tr>
      <w:tr w:rsidR="009307CC" w:rsidRPr="009307CC" w14:paraId="1BB10739" w14:textId="77777777" w:rsidTr="00615590">
        <w:trPr>
          <w:trHeight w:val="431"/>
        </w:trPr>
        <w:tc>
          <w:tcPr>
            <w:tcW w:w="4450" w:type="dxa"/>
            <w:vAlign w:val="center"/>
          </w:tcPr>
          <w:p w14:paraId="21FCD07B" w14:textId="77777777" w:rsidR="009307CC" w:rsidRPr="009307CC" w:rsidRDefault="009307CC" w:rsidP="009307CC">
            <w:pPr>
              <w:pStyle w:val="Akapitzlist"/>
              <w:autoSpaceDE w:val="0"/>
              <w:autoSpaceDN w:val="0"/>
              <w:adjustRightInd w:val="0"/>
              <w:ind w:left="0"/>
              <w:jc w:val="center"/>
              <w:rPr>
                <w:rFonts w:ascii="Open Sans" w:hAnsi="Open Sans" w:cs="Open Sans"/>
                <w:bCs/>
                <w:sz w:val="18"/>
                <w:szCs w:val="18"/>
              </w:rPr>
            </w:pPr>
            <w:r w:rsidRPr="009307CC">
              <w:rPr>
                <w:rFonts w:ascii="Open Sans" w:hAnsi="Open Sans" w:cs="Open Sans"/>
                <w:bCs/>
                <w:sz w:val="18"/>
                <w:szCs w:val="18"/>
              </w:rPr>
              <w:t>31</w:t>
            </w:r>
            <w:r>
              <w:rPr>
                <w:rFonts w:ascii="Open Sans" w:hAnsi="Open Sans" w:cs="Open Sans"/>
                <w:bCs/>
                <w:sz w:val="18"/>
                <w:szCs w:val="18"/>
              </w:rPr>
              <w:t xml:space="preserve"> – 45 %</w:t>
            </w:r>
          </w:p>
        </w:tc>
        <w:tc>
          <w:tcPr>
            <w:tcW w:w="3969" w:type="dxa"/>
            <w:vAlign w:val="center"/>
          </w:tcPr>
          <w:p w14:paraId="7AD6C0D8" w14:textId="77777777" w:rsidR="009307CC" w:rsidRPr="009307CC" w:rsidRDefault="009307CC" w:rsidP="009307CC">
            <w:pPr>
              <w:pStyle w:val="Akapitzlist"/>
              <w:autoSpaceDE w:val="0"/>
              <w:autoSpaceDN w:val="0"/>
              <w:adjustRightInd w:val="0"/>
              <w:ind w:left="0"/>
              <w:jc w:val="center"/>
              <w:rPr>
                <w:rFonts w:ascii="Open Sans" w:hAnsi="Open Sans" w:cs="Open Sans"/>
                <w:b/>
                <w:bCs/>
                <w:sz w:val="18"/>
                <w:szCs w:val="18"/>
              </w:rPr>
            </w:pPr>
            <w:r w:rsidRPr="009307CC">
              <w:rPr>
                <w:rFonts w:ascii="Open Sans" w:hAnsi="Open Sans" w:cs="Open Sans"/>
                <w:b/>
                <w:bCs/>
                <w:sz w:val="18"/>
                <w:szCs w:val="18"/>
              </w:rPr>
              <w:t>14 pkt.</w:t>
            </w:r>
          </w:p>
        </w:tc>
      </w:tr>
      <w:tr w:rsidR="009307CC" w:rsidRPr="009307CC" w14:paraId="6C9BF96C" w14:textId="77777777" w:rsidTr="00615590">
        <w:trPr>
          <w:trHeight w:val="431"/>
        </w:trPr>
        <w:tc>
          <w:tcPr>
            <w:tcW w:w="4450" w:type="dxa"/>
            <w:vAlign w:val="center"/>
          </w:tcPr>
          <w:p w14:paraId="716EC6C8" w14:textId="77777777" w:rsidR="009307CC" w:rsidRPr="009307CC" w:rsidRDefault="009307CC" w:rsidP="009307CC">
            <w:pPr>
              <w:pStyle w:val="Akapitzlist"/>
              <w:autoSpaceDE w:val="0"/>
              <w:autoSpaceDN w:val="0"/>
              <w:adjustRightInd w:val="0"/>
              <w:ind w:left="0"/>
              <w:jc w:val="center"/>
              <w:rPr>
                <w:rFonts w:ascii="Open Sans" w:hAnsi="Open Sans" w:cs="Open Sans"/>
                <w:bCs/>
                <w:sz w:val="18"/>
                <w:szCs w:val="18"/>
              </w:rPr>
            </w:pPr>
            <w:r w:rsidRPr="009307CC">
              <w:rPr>
                <w:rFonts w:ascii="Open Sans" w:hAnsi="Open Sans" w:cs="Open Sans"/>
                <w:bCs/>
                <w:sz w:val="18"/>
                <w:szCs w:val="18"/>
              </w:rPr>
              <w:t>≥46 %</w:t>
            </w:r>
          </w:p>
        </w:tc>
        <w:tc>
          <w:tcPr>
            <w:tcW w:w="3969" w:type="dxa"/>
            <w:vAlign w:val="center"/>
          </w:tcPr>
          <w:p w14:paraId="41CCE5E2" w14:textId="77777777" w:rsidR="009307CC" w:rsidRPr="009307CC" w:rsidRDefault="009307CC" w:rsidP="009307CC">
            <w:pPr>
              <w:pStyle w:val="Akapitzlist"/>
              <w:autoSpaceDE w:val="0"/>
              <w:autoSpaceDN w:val="0"/>
              <w:adjustRightInd w:val="0"/>
              <w:ind w:left="0"/>
              <w:jc w:val="center"/>
              <w:rPr>
                <w:rFonts w:ascii="Open Sans" w:hAnsi="Open Sans" w:cs="Open Sans"/>
                <w:b/>
                <w:bCs/>
                <w:sz w:val="18"/>
                <w:szCs w:val="18"/>
              </w:rPr>
            </w:pPr>
            <w:r w:rsidRPr="009307CC">
              <w:rPr>
                <w:rFonts w:ascii="Open Sans" w:hAnsi="Open Sans" w:cs="Open Sans"/>
                <w:b/>
                <w:bCs/>
                <w:sz w:val="18"/>
                <w:szCs w:val="18"/>
              </w:rPr>
              <w:t>20 pkt.</w:t>
            </w:r>
          </w:p>
        </w:tc>
      </w:tr>
    </w:tbl>
    <w:p w14:paraId="36BC9AC6" w14:textId="77777777" w:rsidR="00BA688C" w:rsidRPr="00A14500" w:rsidRDefault="00BA688C" w:rsidP="00BA688C">
      <w:pPr>
        <w:pStyle w:val="Akapitzlist"/>
        <w:autoSpaceDE w:val="0"/>
        <w:autoSpaceDN w:val="0"/>
        <w:adjustRightInd w:val="0"/>
        <w:spacing w:after="0" w:line="240" w:lineRule="auto"/>
        <w:jc w:val="both"/>
        <w:rPr>
          <w:rFonts w:ascii="Open Sans" w:hAnsi="Open Sans" w:cs="Open Sans"/>
          <w:sz w:val="18"/>
          <w:szCs w:val="18"/>
        </w:rPr>
      </w:pPr>
    </w:p>
    <w:p w14:paraId="7C8A5F30" w14:textId="77777777" w:rsidR="00BA688C" w:rsidRPr="00A14500" w:rsidRDefault="00BA688C" w:rsidP="00BA688C">
      <w:pPr>
        <w:pStyle w:val="Akapitzlist"/>
        <w:autoSpaceDE w:val="0"/>
        <w:autoSpaceDN w:val="0"/>
        <w:adjustRightInd w:val="0"/>
        <w:spacing w:after="0" w:line="240" w:lineRule="auto"/>
        <w:jc w:val="both"/>
        <w:rPr>
          <w:rFonts w:ascii="Open Sans" w:hAnsi="Open Sans" w:cs="Open Sans"/>
          <w:b/>
          <w:sz w:val="18"/>
          <w:szCs w:val="18"/>
        </w:rPr>
      </w:pPr>
      <w:proofErr w:type="spellStart"/>
      <w:r w:rsidRPr="00A14500">
        <w:rPr>
          <w:rFonts w:ascii="Open Sans" w:hAnsi="Open Sans" w:cs="Open Sans"/>
          <w:sz w:val="18"/>
          <w:szCs w:val="18"/>
        </w:rPr>
        <w:t>Kt</w:t>
      </w:r>
      <w:proofErr w:type="spellEnd"/>
      <w:r w:rsidRPr="00A14500">
        <w:rPr>
          <w:rFonts w:ascii="Open Sans" w:hAnsi="Open Sans" w:cs="Open Sans"/>
          <w:sz w:val="18"/>
          <w:szCs w:val="18"/>
        </w:rPr>
        <w:t xml:space="preserve"> - Termin płatności faktury - </w:t>
      </w:r>
      <w:r w:rsidRPr="00A14500">
        <w:rPr>
          <w:rFonts w:ascii="Open Sans" w:hAnsi="Open Sans" w:cs="Open Sans"/>
          <w:b/>
          <w:bCs/>
          <w:sz w:val="18"/>
          <w:szCs w:val="18"/>
        </w:rPr>
        <w:t>10</w:t>
      </w:r>
      <w:r w:rsidRPr="00A14500">
        <w:rPr>
          <w:rFonts w:ascii="Open Sans" w:hAnsi="Open Sans" w:cs="Open Sans"/>
          <w:b/>
          <w:sz w:val="18"/>
          <w:szCs w:val="18"/>
        </w:rPr>
        <w:t>pkt</w:t>
      </w:r>
    </w:p>
    <w:p w14:paraId="6372BCA8" w14:textId="77777777" w:rsidR="00BA688C" w:rsidRPr="00A14500" w:rsidRDefault="00BA688C" w:rsidP="00BA688C">
      <w:pPr>
        <w:pStyle w:val="Akapitzlist"/>
        <w:autoSpaceDE w:val="0"/>
        <w:autoSpaceDN w:val="0"/>
        <w:adjustRightInd w:val="0"/>
        <w:spacing w:after="0" w:line="240" w:lineRule="auto"/>
        <w:jc w:val="both"/>
        <w:rPr>
          <w:rFonts w:ascii="Open Sans" w:hAnsi="Open Sans" w:cs="Open Sans"/>
          <w:sz w:val="18"/>
          <w:szCs w:val="18"/>
        </w:rPr>
      </w:pPr>
    </w:p>
    <w:tbl>
      <w:tblPr>
        <w:tblStyle w:val="Tabela-Siatka"/>
        <w:tblW w:w="0" w:type="auto"/>
        <w:tblInd w:w="671" w:type="dxa"/>
        <w:tblLook w:val="04A0" w:firstRow="1" w:lastRow="0" w:firstColumn="1" w:lastColumn="0" w:noHBand="0" w:noVBand="1"/>
      </w:tblPr>
      <w:tblGrid>
        <w:gridCol w:w="4450"/>
        <w:gridCol w:w="3969"/>
      </w:tblGrid>
      <w:tr w:rsidR="005A46B3" w:rsidRPr="00A14500" w14:paraId="35293C48" w14:textId="77777777" w:rsidTr="009307CC">
        <w:trPr>
          <w:trHeight w:val="477"/>
        </w:trPr>
        <w:tc>
          <w:tcPr>
            <w:tcW w:w="4450" w:type="dxa"/>
            <w:tcBorders>
              <w:top w:val="single" w:sz="4" w:space="0" w:color="auto"/>
              <w:left w:val="single" w:sz="4" w:space="0" w:color="auto"/>
              <w:bottom w:val="single" w:sz="4" w:space="0" w:color="auto"/>
              <w:right w:val="single" w:sz="4" w:space="0" w:color="auto"/>
            </w:tcBorders>
            <w:vAlign w:val="center"/>
            <w:hideMark/>
          </w:tcPr>
          <w:p w14:paraId="43BC5B90" w14:textId="77777777" w:rsidR="005A46B3" w:rsidRPr="00A14500" w:rsidRDefault="005A46B3" w:rsidP="00CF58D0">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21 dni od wpływu faktury</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C1177AF" w14:textId="77777777" w:rsidR="005A46B3" w:rsidRPr="00A14500" w:rsidRDefault="005A46B3" w:rsidP="00CF58D0">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r w:rsidR="00615590">
              <w:rPr>
                <w:rFonts w:ascii="Open Sans" w:hAnsi="Open Sans" w:cs="Open Sans"/>
                <w:b/>
                <w:snapToGrid w:val="0"/>
                <w:sz w:val="18"/>
                <w:szCs w:val="18"/>
              </w:rPr>
              <w:t>.</w:t>
            </w:r>
          </w:p>
        </w:tc>
      </w:tr>
      <w:tr w:rsidR="005A46B3" w:rsidRPr="00A14500" w14:paraId="2078C29A" w14:textId="77777777" w:rsidTr="009307CC">
        <w:trPr>
          <w:trHeight w:val="439"/>
        </w:trPr>
        <w:tc>
          <w:tcPr>
            <w:tcW w:w="4450" w:type="dxa"/>
            <w:tcBorders>
              <w:top w:val="single" w:sz="4" w:space="0" w:color="auto"/>
              <w:left w:val="single" w:sz="4" w:space="0" w:color="auto"/>
              <w:bottom w:val="single" w:sz="4" w:space="0" w:color="auto"/>
              <w:right w:val="single" w:sz="4" w:space="0" w:color="auto"/>
            </w:tcBorders>
            <w:vAlign w:val="center"/>
            <w:hideMark/>
          </w:tcPr>
          <w:p w14:paraId="09FA697B" w14:textId="77777777" w:rsidR="005A46B3" w:rsidRPr="00A14500" w:rsidRDefault="005A46B3" w:rsidP="00CF58D0">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22 – 25 dni od wpływu faktury</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6AD468F" w14:textId="77777777" w:rsidR="005A46B3" w:rsidRPr="00A14500" w:rsidRDefault="005A46B3" w:rsidP="00CF58D0">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5 pkt</w:t>
            </w:r>
            <w:r w:rsidR="00615590">
              <w:rPr>
                <w:rFonts w:ascii="Open Sans" w:hAnsi="Open Sans" w:cs="Open Sans"/>
                <w:b/>
                <w:snapToGrid w:val="0"/>
                <w:sz w:val="18"/>
                <w:szCs w:val="18"/>
              </w:rPr>
              <w:t>.</w:t>
            </w:r>
          </w:p>
        </w:tc>
      </w:tr>
      <w:tr w:rsidR="005A46B3" w:rsidRPr="00A14500" w14:paraId="48062B38" w14:textId="77777777" w:rsidTr="009307CC">
        <w:trPr>
          <w:trHeight w:val="428"/>
        </w:trPr>
        <w:tc>
          <w:tcPr>
            <w:tcW w:w="4450" w:type="dxa"/>
            <w:tcBorders>
              <w:top w:val="single" w:sz="4" w:space="0" w:color="auto"/>
              <w:left w:val="single" w:sz="4" w:space="0" w:color="auto"/>
              <w:bottom w:val="single" w:sz="4" w:space="0" w:color="auto"/>
              <w:right w:val="single" w:sz="4" w:space="0" w:color="auto"/>
            </w:tcBorders>
            <w:vAlign w:val="center"/>
            <w:hideMark/>
          </w:tcPr>
          <w:p w14:paraId="53CE61F0" w14:textId="77777777" w:rsidR="005A46B3" w:rsidRPr="00A14500" w:rsidRDefault="005A46B3" w:rsidP="00CF58D0">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26 – 30 dni od wpływu faktury</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F9025C8" w14:textId="77777777" w:rsidR="005A46B3" w:rsidRPr="00A14500" w:rsidRDefault="005A46B3" w:rsidP="00CF58D0">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10 pkt</w:t>
            </w:r>
            <w:r w:rsidR="00615590">
              <w:rPr>
                <w:rFonts w:ascii="Open Sans" w:hAnsi="Open Sans" w:cs="Open Sans"/>
                <w:b/>
                <w:snapToGrid w:val="0"/>
                <w:sz w:val="18"/>
                <w:szCs w:val="18"/>
              </w:rPr>
              <w:t>.</w:t>
            </w:r>
          </w:p>
        </w:tc>
      </w:tr>
    </w:tbl>
    <w:p w14:paraId="2FB4DAB6" w14:textId="77777777" w:rsidR="005A46B3" w:rsidRPr="00A14500" w:rsidRDefault="005A46B3" w:rsidP="00BA688C">
      <w:pPr>
        <w:pStyle w:val="Akapitzlist"/>
        <w:autoSpaceDE w:val="0"/>
        <w:autoSpaceDN w:val="0"/>
        <w:adjustRightInd w:val="0"/>
        <w:spacing w:after="0" w:line="240" w:lineRule="auto"/>
        <w:jc w:val="both"/>
        <w:rPr>
          <w:rFonts w:ascii="Open Sans" w:hAnsi="Open Sans" w:cs="Open Sans"/>
          <w:sz w:val="18"/>
          <w:szCs w:val="18"/>
        </w:rPr>
      </w:pPr>
    </w:p>
    <w:p w14:paraId="48374A03" w14:textId="77777777" w:rsidR="00BA688C" w:rsidRDefault="00BA688C" w:rsidP="00BA688C">
      <w:pPr>
        <w:pStyle w:val="Akapitzlist"/>
        <w:autoSpaceDE w:val="0"/>
        <w:autoSpaceDN w:val="0"/>
        <w:adjustRightInd w:val="0"/>
        <w:spacing w:after="0" w:line="240" w:lineRule="auto"/>
        <w:jc w:val="both"/>
        <w:rPr>
          <w:rFonts w:ascii="Open Sans" w:hAnsi="Open Sans" w:cs="Open Sans"/>
          <w:b/>
          <w:sz w:val="18"/>
          <w:szCs w:val="18"/>
        </w:rPr>
      </w:pPr>
      <w:proofErr w:type="spellStart"/>
      <w:r w:rsidRPr="00A14500">
        <w:rPr>
          <w:rFonts w:ascii="Open Sans" w:hAnsi="Open Sans" w:cs="Open Sans"/>
          <w:sz w:val="18"/>
          <w:szCs w:val="18"/>
        </w:rPr>
        <w:t>Kcr</w:t>
      </w:r>
      <w:proofErr w:type="spellEnd"/>
      <w:r w:rsidRPr="00A14500">
        <w:rPr>
          <w:rFonts w:ascii="Open Sans" w:hAnsi="Open Sans" w:cs="Open Sans"/>
          <w:sz w:val="18"/>
          <w:szCs w:val="18"/>
        </w:rPr>
        <w:t xml:space="preserve"> – czas uwzględnienia reklamacji - </w:t>
      </w:r>
      <w:r w:rsidRPr="00A14500">
        <w:rPr>
          <w:rFonts w:ascii="Open Sans" w:hAnsi="Open Sans" w:cs="Open Sans"/>
          <w:b/>
          <w:sz w:val="18"/>
          <w:szCs w:val="18"/>
        </w:rPr>
        <w:t>10 pkt</w:t>
      </w:r>
    </w:p>
    <w:p w14:paraId="0C1F4363" w14:textId="77777777" w:rsidR="00C55BE1" w:rsidRPr="009307CC" w:rsidRDefault="00C55BE1" w:rsidP="009307CC">
      <w:pPr>
        <w:autoSpaceDE w:val="0"/>
        <w:autoSpaceDN w:val="0"/>
        <w:adjustRightInd w:val="0"/>
        <w:spacing w:after="0" w:line="240" w:lineRule="auto"/>
        <w:jc w:val="both"/>
        <w:rPr>
          <w:rFonts w:ascii="Open Sans" w:hAnsi="Open Sans" w:cs="Open Sans"/>
          <w:sz w:val="18"/>
          <w:szCs w:val="18"/>
        </w:rPr>
      </w:pPr>
    </w:p>
    <w:tbl>
      <w:tblPr>
        <w:tblStyle w:val="Tabela-Siatka"/>
        <w:tblW w:w="8419" w:type="dxa"/>
        <w:tblInd w:w="720" w:type="dxa"/>
        <w:tblLook w:val="04A0" w:firstRow="1" w:lastRow="0" w:firstColumn="1" w:lastColumn="0" w:noHBand="0" w:noVBand="1"/>
      </w:tblPr>
      <w:tblGrid>
        <w:gridCol w:w="4450"/>
        <w:gridCol w:w="3969"/>
      </w:tblGrid>
      <w:tr w:rsidR="009307CC" w:rsidRPr="009307CC" w14:paraId="49FE9D9B" w14:textId="77777777" w:rsidTr="00615590">
        <w:trPr>
          <w:trHeight w:val="431"/>
        </w:trPr>
        <w:tc>
          <w:tcPr>
            <w:tcW w:w="4450" w:type="dxa"/>
            <w:vAlign w:val="center"/>
          </w:tcPr>
          <w:p w14:paraId="2668EED4" w14:textId="77777777" w:rsidR="009307CC" w:rsidRPr="009307CC" w:rsidRDefault="009307CC" w:rsidP="009307CC">
            <w:pPr>
              <w:autoSpaceDE w:val="0"/>
              <w:autoSpaceDN w:val="0"/>
              <w:adjustRightInd w:val="0"/>
              <w:jc w:val="center"/>
              <w:rPr>
                <w:rFonts w:ascii="Open Sans" w:hAnsi="Open Sans" w:cs="Open Sans"/>
                <w:sz w:val="18"/>
                <w:szCs w:val="18"/>
              </w:rPr>
            </w:pPr>
            <w:r>
              <w:rPr>
                <w:rFonts w:ascii="Open Sans" w:hAnsi="Open Sans" w:cs="Open Sans"/>
                <w:sz w:val="18"/>
                <w:szCs w:val="18"/>
              </w:rPr>
              <w:t>1 – 2 dni robocze</w:t>
            </w:r>
          </w:p>
        </w:tc>
        <w:tc>
          <w:tcPr>
            <w:tcW w:w="3969" w:type="dxa"/>
            <w:vAlign w:val="center"/>
          </w:tcPr>
          <w:p w14:paraId="229F07E5" w14:textId="77777777" w:rsidR="009307CC" w:rsidRPr="009307CC" w:rsidRDefault="009307CC" w:rsidP="009307CC">
            <w:pPr>
              <w:pStyle w:val="Akapitzlist"/>
              <w:autoSpaceDE w:val="0"/>
              <w:autoSpaceDN w:val="0"/>
              <w:adjustRightInd w:val="0"/>
              <w:ind w:left="0"/>
              <w:jc w:val="center"/>
              <w:rPr>
                <w:rFonts w:ascii="Open Sans" w:hAnsi="Open Sans" w:cs="Open Sans"/>
                <w:b/>
                <w:sz w:val="18"/>
                <w:szCs w:val="18"/>
              </w:rPr>
            </w:pPr>
            <w:r w:rsidRPr="009307CC">
              <w:rPr>
                <w:rFonts w:ascii="Open Sans" w:hAnsi="Open Sans" w:cs="Open Sans"/>
                <w:b/>
                <w:sz w:val="18"/>
                <w:szCs w:val="18"/>
              </w:rPr>
              <w:t>10 pkt.</w:t>
            </w:r>
          </w:p>
        </w:tc>
      </w:tr>
      <w:tr w:rsidR="009307CC" w:rsidRPr="009307CC" w14:paraId="7BC6E7A7" w14:textId="77777777" w:rsidTr="00615590">
        <w:trPr>
          <w:trHeight w:val="431"/>
        </w:trPr>
        <w:tc>
          <w:tcPr>
            <w:tcW w:w="4450" w:type="dxa"/>
            <w:vAlign w:val="center"/>
          </w:tcPr>
          <w:p w14:paraId="47F10CBD" w14:textId="77777777" w:rsidR="009307CC" w:rsidRPr="009307CC" w:rsidRDefault="009307CC" w:rsidP="009307CC">
            <w:pPr>
              <w:pStyle w:val="Akapitzlist"/>
              <w:autoSpaceDE w:val="0"/>
              <w:autoSpaceDN w:val="0"/>
              <w:adjustRightInd w:val="0"/>
              <w:ind w:left="0"/>
              <w:jc w:val="center"/>
              <w:rPr>
                <w:rFonts w:ascii="Open Sans" w:hAnsi="Open Sans" w:cs="Open Sans"/>
                <w:bCs/>
                <w:sz w:val="18"/>
                <w:szCs w:val="18"/>
              </w:rPr>
            </w:pPr>
            <w:r w:rsidRPr="009307CC">
              <w:rPr>
                <w:rFonts w:ascii="Open Sans" w:hAnsi="Open Sans" w:cs="Open Sans"/>
                <w:bCs/>
                <w:sz w:val="18"/>
                <w:szCs w:val="18"/>
              </w:rPr>
              <w:t>3</w:t>
            </w:r>
            <w:r>
              <w:rPr>
                <w:rFonts w:ascii="Open Sans" w:hAnsi="Open Sans" w:cs="Open Sans"/>
                <w:bCs/>
                <w:sz w:val="18"/>
                <w:szCs w:val="18"/>
              </w:rPr>
              <w:t xml:space="preserve"> - </w:t>
            </w:r>
            <w:r w:rsidRPr="009307CC">
              <w:rPr>
                <w:rFonts w:ascii="Open Sans" w:hAnsi="Open Sans" w:cs="Open Sans"/>
                <w:bCs/>
                <w:sz w:val="18"/>
                <w:szCs w:val="18"/>
              </w:rPr>
              <w:t xml:space="preserve">4 dni </w:t>
            </w:r>
            <w:r w:rsidRPr="009307CC">
              <w:rPr>
                <w:rFonts w:ascii="Open Sans" w:hAnsi="Open Sans" w:cs="Open Sans"/>
                <w:sz w:val="18"/>
                <w:szCs w:val="18"/>
              </w:rPr>
              <w:t>robocze</w:t>
            </w:r>
          </w:p>
        </w:tc>
        <w:tc>
          <w:tcPr>
            <w:tcW w:w="3969" w:type="dxa"/>
            <w:vAlign w:val="center"/>
          </w:tcPr>
          <w:p w14:paraId="058288CE" w14:textId="77777777" w:rsidR="009307CC" w:rsidRPr="009307CC" w:rsidRDefault="009307CC" w:rsidP="009307CC">
            <w:pPr>
              <w:pStyle w:val="Akapitzlist"/>
              <w:autoSpaceDE w:val="0"/>
              <w:autoSpaceDN w:val="0"/>
              <w:adjustRightInd w:val="0"/>
              <w:ind w:left="0"/>
              <w:jc w:val="center"/>
              <w:rPr>
                <w:rFonts w:ascii="Open Sans" w:hAnsi="Open Sans" w:cs="Open Sans"/>
                <w:b/>
                <w:bCs/>
                <w:sz w:val="18"/>
                <w:szCs w:val="18"/>
              </w:rPr>
            </w:pPr>
            <w:r w:rsidRPr="009307CC">
              <w:rPr>
                <w:rFonts w:ascii="Open Sans" w:hAnsi="Open Sans" w:cs="Open Sans"/>
                <w:b/>
                <w:bCs/>
                <w:sz w:val="18"/>
                <w:szCs w:val="18"/>
              </w:rPr>
              <w:t>5 pkt.</w:t>
            </w:r>
          </w:p>
        </w:tc>
      </w:tr>
      <w:tr w:rsidR="009307CC" w:rsidRPr="009307CC" w14:paraId="0F577C8C" w14:textId="77777777" w:rsidTr="00615590">
        <w:trPr>
          <w:trHeight w:val="431"/>
        </w:trPr>
        <w:tc>
          <w:tcPr>
            <w:tcW w:w="4450" w:type="dxa"/>
            <w:vAlign w:val="center"/>
          </w:tcPr>
          <w:p w14:paraId="18B1E0F0" w14:textId="77777777" w:rsidR="009307CC" w:rsidRPr="009307CC" w:rsidRDefault="009307CC" w:rsidP="009307CC">
            <w:pPr>
              <w:pStyle w:val="Akapitzlist"/>
              <w:autoSpaceDE w:val="0"/>
              <w:autoSpaceDN w:val="0"/>
              <w:adjustRightInd w:val="0"/>
              <w:ind w:left="0"/>
              <w:jc w:val="center"/>
              <w:rPr>
                <w:rFonts w:ascii="Open Sans" w:hAnsi="Open Sans" w:cs="Open Sans"/>
                <w:bCs/>
                <w:sz w:val="18"/>
                <w:szCs w:val="18"/>
              </w:rPr>
            </w:pPr>
            <w:r w:rsidRPr="009307CC">
              <w:rPr>
                <w:rFonts w:ascii="Open Sans" w:hAnsi="Open Sans" w:cs="Open Sans"/>
                <w:sz w:val="18"/>
                <w:szCs w:val="18"/>
              </w:rPr>
              <w:t>≥</w:t>
            </w:r>
            <w:r>
              <w:rPr>
                <w:rFonts w:ascii="Open Sans" w:hAnsi="Open Sans" w:cs="Open Sans"/>
                <w:sz w:val="18"/>
                <w:szCs w:val="18"/>
              </w:rPr>
              <w:t xml:space="preserve"> 5 </w:t>
            </w:r>
            <w:r w:rsidRPr="009307CC">
              <w:rPr>
                <w:rFonts w:ascii="Open Sans" w:hAnsi="Open Sans" w:cs="Open Sans"/>
                <w:sz w:val="18"/>
                <w:szCs w:val="18"/>
              </w:rPr>
              <w:t>dni roboczych</w:t>
            </w:r>
          </w:p>
        </w:tc>
        <w:tc>
          <w:tcPr>
            <w:tcW w:w="3969" w:type="dxa"/>
            <w:vAlign w:val="center"/>
          </w:tcPr>
          <w:p w14:paraId="7B0F26FC" w14:textId="77777777" w:rsidR="009307CC" w:rsidRPr="009307CC" w:rsidRDefault="009307CC" w:rsidP="009307CC">
            <w:pPr>
              <w:pStyle w:val="Akapitzlist"/>
              <w:autoSpaceDE w:val="0"/>
              <w:autoSpaceDN w:val="0"/>
              <w:adjustRightInd w:val="0"/>
              <w:ind w:left="0"/>
              <w:jc w:val="center"/>
              <w:rPr>
                <w:rFonts w:ascii="Open Sans" w:hAnsi="Open Sans" w:cs="Open Sans"/>
                <w:b/>
                <w:bCs/>
                <w:sz w:val="18"/>
                <w:szCs w:val="18"/>
              </w:rPr>
            </w:pPr>
            <w:r w:rsidRPr="009307CC">
              <w:rPr>
                <w:rFonts w:ascii="Open Sans" w:hAnsi="Open Sans" w:cs="Open Sans"/>
                <w:b/>
                <w:bCs/>
                <w:sz w:val="18"/>
                <w:szCs w:val="18"/>
              </w:rPr>
              <w:t>0 pkt.</w:t>
            </w:r>
          </w:p>
        </w:tc>
      </w:tr>
    </w:tbl>
    <w:p w14:paraId="08A46AF9" w14:textId="77777777" w:rsidR="004663A1" w:rsidRDefault="004663A1" w:rsidP="00AC3C1E">
      <w:pPr>
        <w:shd w:val="clear" w:color="auto" w:fill="FFFFFF"/>
        <w:ind w:right="91"/>
        <w:rPr>
          <w:rFonts w:ascii="Open Sans" w:hAnsi="Open Sans" w:cs="Open Sans"/>
          <w:spacing w:val="-5"/>
          <w:sz w:val="18"/>
          <w:szCs w:val="18"/>
        </w:rPr>
      </w:pPr>
    </w:p>
    <w:p w14:paraId="15F4E5AB" w14:textId="26A79DCC" w:rsidR="00AC3C1E" w:rsidRPr="00A14500" w:rsidRDefault="00AC3C1E" w:rsidP="00AC3C1E">
      <w:pPr>
        <w:spacing w:after="0" w:line="240" w:lineRule="auto"/>
        <w:jc w:val="both"/>
        <w:rPr>
          <w:rFonts w:ascii="Open Sans" w:hAnsi="Open Sans" w:cs="Open Sans"/>
          <w:color w:val="000000"/>
          <w:sz w:val="18"/>
          <w:szCs w:val="18"/>
        </w:rPr>
      </w:pPr>
      <w:r w:rsidRPr="00A14500">
        <w:rPr>
          <w:rFonts w:ascii="Open Sans" w:hAnsi="Open Sans" w:cs="Open Sans"/>
          <w:color w:val="000000"/>
          <w:sz w:val="18"/>
          <w:szCs w:val="18"/>
        </w:rPr>
        <w:lastRenderedPageBreak/>
        <w:t xml:space="preserve">Przewidywana częstotliwość odbioru - nie rzadziej niż raz na dwa tygodnie. W razie potrzeby </w:t>
      </w:r>
      <w:r w:rsidR="00EF525D">
        <w:rPr>
          <w:rFonts w:ascii="Open Sans" w:hAnsi="Open Sans" w:cs="Open Sans"/>
          <w:color w:val="000000"/>
          <w:sz w:val="18"/>
          <w:szCs w:val="18"/>
        </w:rPr>
        <w:t>W</w:t>
      </w:r>
      <w:r w:rsidRPr="00A14500">
        <w:rPr>
          <w:rFonts w:ascii="Open Sans" w:hAnsi="Open Sans" w:cs="Open Sans"/>
          <w:color w:val="000000"/>
          <w:sz w:val="18"/>
          <w:szCs w:val="18"/>
        </w:rPr>
        <w:t>ykonawca powinien być gotowy na dodatkowy wywóz pomiędzy regularnymi wywozami. Dodatkowo na żądanie Wykonawca winien zapewnić usługę mycia i dezynfekcji pojemników. Wykonawca jest obowiązany ustalić</w:t>
      </w:r>
      <w:r w:rsidR="00EF525D">
        <w:rPr>
          <w:rFonts w:ascii="Open Sans" w:hAnsi="Open Sans" w:cs="Open Sans"/>
          <w:color w:val="000000"/>
          <w:sz w:val="18"/>
          <w:szCs w:val="18"/>
        </w:rPr>
        <w:br/>
      </w:r>
      <w:r w:rsidRPr="00A14500">
        <w:rPr>
          <w:rFonts w:ascii="Open Sans" w:hAnsi="Open Sans" w:cs="Open Sans"/>
          <w:color w:val="000000"/>
          <w:sz w:val="18"/>
          <w:szCs w:val="18"/>
        </w:rPr>
        <w:t>z Zamawiającym harmonogram wywozu poszczególnych frakcji odpadów.</w:t>
      </w:r>
    </w:p>
    <w:p w14:paraId="0FA3B21E" w14:textId="77777777" w:rsidR="00AC3C1E" w:rsidRPr="00A14500" w:rsidRDefault="00AC3C1E" w:rsidP="00AC3C1E">
      <w:pPr>
        <w:shd w:val="clear" w:color="auto" w:fill="FFFFFF"/>
        <w:ind w:right="91"/>
        <w:rPr>
          <w:rFonts w:ascii="Open Sans" w:hAnsi="Open Sans" w:cs="Open Sans"/>
          <w:spacing w:val="-5"/>
          <w:sz w:val="18"/>
          <w:szCs w:val="18"/>
        </w:rPr>
      </w:pPr>
    </w:p>
    <w:p w14:paraId="26A87706" w14:textId="77777777" w:rsidR="004663A1" w:rsidRPr="00A14500" w:rsidRDefault="004663A1" w:rsidP="005C4388">
      <w:pPr>
        <w:shd w:val="clear" w:color="auto" w:fill="FFFFFF"/>
        <w:ind w:right="91"/>
        <w:jc w:val="center"/>
        <w:rPr>
          <w:rFonts w:ascii="Open Sans" w:hAnsi="Open Sans" w:cs="Open Sans"/>
          <w:spacing w:val="-5"/>
          <w:sz w:val="18"/>
          <w:szCs w:val="18"/>
        </w:rPr>
      </w:pPr>
    </w:p>
    <w:p w14:paraId="27EAED3C" w14:textId="77777777" w:rsidR="00C55BE1" w:rsidRDefault="00BA688C" w:rsidP="00BA688C">
      <w:pPr>
        <w:autoSpaceDE w:val="0"/>
        <w:spacing w:line="240" w:lineRule="auto"/>
        <w:jc w:val="both"/>
        <w:rPr>
          <w:rFonts w:ascii="Open Sans" w:hAnsi="Open Sans" w:cs="Open Sans"/>
          <w:b/>
          <w:bCs/>
          <w:sz w:val="18"/>
          <w:szCs w:val="18"/>
        </w:rPr>
      </w:pPr>
      <w:r w:rsidRPr="00A14500">
        <w:rPr>
          <w:rFonts w:ascii="Open Sans" w:hAnsi="Open Sans" w:cs="Open Sans"/>
          <w:b/>
          <w:bCs/>
          <w:sz w:val="18"/>
          <w:szCs w:val="18"/>
        </w:rPr>
        <w:t>Część</w:t>
      </w:r>
      <w:r w:rsidR="00C55BE1">
        <w:rPr>
          <w:rFonts w:ascii="Open Sans" w:hAnsi="Open Sans" w:cs="Open Sans"/>
          <w:b/>
          <w:bCs/>
          <w:sz w:val="18"/>
          <w:szCs w:val="18"/>
        </w:rPr>
        <w:t xml:space="preserve"> IV</w:t>
      </w:r>
    </w:p>
    <w:p w14:paraId="7A9BD848" w14:textId="0EC14191" w:rsidR="00BA688C" w:rsidRDefault="00C55BE1" w:rsidP="00BA688C">
      <w:pPr>
        <w:spacing w:after="0" w:line="240" w:lineRule="auto"/>
        <w:jc w:val="both"/>
        <w:rPr>
          <w:rFonts w:ascii="Open Sans" w:hAnsi="Open Sans" w:cs="Open Sans"/>
          <w:b/>
          <w:bCs/>
          <w:iCs/>
          <w:sz w:val="18"/>
          <w:szCs w:val="18"/>
        </w:rPr>
      </w:pPr>
      <w:r w:rsidRPr="00C55BE1">
        <w:rPr>
          <w:rFonts w:ascii="Open Sans" w:hAnsi="Open Sans" w:cs="Open Sans"/>
          <w:b/>
          <w:bCs/>
          <w:iCs/>
          <w:sz w:val="18"/>
          <w:szCs w:val="18"/>
        </w:rPr>
        <w:t>odbieranie i zagospodarowanie odpadów komunalnych – zmieszanych gromadzonych w pojemnikach i zbieranych selektywnie (frakcje PMTSB) w systemie workowym z Urzędu Gminy Inowrocław, zlokalizowanym przy ul. Kr. Jadwigi 43 w Inowrocławiu</w:t>
      </w:r>
      <w:r w:rsidR="00EF525D" w:rsidRPr="00EF525D">
        <w:rPr>
          <w:rFonts w:ascii="Open Sans" w:hAnsi="Open Sans" w:cs="Open Sans"/>
          <w:b/>
          <w:bCs/>
          <w:iCs/>
          <w:sz w:val="18"/>
          <w:szCs w:val="18"/>
        </w:rPr>
        <w:t xml:space="preserve"> </w:t>
      </w:r>
      <w:r w:rsidR="00EF525D">
        <w:rPr>
          <w:rFonts w:ascii="Open Sans" w:hAnsi="Open Sans" w:cs="Open Sans"/>
          <w:b/>
          <w:bCs/>
          <w:iCs/>
          <w:sz w:val="18"/>
          <w:szCs w:val="18"/>
        </w:rPr>
        <w:t>oraz budynku CUS zlokalizowanym przy ul. Metalowców 7 w Inowrocławiu</w:t>
      </w:r>
      <w:r w:rsidRPr="00C55BE1">
        <w:rPr>
          <w:rFonts w:ascii="Open Sans" w:hAnsi="Open Sans" w:cs="Open Sans"/>
          <w:b/>
          <w:bCs/>
          <w:iCs/>
          <w:sz w:val="18"/>
          <w:szCs w:val="18"/>
        </w:rPr>
        <w:t xml:space="preserve"> w okresie VII.2023-VI.2025</w:t>
      </w:r>
    </w:p>
    <w:p w14:paraId="47C538EB" w14:textId="77777777" w:rsidR="00C55BE1" w:rsidRPr="00A14500" w:rsidRDefault="00C55BE1" w:rsidP="00BA688C">
      <w:pPr>
        <w:spacing w:after="0" w:line="240" w:lineRule="auto"/>
        <w:jc w:val="both"/>
        <w:rPr>
          <w:rFonts w:ascii="Open Sans" w:hAnsi="Open Sans" w:cs="Open Sans"/>
          <w:bCs/>
          <w:sz w:val="18"/>
          <w:szCs w:val="18"/>
        </w:rPr>
      </w:pPr>
    </w:p>
    <w:p w14:paraId="74256576" w14:textId="77777777" w:rsidR="00BA688C" w:rsidRPr="00A14500" w:rsidRDefault="00BA688C" w:rsidP="00BA688C">
      <w:pPr>
        <w:spacing w:after="0" w:line="240" w:lineRule="auto"/>
        <w:jc w:val="both"/>
        <w:rPr>
          <w:rFonts w:ascii="Open Sans" w:hAnsi="Open Sans" w:cs="Open Sans"/>
          <w:color w:val="000000"/>
          <w:sz w:val="18"/>
          <w:szCs w:val="18"/>
        </w:rPr>
      </w:pPr>
      <w:r w:rsidRPr="00A14500">
        <w:rPr>
          <w:rFonts w:ascii="Open Sans" w:hAnsi="Open Sans" w:cs="Open Sans"/>
          <w:color w:val="000000"/>
          <w:sz w:val="18"/>
          <w:szCs w:val="18"/>
        </w:rPr>
        <w:t>Udział w postępowaniu mogą wziąć podmioty wpisane do Rejestru Działalności Regulowanej prowadzonym przez Prezydenta Miasta Inowrocławia.</w:t>
      </w:r>
    </w:p>
    <w:p w14:paraId="59B254C1" w14:textId="77777777" w:rsidR="00BA688C" w:rsidRPr="00A14500" w:rsidRDefault="00BA688C" w:rsidP="00BA688C">
      <w:pPr>
        <w:spacing w:after="0" w:line="240" w:lineRule="auto"/>
        <w:jc w:val="both"/>
        <w:rPr>
          <w:rFonts w:ascii="Open Sans" w:hAnsi="Open Sans" w:cs="Open Sans"/>
          <w:sz w:val="18"/>
          <w:szCs w:val="18"/>
        </w:rPr>
      </w:pPr>
      <w:r w:rsidRPr="00A14500">
        <w:rPr>
          <w:rFonts w:ascii="Open Sans" w:hAnsi="Open Sans" w:cs="Open Sans"/>
          <w:sz w:val="18"/>
          <w:szCs w:val="18"/>
        </w:rPr>
        <w:t xml:space="preserve">Wykonawca jest obowiązany do posiadania wpisu w dziale VII BDO oraz zezwolenie na wykonywanie zawodu przewoźnika drogowego – należy przedłożyć kopię. </w:t>
      </w:r>
    </w:p>
    <w:p w14:paraId="296A57BE" w14:textId="77777777" w:rsidR="00BA688C" w:rsidRPr="00A14500" w:rsidRDefault="00BA688C" w:rsidP="00BA688C">
      <w:pPr>
        <w:spacing w:after="0" w:line="240" w:lineRule="auto"/>
        <w:jc w:val="both"/>
        <w:rPr>
          <w:rFonts w:ascii="Open Sans" w:hAnsi="Open Sans" w:cs="Open Sans"/>
          <w:color w:val="000000"/>
          <w:sz w:val="18"/>
          <w:szCs w:val="18"/>
        </w:rPr>
      </w:pPr>
    </w:p>
    <w:p w14:paraId="6FB4CF84" w14:textId="54A488B6" w:rsidR="00BA688C" w:rsidRPr="00A14500" w:rsidRDefault="00BA688C" w:rsidP="00BA688C">
      <w:pPr>
        <w:spacing w:after="0" w:line="240" w:lineRule="auto"/>
        <w:jc w:val="both"/>
        <w:rPr>
          <w:rFonts w:ascii="Open Sans" w:hAnsi="Open Sans" w:cs="Open Sans"/>
          <w:color w:val="000000"/>
          <w:sz w:val="18"/>
          <w:szCs w:val="18"/>
        </w:rPr>
      </w:pPr>
      <w:r w:rsidRPr="00A14500">
        <w:rPr>
          <w:rFonts w:ascii="Open Sans" w:hAnsi="Open Sans" w:cs="Open Sans"/>
          <w:color w:val="000000"/>
          <w:sz w:val="18"/>
          <w:szCs w:val="18"/>
        </w:rPr>
        <w:t>Przewidywana częstotliwość odbioru - nie rzadziej niż raz na dwa tygodnie. W razie potrzeby wykonawca powinien być gotowy na dodatkowy wywóz pomiędzy regularnymi wywozami. Dodatkowo na żądanie Wykonawca winien zapewnić usługę mycia i dezynfekcji pojemników. Wykonawca jest obowiązany ustalić</w:t>
      </w:r>
      <w:r w:rsidR="00EF525D">
        <w:rPr>
          <w:rFonts w:ascii="Open Sans" w:hAnsi="Open Sans" w:cs="Open Sans"/>
          <w:color w:val="000000"/>
          <w:sz w:val="18"/>
          <w:szCs w:val="18"/>
        </w:rPr>
        <w:br/>
      </w:r>
      <w:r w:rsidRPr="00A14500">
        <w:rPr>
          <w:rFonts w:ascii="Open Sans" w:hAnsi="Open Sans" w:cs="Open Sans"/>
          <w:color w:val="000000"/>
          <w:sz w:val="18"/>
          <w:szCs w:val="18"/>
        </w:rPr>
        <w:t>z Zamawiającym harmonogram wywozu poszczególnych frakcji odpadów.</w:t>
      </w:r>
    </w:p>
    <w:p w14:paraId="0689DD56" w14:textId="77777777" w:rsidR="00BA688C" w:rsidRPr="00A14500" w:rsidRDefault="00BA688C" w:rsidP="00BA688C">
      <w:pPr>
        <w:spacing w:after="0" w:line="240" w:lineRule="auto"/>
        <w:jc w:val="both"/>
        <w:rPr>
          <w:rFonts w:ascii="Open Sans" w:hAnsi="Open Sans" w:cs="Open Sans"/>
          <w:color w:val="000000"/>
          <w:sz w:val="18"/>
          <w:szCs w:val="18"/>
        </w:rPr>
      </w:pPr>
      <w:r w:rsidRPr="00A14500">
        <w:rPr>
          <w:rFonts w:ascii="Open Sans" w:hAnsi="Open Sans" w:cs="Open Sans"/>
          <w:color w:val="000000"/>
          <w:sz w:val="18"/>
          <w:szCs w:val="18"/>
        </w:rPr>
        <w:br/>
        <w:t>Ponadto Wykonawca winien zapewnić możliwość dzierżawy pojemników.</w:t>
      </w:r>
    </w:p>
    <w:p w14:paraId="71FCF2BF" w14:textId="77777777" w:rsidR="00BA688C" w:rsidRDefault="00BA688C" w:rsidP="00BA688C">
      <w:pPr>
        <w:spacing w:after="0" w:line="240" w:lineRule="auto"/>
        <w:jc w:val="both"/>
        <w:rPr>
          <w:rFonts w:ascii="Open Sans" w:hAnsi="Open Sans" w:cs="Open Sans"/>
          <w:color w:val="000000"/>
          <w:sz w:val="18"/>
          <w:szCs w:val="18"/>
        </w:rPr>
      </w:pPr>
      <w:r w:rsidRPr="00A14500">
        <w:rPr>
          <w:rFonts w:ascii="Open Sans" w:hAnsi="Open Sans" w:cs="Open Sans"/>
          <w:color w:val="000000"/>
          <w:sz w:val="18"/>
          <w:szCs w:val="18"/>
        </w:rPr>
        <w:t>Odpady segregowane:</w:t>
      </w:r>
    </w:p>
    <w:p w14:paraId="0FF986AC" w14:textId="52463B90" w:rsidR="00BA688C" w:rsidRPr="00A14500" w:rsidRDefault="00BA688C" w:rsidP="00BA688C">
      <w:pPr>
        <w:pStyle w:val="Akapitzlist"/>
        <w:numPr>
          <w:ilvl w:val="0"/>
          <w:numId w:val="36"/>
        </w:numPr>
        <w:spacing w:after="0" w:line="240" w:lineRule="auto"/>
        <w:ind w:left="426" w:hanging="284"/>
        <w:jc w:val="both"/>
        <w:rPr>
          <w:rFonts w:ascii="Open Sans" w:hAnsi="Open Sans" w:cs="Open Sans"/>
          <w:color w:val="000000"/>
          <w:sz w:val="18"/>
          <w:szCs w:val="18"/>
        </w:rPr>
      </w:pPr>
      <w:r w:rsidRPr="00A14500">
        <w:rPr>
          <w:rFonts w:ascii="Open Sans" w:hAnsi="Open Sans" w:cs="Open Sans"/>
          <w:color w:val="000000"/>
          <w:sz w:val="18"/>
          <w:szCs w:val="18"/>
        </w:rPr>
        <w:t>tworzywa szt., metale i odpady wielomateriałowe będą gromadzone w pojemniku koloru żółtego</w:t>
      </w:r>
      <w:r w:rsidR="00EF525D">
        <w:rPr>
          <w:rFonts w:ascii="Open Sans" w:hAnsi="Open Sans" w:cs="Open Sans"/>
          <w:color w:val="000000"/>
          <w:sz w:val="18"/>
          <w:szCs w:val="18"/>
        </w:rPr>
        <w:br/>
      </w:r>
      <w:r w:rsidRPr="00A14500">
        <w:rPr>
          <w:rFonts w:ascii="Open Sans" w:hAnsi="Open Sans" w:cs="Open Sans"/>
          <w:color w:val="000000"/>
          <w:sz w:val="18"/>
          <w:szCs w:val="18"/>
        </w:rPr>
        <w:t xml:space="preserve">o pojemności 1100 l, </w:t>
      </w:r>
    </w:p>
    <w:p w14:paraId="72B01C91" w14:textId="77777777" w:rsidR="00BA688C" w:rsidRPr="00A14500" w:rsidRDefault="00BA688C" w:rsidP="00BA688C">
      <w:pPr>
        <w:pStyle w:val="Akapitzlist"/>
        <w:numPr>
          <w:ilvl w:val="0"/>
          <w:numId w:val="36"/>
        </w:numPr>
        <w:spacing w:after="0" w:line="240" w:lineRule="auto"/>
        <w:ind w:left="426" w:hanging="284"/>
        <w:jc w:val="both"/>
        <w:rPr>
          <w:rFonts w:ascii="Open Sans" w:hAnsi="Open Sans" w:cs="Open Sans"/>
          <w:color w:val="000000"/>
          <w:sz w:val="18"/>
          <w:szCs w:val="18"/>
        </w:rPr>
      </w:pPr>
      <w:r w:rsidRPr="00A14500">
        <w:rPr>
          <w:rFonts w:ascii="Open Sans" w:hAnsi="Open Sans" w:cs="Open Sans"/>
          <w:color w:val="000000"/>
          <w:sz w:val="18"/>
          <w:szCs w:val="18"/>
        </w:rPr>
        <w:t>makulatura będzie gromadzona w pojemniku koloru niebieskiego o pojemności 1100 l,</w:t>
      </w:r>
    </w:p>
    <w:p w14:paraId="6944EDB2" w14:textId="77777777" w:rsidR="00BA688C" w:rsidRPr="00A14500" w:rsidRDefault="00BA688C" w:rsidP="00BA688C">
      <w:pPr>
        <w:pStyle w:val="Akapitzlist"/>
        <w:numPr>
          <w:ilvl w:val="0"/>
          <w:numId w:val="36"/>
        </w:numPr>
        <w:spacing w:after="0" w:line="240" w:lineRule="auto"/>
        <w:ind w:left="426" w:hanging="284"/>
        <w:jc w:val="both"/>
        <w:rPr>
          <w:rFonts w:ascii="Open Sans" w:hAnsi="Open Sans" w:cs="Open Sans"/>
          <w:color w:val="000000"/>
          <w:sz w:val="18"/>
          <w:szCs w:val="18"/>
        </w:rPr>
      </w:pPr>
      <w:r w:rsidRPr="00A14500">
        <w:rPr>
          <w:rFonts w:ascii="Open Sans" w:hAnsi="Open Sans" w:cs="Open Sans"/>
          <w:color w:val="000000"/>
          <w:sz w:val="18"/>
          <w:szCs w:val="18"/>
        </w:rPr>
        <w:t xml:space="preserve">odpady szkła będą wystawiane w worku koloru zielonego o pojemności 80 l. </w:t>
      </w:r>
      <w:r w:rsidRPr="00A14500">
        <w:rPr>
          <w:rFonts w:ascii="Open Sans" w:hAnsi="Open Sans" w:cs="Open Sans"/>
          <w:sz w:val="18"/>
          <w:szCs w:val="18"/>
        </w:rPr>
        <w:t xml:space="preserve">Po odebraniu należy zostawić worki w ilości równej workom odebranych bioodpady </w:t>
      </w:r>
      <w:r w:rsidRPr="00A14500">
        <w:rPr>
          <w:rFonts w:ascii="Open Sans" w:hAnsi="Open Sans" w:cs="Open Sans"/>
          <w:color w:val="000000"/>
          <w:sz w:val="18"/>
          <w:szCs w:val="18"/>
        </w:rPr>
        <w:t>będą gromadzone w pojemniku koloru brązowego o pojemności 80 l.</w:t>
      </w:r>
    </w:p>
    <w:p w14:paraId="145FABCB" w14:textId="77777777" w:rsidR="00C55BE1" w:rsidRDefault="00C55BE1" w:rsidP="00C55BE1">
      <w:pPr>
        <w:pStyle w:val="Akapitzlist"/>
        <w:spacing w:after="0" w:line="240" w:lineRule="auto"/>
        <w:ind w:left="0"/>
        <w:jc w:val="both"/>
        <w:rPr>
          <w:rFonts w:ascii="Open Sans" w:hAnsi="Open Sans" w:cs="Open Sans"/>
          <w:color w:val="000000"/>
          <w:sz w:val="18"/>
          <w:szCs w:val="18"/>
        </w:rPr>
      </w:pPr>
    </w:p>
    <w:p w14:paraId="354E5454" w14:textId="0DB82F05" w:rsidR="00BA688C" w:rsidRPr="00A14500" w:rsidRDefault="00BA688C" w:rsidP="00C55BE1">
      <w:pPr>
        <w:pStyle w:val="Akapitzlist"/>
        <w:spacing w:after="0" w:line="240" w:lineRule="auto"/>
        <w:ind w:left="0"/>
        <w:jc w:val="both"/>
        <w:rPr>
          <w:rFonts w:ascii="Open Sans" w:hAnsi="Open Sans" w:cs="Open Sans"/>
          <w:color w:val="000000"/>
          <w:sz w:val="18"/>
          <w:szCs w:val="18"/>
        </w:rPr>
      </w:pPr>
      <w:r w:rsidRPr="00A14500">
        <w:rPr>
          <w:rFonts w:ascii="Open Sans" w:hAnsi="Open Sans" w:cs="Open Sans"/>
          <w:color w:val="000000"/>
          <w:sz w:val="18"/>
          <w:szCs w:val="18"/>
        </w:rPr>
        <w:t>Wykonawca jest zobowiązany do przekazywania niesegregowanych, zmieszanych odpadów komunalnych do właściwej Instalacji Komunalnej oraz odpadów segregowanych i pozostałości z segregowania odpadów komunalnych przeznaczonych do składowania do właściwych instalacji, zgodnie z hierarchią postępowania</w:t>
      </w:r>
      <w:r w:rsidR="00EF525D">
        <w:rPr>
          <w:rFonts w:ascii="Open Sans" w:hAnsi="Open Sans" w:cs="Open Sans"/>
          <w:color w:val="000000"/>
          <w:sz w:val="18"/>
          <w:szCs w:val="18"/>
        </w:rPr>
        <w:br/>
      </w:r>
      <w:r w:rsidRPr="00A14500">
        <w:rPr>
          <w:rFonts w:ascii="Open Sans" w:hAnsi="Open Sans" w:cs="Open Sans"/>
          <w:color w:val="000000"/>
          <w:sz w:val="18"/>
          <w:szCs w:val="18"/>
        </w:rPr>
        <w:t>z odpadami. Wykonawca zobowiązany będzie do dostarczenia odpadów na własny koszt do instalacji przewidzianej do zastępczej obsługi w przypadku awarii instalacji komunalne. Pojazdy Wykonawcy winny być zaopatrzone w system monitoringu wizyjnego.</w:t>
      </w:r>
    </w:p>
    <w:p w14:paraId="1905DC3B" w14:textId="77777777" w:rsidR="00BA688C" w:rsidRPr="00A14500" w:rsidRDefault="00BA688C" w:rsidP="00C55BE1">
      <w:pPr>
        <w:spacing w:before="80" w:after="120" w:line="240" w:lineRule="auto"/>
        <w:jc w:val="both"/>
        <w:rPr>
          <w:rFonts w:ascii="Open Sans" w:hAnsi="Open Sans" w:cs="Open Sans"/>
          <w:color w:val="000000"/>
          <w:sz w:val="18"/>
          <w:szCs w:val="18"/>
        </w:rPr>
      </w:pPr>
      <w:r w:rsidRPr="00A14500">
        <w:rPr>
          <w:rFonts w:ascii="Open Sans" w:hAnsi="Open Sans" w:cs="Open Sans"/>
          <w:color w:val="000000"/>
          <w:sz w:val="18"/>
          <w:szCs w:val="18"/>
        </w:rPr>
        <w:t xml:space="preserve">Odbiory muszą być zgodne z Uchwałami Rady Miasta </w:t>
      </w:r>
      <w:proofErr w:type="spellStart"/>
      <w:r w:rsidRPr="00A14500">
        <w:rPr>
          <w:rFonts w:ascii="Open Sans" w:hAnsi="Open Sans" w:cs="Open Sans"/>
          <w:color w:val="000000"/>
          <w:sz w:val="18"/>
          <w:szCs w:val="18"/>
        </w:rPr>
        <w:t>ws</w:t>
      </w:r>
      <w:proofErr w:type="spellEnd"/>
      <w:r w:rsidRPr="00A14500">
        <w:rPr>
          <w:rFonts w:ascii="Open Sans" w:hAnsi="Open Sans" w:cs="Open Sans"/>
          <w:color w:val="000000"/>
          <w:sz w:val="18"/>
          <w:szCs w:val="18"/>
        </w:rPr>
        <w:t>. Regulaminu utrzymania czystości i porządku na terenie Miasta Inowrocławia oraz w sprawie określenia szczegółowego sposobu i zakresu świadczenia usług w zakresie odbierania odpadów komunalnych od właścicieli nieruchomości i zagospodarowania tych odpadów.</w:t>
      </w:r>
    </w:p>
    <w:p w14:paraId="10DE8260" w14:textId="77777777" w:rsidR="00BA688C" w:rsidRPr="00A14500" w:rsidRDefault="00BA688C" w:rsidP="00C55BE1">
      <w:pPr>
        <w:spacing w:before="80" w:after="120" w:line="240" w:lineRule="auto"/>
        <w:jc w:val="both"/>
        <w:rPr>
          <w:rFonts w:ascii="Open Sans" w:hAnsi="Open Sans" w:cs="Open Sans"/>
          <w:sz w:val="18"/>
          <w:szCs w:val="18"/>
        </w:rPr>
      </w:pPr>
      <w:r w:rsidRPr="00A14500">
        <w:rPr>
          <w:rFonts w:ascii="Open Sans" w:hAnsi="Open Sans" w:cs="Open Sans"/>
          <w:sz w:val="18"/>
          <w:szCs w:val="18"/>
        </w:rPr>
        <w:t xml:space="preserve">Baza </w:t>
      </w:r>
      <w:proofErr w:type="spellStart"/>
      <w:r w:rsidRPr="00A14500">
        <w:rPr>
          <w:rFonts w:ascii="Open Sans" w:hAnsi="Open Sans" w:cs="Open Sans"/>
          <w:sz w:val="18"/>
          <w:szCs w:val="18"/>
        </w:rPr>
        <w:t>magazynowo-transportowa</w:t>
      </w:r>
      <w:proofErr w:type="spellEnd"/>
      <w:r w:rsidRPr="00A14500">
        <w:rPr>
          <w:rFonts w:ascii="Open Sans" w:hAnsi="Open Sans" w:cs="Open Sans"/>
          <w:sz w:val="18"/>
          <w:szCs w:val="18"/>
        </w:rPr>
        <w:t xml:space="preserve"> musi spełniać wymagania określone w Rozporządzeniu Ministra Środowiska w sprawie szczegółowych wymagań odbierania odpadów komunalnych od właścicieli nieruchomości z dnia 11 stycznia 2013 roku.</w:t>
      </w:r>
    </w:p>
    <w:p w14:paraId="433C6688" w14:textId="1029599F" w:rsidR="00BA688C" w:rsidRPr="00A14500" w:rsidRDefault="00BA688C" w:rsidP="00C55BE1">
      <w:pPr>
        <w:spacing w:after="120" w:line="240" w:lineRule="auto"/>
        <w:jc w:val="both"/>
        <w:rPr>
          <w:rFonts w:ascii="Open Sans" w:hAnsi="Open Sans" w:cs="Open Sans"/>
          <w:sz w:val="18"/>
          <w:szCs w:val="18"/>
        </w:rPr>
      </w:pPr>
      <w:r w:rsidRPr="00A14500">
        <w:rPr>
          <w:rFonts w:ascii="Open Sans" w:hAnsi="Open Sans" w:cs="Open Sans"/>
          <w:sz w:val="18"/>
          <w:szCs w:val="18"/>
        </w:rPr>
        <w:t>Dla uznania, że Wykonawca spełnia warunek Zamawiający wymaga by wykazał, iż wykonał, w okresie ostatnich trzech lat przed upływem terminu składania ofert albo wniosków o dopuszczenie do udziału</w:t>
      </w:r>
      <w:r w:rsidR="00EF525D">
        <w:rPr>
          <w:rFonts w:ascii="Open Sans" w:hAnsi="Open Sans" w:cs="Open Sans"/>
          <w:sz w:val="18"/>
          <w:szCs w:val="18"/>
        </w:rPr>
        <w:br/>
      </w:r>
      <w:r w:rsidRPr="00A14500">
        <w:rPr>
          <w:rFonts w:ascii="Open Sans" w:hAnsi="Open Sans" w:cs="Open Sans"/>
          <w:sz w:val="18"/>
          <w:szCs w:val="18"/>
        </w:rPr>
        <w:t xml:space="preserve">w postępowaniu, a jeżeli okres prowadzenia działalności jest krótszy - w tym okresie zrealizował </w:t>
      </w:r>
      <w:r w:rsidRPr="00A14500">
        <w:rPr>
          <w:rFonts w:ascii="Open Sans" w:hAnsi="Open Sans" w:cs="Open Sans"/>
          <w:bCs/>
          <w:sz w:val="18"/>
          <w:szCs w:val="18"/>
        </w:rPr>
        <w:t>usługi odbierania i zagospodarowania zmieszanych i zbieranych selektywnie odpadów komunalnych</w:t>
      </w:r>
      <w:r w:rsidR="00EF525D">
        <w:rPr>
          <w:rFonts w:ascii="Open Sans" w:hAnsi="Open Sans" w:cs="Open Sans"/>
          <w:bCs/>
          <w:sz w:val="18"/>
          <w:szCs w:val="18"/>
        </w:rPr>
        <w:br/>
      </w:r>
      <w:r w:rsidRPr="00A14500">
        <w:rPr>
          <w:rFonts w:ascii="Open Sans" w:hAnsi="Open Sans" w:cs="Open Sans"/>
          <w:bCs/>
          <w:sz w:val="18"/>
          <w:szCs w:val="18"/>
        </w:rPr>
        <w:t>z nieruchomości z podaniem ich wartości, przedmiotu, dat wykonania i odbiorców oraz załączeniem dokumentu potwierdzającego, że dostawy lub usługi zostały wykonane lub są wykonywane należycie</w:t>
      </w:r>
      <w:r w:rsidRPr="00A14500">
        <w:rPr>
          <w:rFonts w:ascii="Open Sans" w:hAnsi="Open Sans" w:cs="Open Sans"/>
          <w:sz w:val="18"/>
          <w:szCs w:val="18"/>
        </w:rPr>
        <w:t xml:space="preserve">. Zamawiający żąda, aby Wykonawca wykazał odbiór roczny odpadów w ilości nie mniejszej niż </w:t>
      </w:r>
      <w:r w:rsidRPr="00A14500">
        <w:rPr>
          <w:rFonts w:ascii="Open Sans" w:hAnsi="Open Sans" w:cs="Open Sans"/>
          <w:bCs/>
          <w:sz w:val="18"/>
          <w:szCs w:val="18"/>
        </w:rPr>
        <w:t>250 Mg</w:t>
      </w:r>
      <w:r w:rsidRPr="00A14500">
        <w:rPr>
          <w:rFonts w:ascii="Open Sans" w:hAnsi="Open Sans" w:cs="Open Sans"/>
          <w:sz w:val="18"/>
          <w:szCs w:val="18"/>
        </w:rPr>
        <w:t>,</w:t>
      </w:r>
      <w:r w:rsidR="00EF525D">
        <w:rPr>
          <w:rFonts w:ascii="Open Sans" w:hAnsi="Open Sans" w:cs="Open Sans"/>
          <w:sz w:val="18"/>
          <w:szCs w:val="18"/>
        </w:rPr>
        <w:br/>
      </w:r>
      <w:r w:rsidRPr="00A14500">
        <w:rPr>
          <w:rFonts w:ascii="Open Sans" w:hAnsi="Open Sans" w:cs="Open Sans"/>
          <w:bCs/>
          <w:sz w:val="18"/>
          <w:szCs w:val="18"/>
        </w:rPr>
        <w:t>w każdym roku</w:t>
      </w:r>
      <w:r w:rsidRPr="00A14500">
        <w:rPr>
          <w:rFonts w:ascii="Open Sans" w:hAnsi="Open Sans" w:cs="Open Sans"/>
          <w:sz w:val="18"/>
          <w:szCs w:val="18"/>
        </w:rPr>
        <w:t xml:space="preserve"> prowadzonej działalności objętej informacją, w okresie min. 2 lat.</w:t>
      </w:r>
    </w:p>
    <w:p w14:paraId="7F363815" w14:textId="77777777" w:rsidR="00BA688C" w:rsidRPr="00A14500" w:rsidRDefault="00BA688C" w:rsidP="00BA688C">
      <w:pPr>
        <w:spacing w:after="0" w:line="240" w:lineRule="auto"/>
        <w:jc w:val="both"/>
        <w:rPr>
          <w:rFonts w:ascii="Open Sans" w:hAnsi="Open Sans" w:cs="Open Sans"/>
          <w:color w:val="000000"/>
          <w:sz w:val="18"/>
          <w:szCs w:val="18"/>
        </w:rPr>
      </w:pPr>
    </w:p>
    <w:p w14:paraId="5E12852C" w14:textId="77777777" w:rsidR="00BA688C" w:rsidRPr="00A14500" w:rsidRDefault="00BA688C" w:rsidP="00BA688C">
      <w:pPr>
        <w:spacing w:after="0" w:line="240" w:lineRule="auto"/>
        <w:jc w:val="both"/>
        <w:rPr>
          <w:rFonts w:ascii="Open Sans" w:hAnsi="Open Sans" w:cs="Open Sans"/>
          <w:color w:val="000000"/>
          <w:sz w:val="18"/>
          <w:szCs w:val="18"/>
        </w:rPr>
      </w:pPr>
    </w:p>
    <w:p w14:paraId="078BD975" w14:textId="77777777" w:rsidR="00BA688C" w:rsidRPr="00A14500" w:rsidRDefault="00C55BE1" w:rsidP="00BA688C">
      <w:pPr>
        <w:spacing w:line="240" w:lineRule="auto"/>
        <w:ind w:left="33"/>
        <w:jc w:val="both"/>
        <w:rPr>
          <w:rFonts w:ascii="Open Sans" w:hAnsi="Open Sans" w:cs="Open Sans"/>
          <w:b/>
          <w:bCs/>
          <w:iCs/>
          <w:sz w:val="18"/>
          <w:szCs w:val="18"/>
        </w:rPr>
      </w:pPr>
      <w:r>
        <w:rPr>
          <w:rFonts w:ascii="Open Sans" w:hAnsi="Open Sans" w:cs="Open Sans"/>
          <w:b/>
          <w:bCs/>
          <w:iCs/>
          <w:sz w:val="18"/>
          <w:szCs w:val="18"/>
        </w:rPr>
        <w:t>Zakres formularza ofertowego:</w:t>
      </w:r>
    </w:p>
    <w:p w14:paraId="1B220345" w14:textId="77777777" w:rsidR="00BA688C" w:rsidRPr="00A14500" w:rsidRDefault="00C55BE1" w:rsidP="00BA688C">
      <w:pPr>
        <w:pStyle w:val="Akapitzlist"/>
        <w:numPr>
          <w:ilvl w:val="0"/>
          <w:numId w:val="35"/>
        </w:numPr>
        <w:spacing w:after="200" w:line="240" w:lineRule="auto"/>
        <w:jc w:val="both"/>
        <w:rPr>
          <w:rFonts w:ascii="Open Sans" w:hAnsi="Open Sans" w:cs="Open Sans"/>
          <w:b/>
          <w:bCs/>
          <w:iCs/>
          <w:sz w:val="18"/>
          <w:szCs w:val="18"/>
        </w:rPr>
      </w:pPr>
      <w:r>
        <w:rPr>
          <w:rFonts w:ascii="Open Sans" w:hAnsi="Open Sans" w:cs="Open Sans"/>
          <w:b/>
          <w:bCs/>
          <w:iCs/>
          <w:sz w:val="18"/>
          <w:szCs w:val="18"/>
        </w:rPr>
        <w:t>Cena</w:t>
      </w:r>
    </w:p>
    <w:tbl>
      <w:tblPr>
        <w:tblStyle w:val="Tabela-Siatka"/>
        <w:tblW w:w="9673" w:type="dxa"/>
        <w:jc w:val="center"/>
        <w:tblLayout w:type="fixed"/>
        <w:tblLook w:val="04A0" w:firstRow="1" w:lastRow="0" w:firstColumn="1" w:lastColumn="0" w:noHBand="0" w:noVBand="1"/>
      </w:tblPr>
      <w:tblGrid>
        <w:gridCol w:w="562"/>
        <w:gridCol w:w="1823"/>
        <w:gridCol w:w="2196"/>
        <w:gridCol w:w="12"/>
        <w:gridCol w:w="1053"/>
        <w:gridCol w:w="1275"/>
        <w:gridCol w:w="1491"/>
        <w:gridCol w:w="1261"/>
      </w:tblGrid>
      <w:tr w:rsidR="00BA688C" w:rsidRPr="00A14500" w14:paraId="2F0B063D" w14:textId="77777777" w:rsidTr="00C55BE1">
        <w:trPr>
          <w:jc w:val="center"/>
        </w:trPr>
        <w:tc>
          <w:tcPr>
            <w:tcW w:w="562" w:type="dxa"/>
            <w:hideMark/>
          </w:tcPr>
          <w:p w14:paraId="02E43687" w14:textId="77777777" w:rsidR="00BA688C" w:rsidRPr="00A14500" w:rsidRDefault="00BA688C" w:rsidP="00BA688C">
            <w:pPr>
              <w:rPr>
                <w:rFonts w:ascii="Open Sans" w:hAnsi="Open Sans" w:cs="Open Sans"/>
                <w:b/>
                <w:sz w:val="18"/>
                <w:szCs w:val="18"/>
              </w:rPr>
            </w:pPr>
            <w:proofErr w:type="spellStart"/>
            <w:r w:rsidRPr="00A14500">
              <w:rPr>
                <w:rFonts w:ascii="Open Sans" w:hAnsi="Open Sans" w:cs="Open Sans"/>
                <w:b/>
                <w:sz w:val="18"/>
                <w:szCs w:val="18"/>
              </w:rPr>
              <w:t>Lp</w:t>
            </w:r>
            <w:proofErr w:type="spellEnd"/>
          </w:p>
        </w:tc>
        <w:tc>
          <w:tcPr>
            <w:tcW w:w="1823" w:type="dxa"/>
            <w:hideMark/>
          </w:tcPr>
          <w:p w14:paraId="080C7EF6" w14:textId="77777777" w:rsidR="00BA688C" w:rsidRPr="00A14500" w:rsidRDefault="00BA688C" w:rsidP="00BA688C">
            <w:pPr>
              <w:rPr>
                <w:rFonts w:ascii="Open Sans" w:hAnsi="Open Sans" w:cs="Open Sans"/>
                <w:b/>
                <w:sz w:val="18"/>
                <w:szCs w:val="18"/>
              </w:rPr>
            </w:pPr>
            <w:r w:rsidRPr="00A14500">
              <w:rPr>
                <w:rFonts w:ascii="Open Sans" w:hAnsi="Open Sans" w:cs="Open Sans"/>
                <w:b/>
                <w:sz w:val="18"/>
                <w:szCs w:val="18"/>
              </w:rPr>
              <w:t>Pozycja</w:t>
            </w:r>
          </w:p>
        </w:tc>
        <w:tc>
          <w:tcPr>
            <w:tcW w:w="2208" w:type="dxa"/>
            <w:gridSpan w:val="2"/>
            <w:hideMark/>
          </w:tcPr>
          <w:p w14:paraId="626F5366" w14:textId="77777777" w:rsidR="00BA688C" w:rsidRPr="00A14500" w:rsidRDefault="00BA688C" w:rsidP="00BA688C">
            <w:pPr>
              <w:rPr>
                <w:rFonts w:ascii="Open Sans" w:hAnsi="Open Sans" w:cs="Open Sans"/>
                <w:b/>
                <w:sz w:val="18"/>
                <w:szCs w:val="18"/>
              </w:rPr>
            </w:pPr>
            <w:r w:rsidRPr="00A14500">
              <w:rPr>
                <w:rFonts w:ascii="Open Sans" w:hAnsi="Open Sans" w:cs="Open Sans"/>
                <w:b/>
                <w:sz w:val="18"/>
                <w:szCs w:val="18"/>
              </w:rPr>
              <w:t>Opis</w:t>
            </w:r>
          </w:p>
        </w:tc>
        <w:tc>
          <w:tcPr>
            <w:tcW w:w="1053" w:type="dxa"/>
            <w:hideMark/>
          </w:tcPr>
          <w:p w14:paraId="63DF4B15" w14:textId="77777777" w:rsidR="00BA688C" w:rsidRPr="00A14500" w:rsidRDefault="00BA688C" w:rsidP="00BA688C">
            <w:pPr>
              <w:rPr>
                <w:rFonts w:ascii="Open Sans" w:hAnsi="Open Sans" w:cs="Open Sans"/>
                <w:b/>
                <w:sz w:val="18"/>
                <w:szCs w:val="18"/>
              </w:rPr>
            </w:pPr>
            <w:r w:rsidRPr="00A14500">
              <w:rPr>
                <w:rFonts w:ascii="Open Sans" w:hAnsi="Open Sans" w:cs="Open Sans"/>
                <w:b/>
                <w:sz w:val="18"/>
                <w:szCs w:val="18"/>
              </w:rPr>
              <w:t>Ilość</w:t>
            </w:r>
          </w:p>
          <w:p w14:paraId="085049C9" w14:textId="77777777" w:rsidR="00BA688C" w:rsidRPr="00A14500" w:rsidRDefault="00BA688C" w:rsidP="00BA688C">
            <w:pPr>
              <w:rPr>
                <w:rFonts w:ascii="Open Sans" w:hAnsi="Open Sans" w:cs="Open Sans"/>
                <w:b/>
                <w:sz w:val="18"/>
                <w:szCs w:val="18"/>
              </w:rPr>
            </w:pPr>
          </w:p>
          <w:p w14:paraId="0B2B5FBE" w14:textId="77777777" w:rsidR="00BA688C" w:rsidRPr="00A14500" w:rsidRDefault="00BA688C" w:rsidP="00BA688C">
            <w:pPr>
              <w:rPr>
                <w:rFonts w:ascii="Open Sans" w:hAnsi="Open Sans" w:cs="Open Sans"/>
                <w:b/>
                <w:sz w:val="18"/>
                <w:szCs w:val="18"/>
              </w:rPr>
            </w:pPr>
          </w:p>
          <w:p w14:paraId="1A04A696" w14:textId="77777777" w:rsidR="00BA688C" w:rsidRPr="00A14500" w:rsidRDefault="00BA688C" w:rsidP="00BA688C">
            <w:pPr>
              <w:rPr>
                <w:rFonts w:ascii="Open Sans" w:hAnsi="Open Sans" w:cs="Open Sans"/>
                <w:b/>
                <w:sz w:val="18"/>
                <w:szCs w:val="18"/>
              </w:rPr>
            </w:pPr>
          </w:p>
          <w:p w14:paraId="3F778290" w14:textId="77777777" w:rsidR="00BA688C" w:rsidRPr="00A14500" w:rsidRDefault="00BA688C" w:rsidP="00BA688C">
            <w:pPr>
              <w:rPr>
                <w:rFonts w:ascii="Open Sans" w:hAnsi="Open Sans" w:cs="Open Sans"/>
                <w:b/>
                <w:sz w:val="18"/>
                <w:szCs w:val="18"/>
              </w:rPr>
            </w:pPr>
          </w:p>
          <w:p w14:paraId="66D89F62" w14:textId="77777777" w:rsidR="00BA688C" w:rsidRPr="00A14500" w:rsidRDefault="00BA688C" w:rsidP="00BA688C">
            <w:pPr>
              <w:jc w:val="center"/>
              <w:rPr>
                <w:rFonts w:ascii="Open Sans" w:hAnsi="Open Sans" w:cs="Open Sans"/>
                <w:i/>
                <w:sz w:val="18"/>
                <w:szCs w:val="18"/>
              </w:rPr>
            </w:pPr>
            <w:r w:rsidRPr="00A14500">
              <w:rPr>
                <w:rFonts w:ascii="Open Sans" w:hAnsi="Open Sans" w:cs="Open Sans"/>
                <w:i/>
                <w:sz w:val="18"/>
                <w:szCs w:val="18"/>
              </w:rPr>
              <w:t>a</w:t>
            </w:r>
          </w:p>
        </w:tc>
        <w:tc>
          <w:tcPr>
            <w:tcW w:w="1275" w:type="dxa"/>
          </w:tcPr>
          <w:p w14:paraId="1F6760F9" w14:textId="77777777" w:rsidR="00BA688C" w:rsidRPr="00A14500" w:rsidRDefault="00BA688C" w:rsidP="00BA688C">
            <w:pPr>
              <w:rPr>
                <w:rFonts w:ascii="Open Sans" w:hAnsi="Open Sans" w:cs="Open Sans"/>
                <w:b/>
                <w:sz w:val="18"/>
                <w:szCs w:val="18"/>
              </w:rPr>
            </w:pPr>
            <w:r w:rsidRPr="00A14500">
              <w:rPr>
                <w:rFonts w:ascii="Open Sans" w:hAnsi="Open Sans" w:cs="Open Sans"/>
                <w:b/>
                <w:sz w:val="18"/>
                <w:szCs w:val="18"/>
              </w:rPr>
              <w:t>Cena jednostkowa</w:t>
            </w:r>
          </w:p>
          <w:p w14:paraId="5BFFF949" w14:textId="77777777" w:rsidR="00BA688C" w:rsidRPr="00A14500" w:rsidRDefault="00BA688C" w:rsidP="00BA688C">
            <w:pPr>
              <w:rPr>
                <w:rFonts w:ascii="Open Sans" w:hAnsi="Open Sans" w:cs="Open Sans"/>
                <w:b/>
                <w:sz w:val="18"/>
                <w:szCs w:val="18"/>
              </w:rPr>
            </w:pPr>
          </w:p>
          <w:p w14:paraId="060B54A4" w14:textId="77777777" w:rsidR="00BA688C" w:rsidRPr="00A14500" w:rsidRDefault="00BA688C" w:rsidP="00BA688C">
            <w:pPr>
              <w:rPr>
                <w:rFonts w:ascii="Open Sans" w:hAnsi="Open Sans" w:cs="Open Sans"/>
                <w:b/>
                <w:sz w:val="18"/>
                <w:szCs w:val="18"/>
              </w:rPr>
            </w:pPr>
          </w:p>
          <w:p w14:paraId="7BBAD95D" w14:textId="77777777" w:rsidR="00BA688C" w:rsidRPr="00A14500" w:rsidRDefault="00BA688C" w:rsidP="00BA688C">
            <w:pPr>
              <w:jc w:val="center"/>
              <w:rPr>
                <w:rFonts w:ascii="Open Sans" w:hAnsi="Open Sans" w:cs="Open Sans"/>
                <w:i/>
                <w:sz w:val="18"/>
                <w:szCs w:val="18"/>
              </w:rPr>
            </w:pPr>
            <w:r w:rsidRPr="00A14500">
              <w:rPr>
                <w:rFonts w:ascii="Open Sans" w:hAnsi="Open Sans" w:cs="Open Sans"/>
                <w:i/>
                <w:sz w:val="18"/>
                <w:szCs w:val="18"/>
              </w:rPr>
              <w:t>b</w:t>
            </w:r>
          </w:p>
        </w:tc>
        <w:tc>
          <w:tcPr>
            <w:tcW w:w="1491" w:type="dxa"/>
          </w:tcPr>
          <w:p w14:paraId="4A31B10E" w14:textId="77777777" w:rsidR="00BA688C" w:rsidRPr="00A14500" w:rsidRDefault="00BA688C" w:rsidP="00BA688C">
            <w:pPr>
              <w:rPr>
                <w:rFonts w:ascii="Open Sans" w:hAnsi="Open Sans" w:cs="Open Sans"/>
                <w:b/>
                <w:sz w:val="18"/>
                <w:szCs w:val="18"/>
              </w:rPr>
            </w:pPr>
            <w:r w:rsidRPr="00A14500">
              <w:rPr>
                <w:rFonts w:ascii="Open Sans" w:hAnsi="Open Sans" w:cs="Open Sans"/>
                <w:b/>
                <w:sz w:val="18"/>
                <w:szCs w:val="18"/>
              </w:rPr>
              <w:t>Wielokrotność usługi w okresie trwania umowy</w:t>
            </w:r>
          </w:p>
          <w:p w14:paraId="6F62520E" w14:textId="77777777" w:rsidR="00BA688C" w:rsidRPr="00A14500" w:rsidRDefault="00BA688C" w:rsidP="00BA688C">
            <w:pPr>
              <w:jc w:val="center"/>
              <w:rPr>
                <w:rFonts w:ascii="Open Sans" w:hAnsi="Open Sans" w:cs="Open Sans"/>
                <w:i/>
                <w:sz w:val="18"/>
                <w:szCs w:val="18"/>
              </w:rPr>
            </w:pPr>
            <w:r w:rsidRPr="00A14500">
              <w:rPr>
                <w:rFonts w:ascii="Open Sans" w:hAnsi="Open Sans" w:cs="Open Sans"/>
                <w:i/>
                <w:sz w:val="18"/>
                <w:szCs w:val="18"/>
              </w:rPr>
              <w:t>c</w:t>
            </w:r>
          </w:p>
        </w:tc>
        <w:tc>
          <w:tcPr>
            <w:tcW w:w="1261" w:type="dxa"/>
          </w:tcPr>
          <w:p w14:paraId="29F2D979" w14:textId="77777777" w:rsidR="00BA688C" w:rsidRPr="00A14500" w:rsidRDefault="00BA688C" w:rsidP="00BA688C">
            <w:pPr>
              <w:rPr>
                <w:rFonts w:ascii="Open Sans" w:hAnsi="Open Sans" w:cs="Open Sans"/>
                <w:b/>
                <w:sz w:val="18"/>
                <w:szCs w:val="18"/>
              </w:rPr>
            </w:pPr>
            <w:r w:rsidRPr="00A14500">
              <w:rPr>
                <w:rFonts w:ascii="Open Sans" w:hAnsi="Open Sans" w:cs="Open Sans"/>
                <w:b/>
                <w:sz w:val="18"/>
                <w:szCs w:val="18"/>
              </w:rPr>
              <w:t>Wartość</w:t>
            </w:r>
          </w:p>
          <w:p w14:paraId="648DD07F" w14:textId="77777777" w:rsidR="00BA688C" w:rsidRPr="00A14500" w:rsidRDefault="00BA688C" w:rsidP="00BA688C">
            <w:pPr>
              <w:rPr>
                <w:rFonts w:ascii="Open Sans" w:hAnsi="Open Sans" w:cs="Open Sans"/>
                <w:b/>
                <w:sz w:val="18"/>
                <w:szCs w:val="18"/>
              </w:rPr>
            </w:pPr>
          </w:p>
          <w:p w14:paraId="2F84744D" w14:textId="77777777" w:rsidR="00BA688C" w:rsidRPr="00A14500" w:rsidRDefault="00BA688C" w:rsidP="00BA688C">
            <w:pPr>
              <w:rPr>
                <w:rFonts w:ascii="Open Sans" w:hAnsi="Open Sans" w:cs="Open Sans"/>
                <w:b/>
                <w:sz w:val="18"/>
                <w:szCs w:val="18"/>
              </w:rPr>
            </w:pPr>
          </w:p>
          <w:p w14:paraId="076E717D" w14:textId="77777777" w:rsidR="00BA688C" w:rsidRPr="00A14500" w:rsidRDefault="00BA688C" w:rsidP="00BA688C">
            <w:pPr>
              <w:rPr>
                <w:rFonts w:ascii="Open Sans" w:hAnsi="Open Sans" w:cs="Open Sans"/>
                <w:b/>
                <w:sz w:val="18"/>
                <w:szCs w:val="18"/>
              </w:rPr>
            </w:pPr>
          </w:p>
          <w:p w14:paraId="33046EC6" w14:textId="77777777" w:rsidR="00BA688C" w:rsidRPr="00A14500" w:rsidRDefault="00BA688C" w:rsidP="00BA688C">
            <w:pPr>
              <w:rPr>
                <w:rFonts w:ascii="Open Sans" w:hAnsi="Open Sans" w:cs="Open Sans"/>
                <w:b/>
                <w:sz w:val="18"/>
                <w:szCs w:val="18"/>
              </w:rPr>
            </w:pPr>
          </w:p>
          <w:p w14:paraId="4C1A7BC5" w14:textId="77777777" w:rsidR="00BA688C" w:rsidRPr="00A14500" w:rsidRDefault="00BA688C" w:rsidP="00BA688C">
            <w:pPr>
              <w:jc w:val="center"/>
              <w:rPr>
                <w:rFonts w:ascii="Open Sans" w:hAnsi="Open Sans" w:cs="Open Sans"/>
                <w:b/>
                <w:sz w:val="18"/>
                <w:szCs w:val="18"/>
              </w:rPr>
            </w:pPr>
            <w:proofErr w:type="spellStart"/>
            <w:r w:rsidRPr="00A14500">
              <w:rPr>
                <w:rFonts w:ascii="Open Sans" w:hAnsi="Open Sans" w:cs="Open Sans"/>
                <w:i/>
                <w:color w:val="000000"/>
                <w:sz w:val="18"/>
                <w:szCs w:val="18"/>
              </w:rPr>
              <w:t>a×b×c</w:t>
            </w:r>
            <w:proofErr w:type="spellEnd"/>
          </w:p>
        </w:tc>
      </w:tr>
      <w:tr w:rsidR="00475AAD" w:rsidRPr="00A14500" w14:paraId="12C0BBDF" w14:textId="77777777" w:rsidTr="00C55BE1">
        <w:trPr>
          <w:jc w:val="center"/>
        </w:trPr>
        <w:tc>
          <w:tcPr>
            <w:tcW w:w="562" w:type="dxa"/>
            <w:hideMark/>
          </w:tcPr>
          <w:p w14:paraId="54FB2B8C"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1</w:t>
            </w:r>
          </w:p>
        </w:tc>
        <w:tc>
          <w:tcPr>
            <w:tcW w:w="1823" w:type="dxa"/>
            <w:hideMark/>
          </w:tcPr>
          <w:p w14:paraId="42C28E73"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dzierżawa pojemników PA-1100 l</w:t>
            </w:r>
          </w:p>
        </w:tc>
        <w:tc>
          <w:tcPr>
            <w:tcW w:w="2208" w:type="dxa"/>
            <w:gridSpan w:val="2"/>
            <w:hideMark/>
          </w:tcPr>
          <w:p w14:paraId="3CDF9D88"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 xml:space="preserve">2 pojemniki na odpady niesegregowane (zmieszane), 1 żółty na tworzywa szt., metale i opakowania wielomateriałowe oraz 1 niebieski na papier i tekturę (makulaturę) </w:t>
            </w:r>
          </w:p>
        </w:tc>
        <w:tc>
          <w:tcPr>
            <w:tcW w:w="1053" w:type="dxa"/>
            <w:hideMark/>
          </w:tcPr>
          <w:p w14:paraId="69AB3662"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4 szt.</w:t>
            </w:r>
          </w:p>
        </w:tc>
        <w:tc>
          <w:tcPr>
            <w:tcW w:w="1275" w:type="dxa"/>
          </w:tcPr>
          <w:p w14:paraId="68522E7B" w14:textId="77777777" w:rsidR="00475AAD" w:rsidRPr="00A14500" w:rsidRDefault="00475AAD" w:rsidP="00475AAD">
            <w:pPr>
              <w:rPr>
                <w:rFonts w:ascii="Open Sans" w:hAnsi="Open Sans" w:cs="Open Sans"/>
                <w:sz w:val="18"/>
                <w:szCs w:val="18"/>
              </w:rPr>
            </w:pPr>
          </w:p>
        </w:tc>
        <w:tc>
          <w:tcPr>
            <w:tcW w:w="1491" w:type="dxa"/>
          </w:tcPr>
          <w:p w14:paraId="33CE1F91" w14:textId="77777777" w:rsidR="00475AAD" w:rsidRPr="00A14500" w:rsidRDefault="00475AAD" w:rsidP="00475AAD">
            <w:pPr>
              <w:jc w:val="center"/>
              <w:rPr>
                <w:rFonts w:ascii="Open Sans" w:hAnsi="Open Sans" w:cs="Open Sans"/>
                <w:sz w:val="18"/>
                <w:szCs w:val="18"/>
              </w:rPr>
            </w:pPr>
            <w:r>
              <w:rPr>
                <w:rFonts w:ascii="Open Sans" w:hAnsi="Open Sans" w:cs="Open Sans"/>
                <w:sz w:val="18"/>
                <w:szCs w:val="18"/>
              </w:rPr>
              <w:t>24</w:t>
            </w:r>
          </w:p>
        </w:tc>
        <w:tc>
          <w:tcPr>
            <w:tcW w:w="1261" w:type="dxa"/>
          </w:tcPr>
          <w:p w14:paraId="059DD353" w14:textId="77777777" w:rsidR="00475AAD" w:rsidRPr="00A14500" w:rsidRDefault="00475AAD" w:rsidP="00475AAD">
            <w:pPr>
              <w:rPr>
                <w:rFonts w:ascii="Open Sans" w:hAnsi="Open Sans" w:cs="Open Sans"/>
                <w:sz w:val="18"/>
                <w:szCs w:val="18"/>
              </w:rPr>
            </w:pPr>
          </w:p>
        </w:tc>
      </w:tr>
      <w:tr w:rsidR="00475AAD" w:rsidRPr="00A14500" w14:paraId="15BE3595" w14:textId="77777777" w:rsidTr="00C55BE1">
        <w:trPr>
          <w:jc w:val="center"/>
        </w:trPr>
        <w:tc>
          <w:tcPr>
            <w:tcW w:w="562" w:type="dxa"/>
            <w:hideMark/>
          </w:tcPr>
          <w:p w14:paraId="06F40DA4"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2</w:t>
            </w:r>
          </w:p>
        </w:tc>
        <w:tc>
          <w:tcPr>
            <w:tcW w:w="1823" w:type="dxa"/>
            <w:hideMark/>
          </w:tcPr>
          <w:p w14:paraId="5BBC05D2"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dzierżawa pojemników MGB</w:t>
            </w:r>
          </w:p>
        </w:tc>
        <w:tc>
          <w:tcPr>
            <w:tcW w:w="2208" w:type="dxa"/>
            <w:gridSpan w:val="2"/>
            <w:hideMark/>
          </w:tcPr>
          <w:p w14:paraId="573840CC"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Pojemnik koloru brązowego na bioodpady</w:t>
            </w:r>
          </w:p>
        </w:tc>
        <w:tc>
          <w:tcPr>
            <w:tcW w:w="1053" w:type="dxa"/>
            <w:hideMark/>
          </w:tcPr>
          <w:p w14:paraId="241AC773"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1 szt.</w:t>
            </w:r>
          </w:p>
        </w:tc>
        <w:tc>
          <w:tcPr>
            <w:tcW w:w="1275" w:type="dxa"/>
          </w:tcPr>
          <w:p w14:paraId="32624B7D" w14:textId="77777777" w:rsidR="00475AAD" w:rsidRPr="00A14500" w:rsidRDefault="00475AAD" w:rsidP="00475AAD">
            <w:pPr>
              <w:rPr>
                <w:rFonts w:ascii="Open Sans" w:hAnsi="Open Sans" w:cs="Open Sans"/>
                <w:sz w:val="18"/>
                <w:szCs w:val="18"/>
              </w:rPr>
            </w:pPr>
          </w:p>
        </w:tc>
        <w:tc>
          <w:tcPr>
            <w:tcW w:w="1491" w:type="dxa"/>
          </w:tcPr>
          <w:p w14:paraId="7FF6C389" w14:textId="77777777" w:rsidR="00475AAD" w:rsidRPr="00A14500" w:rsidRDefault="00475AAD" w:rsidP="00475AAD">
            <w:pPr>
              <w:jc w:val="center"/>
              <w:rPr>
                <w:rFonts w:ascii="Open Sans" w:hAnsi="Open Sans" w:cs="Open Sans"/>
                <w:sz w:val="18"/>
                <w:szCs w:val="18"/>
              </w:rPr>
            </w:pPr>
            <w:r>
              <w:rPr>
                <w:rFonts w:ascii="Open Sans" w:hAnsi="Open Sans" w:cs="Open Sans"/>
                <w:sz w:val="18"/>
                <w:szCs w:val="18"/>
              </w:rPr>
              <w:t>24</w:t>
            </w:r>
          </w:p>
        </w:tc>
        <w:tc>
          <w:tcPr>
            <w:tcW w:w="1261" w:type="dxa"/>
          </w:tcPr>
          <w:p w14:paraId="38B869C3" w14:textId="77777777" w:rsidR="00475AAD" w:rsidRPr="00A14500" w:rsidRDefault="00475AAD" w:rsidP="00475AAD">
            <w:pPr>
              <w:rPr>
                <w:rFonts w:ascii="Open Sans" w:hAnsi="Open Sans" w:cs="Open Sans"/>
                <w:sz w:val="18"/>
                <w:szCs w:val="18"/>
              </w:rPr>
            </w:pPr>
          </w:p>
        </w:tc>
      </w:tr>
      <w:tr w:rsidR="00475AAD" w:rsidRPr="00A14500" w14:paraId="5CFB7683" w14:textId="77777777" w:rsidTr="00C55BE1">
        <w:trPr>
          <w:jc w:val="center"/>
        </w:trPr>
        <w:tc>
          <w:tcPr>
            <w:tcW w:w="562" w:type="dxa"/>
            <w:hideMark/>
          </w:tcPr>
          <w:p w14:paraId="3D1A6381"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3</w:t>
            </w:r>
          </w:p>
        </w:tc>
        <w:tc>
          <w:tcPr>
            <w:tcW w:w="1823" w:type="dxa"/>
            <w:hideMark/>
          </w:tcPr>
          <w:p w14:paraId="3868258E"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odbiór i zagospodarowanie odpadów niesegregowanych (zmieszanych)</w:t>
            </w:r>
          </w:p>
        </w:tc>
        <w:tc>
          <w:tcPr>
            <w:tcW w:w="2208" w:type="dxa"/>
            <w:gridSpan w:val="2"/>
            <w:hideMark/>
          </w:tcPr>
          <w:p w14:paraId="0E757C53"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 xml:space="preserve">wywóz 2 pojemników typu PA 1,1 z odpadami zmieszanymi. </w:t>
            </w:r>
          </w:p>
        </w:tc>
        <w:tc>
          <w:tcPr>
            <w:tcW w:w="1053" w:type="dxa"/>
            <w:hideMark/>
          </w:tcPr>
          <w:p w14:paraId="4C2F376C"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2 szt.</w:t>
            </w:r>
          </w:p>
        </w:tc>
        <w:tc>
          <w:tcPr>
            <w:tcW w:w="1275" w:type="dxa"/>
          </w:tcPr>
          <w:p w14:paraId="4A6DF7B6" w14:textId="77777777" w:rsidR="00475AAD" w:rsidRPr="00A14500" w:rsidRDefault="00475AAD" w:rsidP="00475AAD">
            <w:pPr>
              <w:rPr>
                <w:rFonts w:ascii="Open Sans" w:hAnsi="Open Sans" w:cs="Open Sans"/>
                <w:sz w:val="18"/>
                <w:szCs w:val="18"/>
              </w:rPr>
            </w:pPr>
          </w:p>
        </w:tc>
        <w:tc>
          <w:tcPr>
            <w:tcW w:w="1491" w:type="dxa"/>
          </w:tcPr>
          <w:p w14:paraId="77C4D3E9" w14:textId="77777777" w:rsidR="00475AAD" w:rsidRPr="00A14500" w:rsidRDefault="00475AAD" w:rsidP="00475AAD">
            <w:pPr>
              <w:jc w:val="center"/>
              <w:rPr>
                <w:rFonts w:ascii="Open Sans" w:hAnsi="Open Sans" w:cs="Open Sans"/>
                <w:sz w:val="18"/>
                <w:szCs w:val="18"/>
              </w:rPr>
            </w:pPr>
            <w:r>
              <w:rPr>
                <w:rFonts w:ascii="Open Sans" w:hAnsi="Open Sans" w:cs="Open Sans"/>
                <w:sz w:val="18"/>
                <w:szCs w:val="18"/>
              </w:rPr>
              <w:t>48</w:t>
            </w:r>
          </w:p>
        </w:tc>
        <w:tc>
          <w:tcPr>
            <w:tcW w:w="1261" w:type="dxa"/>
          </w:tcPr>
          <w:p w14:paraId="550286D5" w14:textId="77777777" w:rsidR="00475AAD" w:rsidRPr="00A14500" w:rsidRDefault="00475AAD" w:rsidP="00475AAD">
            <w:pPr>
              <w:rPr>
                <w:rFonts w:ascii="Open Sans" w:hAnsi="Open Sans" w:cs="Open Sans"/>
                <w:sz w:val="18"/>
                <w:szCs w:val="18"/>
              </w:rPr>
            </w:pPr>
          </w:p>
        </w:tc>
      </w:tr>
      <w:tr w:rsidR="00475AAD" w:rsidRPr="00A14500" w14:paraId="17D4F9C0" w14:textId="77777777" w:rsidTr="00C55BE1">
        <w:trPr>
          <w:jc w:val="center"/>
        </w:trPr>
        <w:tc>
          <w:tcPr>
            <w:tcW w:w="562" w:type="dxa"/>
            <w:hideMark/>
          </w:tcPr>
          <w:p w14:paraId="35FE7754"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4</w:t>
            </w:r>
          </w:p>
        </w:tc>
        <w:tc>
          <w:tcPr>
            <w:tcW w:w="1823" w:type="dxa"/>
            <w:hideMark/>
          </w:tcPr>
          <w:p w14:paraId="7E348F07"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 xml:space="preserve">wywóz i zagospodarowanie bioodpadów </w:t>
            </w:r>
          </w:p>
        </w:tc>
        <w:tc>
          <w:tcPr>
            <w:tcW w:w="2208" w:type="dxa"/>
            <w:gridSpan w:val="2"/>
            <w:hideMark/>
          </w:tcPr>
          <w:p w14:paraId="4160049E"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wywóz 1 pojemnika typu MGB 120 l z bioodpadami.</w:t>
            </w:r>
          </w:p>
        </w:tc>
        <w:tc>
          <w:tcPr>
            <w:tcW w:w="1053" w:type="dxa"/>
            <w:hideMark/>
          </w:tcPr>
          <w:p w14:paraId="1B9DEBA8"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1 szt.</w:t>
            </w:r>
          </w:p>
        </w:tc>
        <w:tc>
          <w:tcPr>
            <w:tcW w:w="1275" w:type="dxa"/>
          </w:tcPr>
          <w:p w14:paraId="14663FBC" w14:textId="77777777" w:rsidR="00475AAD" w:rsidRPr="00A14500" w:rsidRDefault="00475AAD" w:rsidP="00475AAD">
            <w:pPr>
              <w:rPr>
                <w:rFonts w:ascii="Open Sans" w:hAnsi="Open Sans" w:cs="Open Sans"/>
                <w:sz w:val="18"/>
                <w:szCs w:val="18"/>
              </w:rPr>
            </w:pPr>
          </w:p>
        </w:tc>
        <w:tc>
          <w:tcPr>
            <w:tcW w:w="1491" w:type="dxa"/>
          </w:tcPr>
          <w:p w14:paraId="31A7CF83" w14:textId="77777777" w:rsidR="00475AAD" w:rsidRPr="00A14500" w:rsidRDefault="00475AAD" w:rsidP="00475AAD">
            <w:pPr>
              <w:jc w:val="center"/>
              <w:rPr>
                <w:rFonts w:ascii="Open Sans" w:hAnsi="Open Sans" w:cs="Open Sans"/>
                <w:sz w:val="18"/>
                <w:szCs w:val="18"/>
              </w:rPr>
            </w:pPr>
            <w:r>
              <w:rPr>
                <w:rFonts w:ascii="Open Sans" w:hAnsi="Open Sans" w:cs="Open Sans"/>
                <w:sz w:val="18"/>
                <w:szCs w:val="18"/>
              </w:rPr>
              <w:t>48</w:t>
            </w:r>
          </w:p>
        </w:tc>
        <w:tc>
          <w:tcPr>
            <w:tcW w:w="1261" w:type="dxa"/>
          </w:tcPr>
          <w:p w14:paraId="0DD0A19F" w14:textId="77777777" w:rsidR="00475AAD" w:rsidRPr="00A14500" w:rsidRDefault="00475AAD" w:rsidP="00475AAD">
            <w:pPr>
              <w:rPr>
                <w:rFonts w:ascii="Open Sans" w:hAnsi="Open Sans" w:cs="Open Sans"/>
                <w:sz w:val="18"/>
                <w:szCs w:val="18"/>
              </w:rPr>
            </w:pPr>
          </w:p>
        </w:tc>
      </w:tr>
      <w:tr w:rsidR="00475AAD" w:rsidRPr="00A14500" w14:paraId="2FFD3B18" w14:textId="77777777" w:rsidTr="00C55BE1">
        <w:trPr>
          <w:jc w:val="center"/>
        </w:trPr>
        <w:tc>
          <w:tcPr>
            <w:tcW w:w="562" w:type="dxa"/>
            <w:hideMark/>
          </w:tcPr>
          <w:p w14:paraId="607DFBF0"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5</w:t>
            </w:r>
          </w:p>
        </w:tc>
        <w:tc>
          <w:tcPr>
            <w:tcW w:w="1823" w:type="dxa"/>
            <w:hideMark/>
          </w:tcPr>
          <w:p w14:paraId="5C370113"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wywóz i zagospodarowanie odpadów segregowanych</w:t>
            </w:r>
          </w:p>
        </w:tc>
        <w:tc>
          <w:tcPr>
            <w:tcW w:w="2208" w:type="dxa"/>
            <w:gridSpan w:val="2"/>
            <w:hideMark/>
          </w:tcPr>
          <w:p w14:paraId="45311C67"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 xml:space="preserve">wywóz z 2 pojemników typu PA 1,1 - </w:t>
            </w:r>
            <w:proofErr w:type="spellStart"/>
            <w:r w:rsidRPr="00A14500">
              <w:rPr>
                <w:rFonts w:ascii="Open Sans" w:hAnsi="Open Sans" w:cs="Open Sans"/>
                <w:sz w:val="18"/>
                <w:szCs w:val="18"/>
              </w:rPr>
              <w:t>tw.szt</w:t>
            </w:r>
            <w:proofErr w:type="spellEnd"/>
            <w:r w:rsidRPr="00A14500">
              <w:rPr>
                <w:rFonts w:ascii="Open Sans" w:hAnsi="Open Sans" w:cs="Open Sans"/>
                <w:sz w:val="18"/>
                <w:szCs w:val="18"/>
              </w:rPr>
              <w:t xml:space="preserve">. i makulatura. Proszę podać koszt za opróżnienie 1 szt. </w:t>
            </w:r>
          </w:p>
        </w:tc>
        <w:tc>
          <w:tcPr>
            <w:tcW w:w="1053" w:type="dxa"/>
            <w:hideMark/>
          </w:tcPr>
          <w:p w14:paraId="081B87D8"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2 szt.</w:t>
            </w:r>
          </w:p>
        </w:tc>
        <w:tc>
          <w:tcPr>
            <w:tcW w:w="1275" w:type="dxa"/>
          </w:tcPr>
          <w:p w14:paraId="23371694" w14:textId="77777777" w:rsidR="00475AAD" w:rsidRPr="00A14500" w:rsidRDefault="00475AAD" w:rsidP="00475AAD">
            <w:pPr>
              <w:rPr>
                <w:rFonts w:ascii="Open Sans" w:hAnsi="Open Sans" w:cs="Open Sans"/>
                <w:sz w:val="18"/>
                <w:szCs w:val="18"/>
              </w:rPr>
            </w:pPr>
          </w:p>
        </w:tc>
        <w:tc>
          <w:tcPr>
            <w:tcW w:w="1491" w:type="dxa"/>
          </w:tcPr>
          <w:p w14:paraId="1369EC95" w14:textId="77777777" w:rsidR="00475AAD" w:rsidRPr="00A14500" w:rsidRDefault="00475AAD" w:rsidP="00475AAD">
            <w:pPr>
              <w:jc w:val="center"/>
              <w:rPr>
                <w:rFonts w:ascii="Open Sans" w:hAnsi="Open Sans" w:cs="Open Sans"/>
                <w:sz w:val="18"/>
                <w:szCs w:val="18"/>
              </w:rPr>
            </w:pPr>
            <w:r>
              <w:rPr>
                <w:rFonts w:ascii="Open Sans" w:hAnsi="Open Sans" w:cs="Open Sans"/>
                <w:sz w:val="18"/>
                <w:szCs w:val="18"/>
              </w:rPr>
              <w:t>24</w:t>
            </w:r>
          </w:p>
        </w:tc>
        <w:tc>
          <w:tcPr>
            <w:tcW w:w="1261" w:type="dxa"/>
          </w:tcPr>
          <w:p w14:paraId="61A5C82C" w14:textId="77777777" w:rsidR="00475AAD" w:rsidRPr="00A14500" w:rsidRDefault="00475AAD" w:rsidP="00475AAD">
            <w:pPr>
              <w:rPr>
                <w:rFonts w:ascii="Open Sans" w:hAnsi="Open Sans" w:cs="Open Sans"/>
                <w:sz w:val="18"/>
                <w:szCs w:val="18"/>
              </w:rPr>
            </w:pPr>
          </w:p>
        </w:tc>
      </w:tr>
      <w:tr w:rsidR="00475AAD" w:rsidRPr="00A14500" w14:paraId="727B985B" w14:textId="77777777" w:rsidTr="00C55BE1">
        <w:trPr>
          <w:jc w:val="center"/>
        </w:trPr>
        <w:tc>
          <w:tcPr>
            <w:tcW w:w="562" w:type="dxa"/>
            <w:hideMark/>
          </w:tcPr>
          <w:p w14:paraId="20D0CBE8"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6</w:t>
            </w:r>
          </w:p>
        </w:tc>
        <w:tc>
          <w:tcPr>
            <w:tcW w:w="1823" w:type="dxa"/>
            <w:hideMark/>
          </w:tcPr>
          <w:p w14:paraId="052B4200"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mycie i dezynfekcja pojemników PA 1,1</w:t>
            </w:r>
          </w:p>
        </w:tc>
        <w:tc>
          <w:tcPr>
            <w:tcW w:w="2196" w:type="dxa"/>
            <w:hideMark/>
          </w:tcPr>
          <w:p w14:paraId="678FAEBF"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 xml:space="preserve">usługa mycia pojemników PA 1,1 - na żądanie </w:t>
            </w:r>
          </w:p>
        </w:tc>
        <w:tc>
          <w:tcPr>
            <w:tcW w:w="1065" w:type="dxa"/>
            <w:gridSpan w:val="2"/>
            <w:hideMark/>
          </w:tcPr>
          <w:p w14:paraId="0E2FD0CC"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2 szt.</w:t>
            </w:r>
          </w:p>
        </w:tc>
        <w:tc>
          <w:tcPr>
            <w:tcW w:w="1275" w:type="dxa"/>
          </w:tcPr>
          <w:p w14:paraId="5B69DBCE" w14:textId="77777777" w:rsidR="00475AAD" w:rsidRPr="00A14500" w:rsidRDefault="00475AAD" w:rsidP="00475AAD">
            <w:pPr>
              <w:rPr>
                <w:rFonts w:ascii="Open Sans" w:hAnsi="Open Sans" w:cs="Open Sans"/>
                <w:sz w:val="18"/>
                <w:szCs w:val="18"/>
              </w:rPr>
            </w:pPr>
          </w:p>
        </w:tc>
        <w:tc>
          <w:tcPr>
            <w:tcW w:w="1491" w:type="dxa"/>
          </w:tcPr>
          <w:p w14:paraId="0722426F" w14:textId="77777777" w:rsidR="00475AAD" w:rsidRPr="00A14500" w:rsidRDefault="00475AAD" w:rsidP="00475AAD">
            <w:pPr>
              <w:jc w:val="center"/>
              <w:rPr>
                <w:rFonts w:ascii="Open Sans" w:hAnsi="Open Sans" w:cs="Open Sans"/>
                <w:sz w:val="18"/>
                <w:szCs w:val="18"/>
              </w:rPr>
            </w:pPr>
            <w:r>
              <w:rPr>
                <w:rFonts w:ascii="Open Sans" w:hAnsi="Open Sans" w:cs="Open Sans"/>
                <w:sz w:val="18"/>
                <w:szCs w:val="18"/>
              </w:rPr>
              <w:t>4</w:t>
            </w:r>
          </w:p>
        </w:tc>
        <w:tc>
          <w:tcPr>
            <w:tcW w:w="1261" w:type="dxa"/>
          </w:tcPr>
          <w:p w14:paraId="485B5292" w14:textId="77777777" w:rsidR="00475AAD" w:rsidRPr="00A14500" w:rsidRDefault="00475AAD" w:rsidP="00475AAD">
            <w:pPr>
              <w:rPr>
                <w:rFonts w:ascii="Open Sans" w:hAnsi="Open Sans" w:cs="Open Sans"/>
                <w:sz w:val="18"/>
                <w:szCs w:val="18"/>
              </w:rPr>
            </w:pPr>
          </w:p>
        </w:tc>
      </w:tr>
      <w:tr w:rsidR="00475AAD" w:rsidRPr="00A14500" w14:paraId="5C2110B0" w14:textId="77777777" w:rsidTr="00C55BE1">
        <w:trPr>
          <w:jc w:val="center"/>
        </w:trPr>
        <w:tc>
          <w:tcPr>
            <w:tcW w:w="562" w:type="dxa"/>
            <w:hideMark/>
          </w:tcPr>
          <w:p w14:paraId="0A90DBCA"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7</w:t>
            </w:r>
          </w:p>
        </w:tc>
        <w:tc>
          <w:tcPr>
            <w:tcW w:w="1823" w:type="dxa"/>
            <w:hideMark/>
          </w:tcPr>
          <w:p w14:paraId="724C8A41"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odbiór i zagospodarowanie odpadów segregowanych w workach 120 l</w:t>
            </w:r>
          </w:p>
        </w:tc>
        <w:tc>
          <w:tcPr>
            <w:tcW w:w="2196" w:type="dxa"/>
            <w:hideMark/>
          </w:tcPr>
          <w:p w14:paraId="7D60D074"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 xml:space="preserve">odbiór odpadów selektywnych w systemie workowym - szkła </w:t>
            </w:r>
          </w:p>
        </w:tc>
        <w:tc>
          <w:tcPr>
            <w:tcW w:w="1065" w:type="dxa"/>
            <w:gridSpan w:val="2"/>
            <w:hideMark/>
          </w:tcPr>
          <w:p w14:paraId="0629E143" w14:textId="77777777" w:rsidR="00475AAD" w:rsidRPr="00A14500" w:rsidRDefault="00475AAD" w:rsidP="00475AAD">
            <w:pPr>
              <w:rPr>
                <w:rFonts w:ascii="Open Sans" w:hAnsi="Open Sans" w:cs="Open Sans"/>
                <w:sz w:val="18"/>
                <w:szCs w:val="18"/>
              </w:rPr>
            </w:pPr>
            <w:r w:rsidRPr="00A14500">
              <w:rPr>
                <w:rFonts w:ascii="Open Sans" w:hAnsi="Open Sans" w:cs="Open Sans"/>
                <w:sz w:val="18"/>
                <w:szCs w:val="18"/>
              </w:rPr>
              <w:t>1 szt.</w:t>
            </w:r>
          </w:p>
        </w:tc>
        <w:tc>
          <w:tcPr>
            <w:tcW w:w="1275" w:type="dxa"/>
          </w:tcPr>
          <w:p w14:paraId="0FB38935" w14:textId="77777777" w:rsidR="00475AAD" w:rsidRPr="00A14500" w:rsidRDefault="00475AAD" w:rsidP="00475AAD">
            <w:pPr>
              <w:rPr>
                <w:rFonts w:ascii="Open Sans" w:hAnsi="Open Sans" w:cs="Open Sans"/>
                <w:sz w:val="18"/>
                <w:szCs w:val="18"/>
              </w:rPr>
            </w:pPr>
          </w:p>
        </w:tc>
        <w:tc>
          <w:tcPr>
            <w:tcW w:w="1491" w:type="dxa"/>
          </w:tcPr>
          <w:p w14:paraId="75A35CC4" w14:textId="77777777" w:rsidR="00475AAD" w:rsidRPr="00A14500" w:rsidRDefault="00475AAD" w:rsidP="00475AAD">
            <w:pPr>
              <w:jc w:val="center"/>
              <w:rPr>
                <w:rFonts w:ascii="Open Sans" w:hAnsi="Open Sans" w:cs="Open Sans"/>
                <w:sz w:val="18"/>
                <w:szCs w:val="18"/>
              </w:rPr>
            </w:pPr>
            <w:r>
              <w:rPr>
                <w:rFonts w:ascii="Open Sans" w:hAnsi="Open Sans" w:cs="Open Sans"/>
                <w:sz w:val="18"/>
                <w:szCs w:val="18"/>
              </w:rPr>
              <w:t>24</w:t>
            </w:r>
          </w:p>
        </w:tc>
        <w:tc>
          <w:tcPr>
            <w:tcW w:w="1261" w:type="dxa"/>
          </w:tcPr>
          <w:p w14:paraId="172AB2FB" w14:textId="77777777" w:rsidR="00475AAD" w:rsidRPr="00A14500" w:rsidRDefault="00475AAD" w:rsidP="00475AAD">
            <w:pPr>
              <w:rPr>
                <w:rFonts w:ascii="Open Sans" w:hAnsi="Open Sans" w:cs="Open Sans"/>
                <w:sz w:val="18"/>
                <w:szCs w:val="18"/>
              </w:rPr>
            </w:pPr>
          </w:p>
        </w:tc>
      </w:tr>
      <w:tr w:rsidR="00475AAD" w:rsidRPr="00A14500" w14:paraId="3A75281A" w14:textId="77777777" w:rsidTr="00C55BE1">
        <w:trPr>
          <w:jc w:val="center"/>
        </w:trPr>
        <w:tc>
          <w:tcPr>
            <w:tcW w:w="6921" w:type="dxa"/>
            <w:gridSpan w:val="6"/>
          </w:tcPr>
          <w:p w14:paraId="7B8A110B" w14:textId="77777777" w:rsidR="00475AAD" w:rsidRPr="00A14500" w:rsidRDefault="00475AAD" w:rsidP="00475AAD">
            <w:pPr>
              <w:jc w:val="right"/>
              <w:rPr>
                <w:rFonts w:ascii="Open Sans" w:hAnsi="Open Sans" w:cs="Open Sans"/>
                <w:b/>
                <w:sz w:val="18"/>
                <w:szCs w:val="18"/>
              </w:rPr>
            </w:pPr>
            <w:r w:rsidRPr="00A14500">
              <w:rPr>
                <w:rFonts w:ascii="Open Sans" w:hAnsi="Open Sans" w:cs="Open Sans"/>
                <w:b/>
                <w:sz w:val="18"/>
                <w:szCs w:val="18"/>
              </w:rPr>
              <w:t xml:space="preserve">Razem część </w:t>
            </w:r>
            <w:r>
              <w:rPr>
                <w:rFonts w:ascii="Open Sans" w:hAnsi="Open Sans" w:cs="Open Sans"/>
                <w:b/>
                <w:sz w:val="18"/>
                <w:szCs w:val="18"/>
              </w:rPr>
              <w:t>IV</w:t>
            </w:r>
            <w:r w:rsidRPr="00A14500">
              <w:rPr>
                <w:rFonts w:ascii="Open Sans" w:hAnsi="Open Sans" w:cs="Open Sans"/>
                <w:b/>
                <w:sz w:val="18"/>
                <w:szCs w:val="18"/>
              </w:rPr>
              <w:t>:</w:t>
            </w:r>
          </w:p>
        </w:tc>
        <w:tc>
          <w:tcPr>
            <w:tcW w:w="1491" w:type="dxa"/>
          </w:tcPr>
          <w:p w14:paraId="7ABCBC6B" w14:textId="77777777" w:rsidR="00475AAD" w:rsidRPr="00A14500" w:rsidRDefault="00475AAD" w:rsidP="00475AAD">
            <w:pPr>
              <w:rPr>
                <w:rFonts w:ascii="Open Sans" w:hAnsi="Open Sans" w:cs="Open Sans"/>
                <w:sz w:val="18"/>
                <w:szCs w:val="18"/>
              </w:rPr>
            </w:pPr>
          </w:p>
        </w:tc>
        <w:tc>
          <w:tcPr>
            <w:tcW w:w="1261" w:type="dxa"/>
          </w:tcPr>
          <w:p w14:paraId="35954497" w14:textId="77777777" w:rsidR="00475AAD" w:rsidRPr="00A14500" w:rsidRDefault="00475AAD" w:rsidP="00475AAD">
            <w:pPr>
              <w:rPr>
                <w:rFonts w:ascii="Open Sans" w:hAnsi="Open Sans" w:cs="Open Sans"/>
                <w:sz w:val="18"/>
                <w:szCs w:val="18"/>
              </w:rPr>
            </w:pPr>
          </w:p>
        </w:tc>
      </w:tr>
    </w:tbl>
    <w:p w14:paraId="3B903FB8" w14:textId="77777777" w:rsidR="00BA688C" w:rsidRPr="00A14500" w:rsidRDefault="00BA688C" w:rsidP="00BA688C">
      <w:pPr>
        <w:spacing w:line="240" w:lineRule="auto"/>
        <w:ind w:left="33"/>
        <w:jc w:val="both"/>
        <w:rPr>
          <w:rFonts w:ascii="Open Sans" w:hAnsi="Open Sans" w:cs="Open Sans"/>
          <w:b/>
          <w:bCs/>
          <w:iCs/>
          <w:sz w:val="18"/>
          <w:szCs w:val="18"/>
        </w:rPr>
      </w:pPr>
    </w:p>
    <w:p w14:paraId="27E93A41" w14:textId="77777777" w:rsidR="00BA688C" w:rsidRPr="00A14500" w:rsidRDefault="00BA688C" w:rsidP="00BA688C">
      <w:pPr>
        <w:pStyle w:val="Akapitzlist"/>
        <w:spacing w:line="240" w:lineRule="auto"/>
        <w:rPr>
          <w:rFonts w:ascii="Open Sans" w:hAnsi="Open Sans" w:cs="Open Sans"/>
          <w:b/>
          <w:bCs/>
          <w:iCs/>
          <w:sz w:val="18"/>
          <w:szCs w:val="18"/>
        </w:rPr>
      </w:pPr>
    </w:p>
    <w:p w14:paraId="396CA33C" w14:textId="77777777" w:rsidR="00BA688C" w:rsidRPr="00A14500" w:rsidRDefault="00BA688C" w:rsidP="00C55BE1">
      <w:pPr>
        <w:pStyle w:val="Akapitzlist"/>
        <w:numPr>
          <w:ilvl w:val="0"/>
          <w:numId w:val="35"/>
        </w:numPr>
        <w:spacing w:after="200" w:line="240" w:lineRule="auto"/>
        <w:ind w:left="284" w:hanging="284"/>
        <w:rPr>
          <w:rFonts w:ascii="Open Sans" w:hAnsi="Open Sans" w:cs="Open Sans"/>
          <w:b/>
          <w:bCs/>
          <w:iCs/>
          <w:sz w:val="18"/>
          <w:szCs w:val="18"/>
        </w:rPr>
      </w:pPr>
      <w:r w:rsidRPr="00A14500">
        <w:rPr>
          <w:rFonts w:ascii="Open Sans" w:hAnsi="Open Sans" w:cs="Open Sans"/>
          <w:b/>
          <w:bCs/>
          <w:iCs/>
          <w:sz w:val="18"/>
          <w:szCs w:val="18"/>
        </w:rPr>
        <w:t>Termin płatności faktury …… dni</w:t>
      </w:r>
    </w:p>
    <w:p w14:paraId="17BF038D" w14:textId="77777777" w:rsidR="00BA688C" w:rsidRPr="00A14500" w:rsidRDefault="00BA688C" w:rsidP="00C55BE1">
      <w:pPr>
        <w:pStyle w:val="Akapitzlist"/>
        <w:spacing w:line="240" w:lineRule="auto"/>
        <w:ind w:left="284" w:hanging="284"/>
        <w:rPr>
          <w:rFonts w:ascii="Open Sans" w:hAnsi="Open Sans" w:cs="Open Sans"/>
          <w:b/>
          <w:bCs/>
          <w:iCs/>
          <w:sz w:val="18"/>
          <w:szCs w:val="18"/>
        </w:rPr>
      </w:pPr>
    </w:p>
    <w:p w14:paraId="15F7E808" w14:textId="77777777" w:rsidR="00BA688C" w:rsidRPr="00A14500" w:rsidRDefault="00BA688C" w:rsidP="00C55BE1">
      <w:pPr>
        <w:pStyle w:val="Akapitzlist"/>
        <w:numPr>
          <w:ilvl w:val="0"/>
          <w:numId w:val="35"/>
        </w:numPr>
        <w:spacing w:after="200" w:line="240" w:lineRule="auto"/>
        <w:ind w:left="284" w:hanging="284"/>
        <w:rPr>
          <w:rFonts w:ascii="Open Sans" w:hAnsi="Open Sans" w:cs="Open Sans"/>
          <w:b/>
          <w:bCs/>
          <w:iCs/>
          <w:sz w:val="18"/>
          <w:szCs w:val="18"/>
        </w:rPr>
      </w:pPr>
      <w:r w:rsidRPr="00A14500">
        <w:rPr>
          <w:rFonts w:ascii="Open Sans" w:hAnsi="Open Sans" w:cs="Open Sans"/>
          <w:b/>
          <w:bCs/>
          <w:iCs/>
          <w:sz w:val="18"/>
          <w:szCs w:val="18"/>
        </w:rPr>
        <w:t>Czas reakcji na uwzględnienie reklamacji</w:t>
      </w:r>
      <w:r w:rsidRPr="00A14500">
        <w:rPr>
          <w:rStyle w:val="Odwoanieprzypisudolnego"/>
          <w:rFonts w:ascii="Open Sans" w:hAnsi="Open Sans" w:cs="Open Sans"/>
          <w:b/>
          <w:bCs/>
          <w:iCs/>
          <w:sz w:val="18"/>
          <w:szCs w:val="18"/>
        </w:rPr>
        <w:footnoteReference w:id="2"/>
      </w:r>
      <w:r w:rsidRPr="00A14500">
        <w:rPr>
          <w:rFonts w:ascii="Open Sans" w:hAnsi="Open Sans" w:cs="Open Sans"/>
          <w:b/>
          <w:bCs/>
          <w:iCs/>
          <w:sz w:val="18"/>
          <w:szCs w:val="18"/>
        </w:rPr>
        <w:t xml:space="preserve"> ……… dni roboczych od chwili zgłoszenia</w:t>
      </w:r>
    </w:p>
    <w:p w14:paraId="628D2A09" w14:textId="77777777" w:rsidR="00C55BE1" w:rsidRDefault="00C55BE1" w:rsidP="00C55BE1">
      <w:pPr>
        <w:autoSpaceDE w:val="0"/>
        <w:spacing w:after="0" w:line="240" w:lineRule="auto"/>
        <w:jc w:val="both"/>
        <w:rPr>
          <w:rFonts w:ascii="Open Sans" w:hAnsi="Open Sans" w:cs="Open Sans"/>
          <w:b/>
          <w:bCs/>
          <w:iCs/>
          <w:sz w:val="18"/>
          <w:szCs w:val="18"/>
        </w:rPr>
      </w:pPr>
    </w:p>
    <w:p w14:paraId="5C927EC6" w14:textId="77777777" w:rsidR="00BA688C" w:rsidRDefault="00C55BE1" w:rsidP="00C55BE1">
      <w:pPr>
        <w:autoSpaceDE w:val="0"/>
        <w:spacing w:after="0" w:line="240" w:lineRule="auto"/>
        <w:jc w:val="both"/>
        <w:rPr>
          <w:rFonts w:ascii="Open Sans" w:hAnsi="Open Sans" w:cs="Open Sans"/>
          <w:b/>
          <w:bCs/>
          <w:iCs/>
          <w:sz w:val="18"/>
          <w:szCs w:val="18"/>
        </w:rPr>
      </w:pPr>
      <w:r w:rsidRPr="00C55BE1">
        <w:rPr>
          <w:rFonts w:ascii="Open Sans" w:hAnsi="Open Sans" w:cs="Open Sans"/>
          <w:b/>
          <w:bCs/>
          <w:iCs/>
          <w:sz w:val="18"/>
          <w:szCs w:val="18"/>
        </w:rPr>
        <w:t>Kryteria oceny ofert:</w:t>
      </w:r>
    </w:p>
    <w:p w14:paraId="7B165428" w14:textId="77777777" w:rsidR="00C55BE1" w:rsidRPr="00C55BE1" w:rsidRDefault="00C55BE1" w:rsidP="00C55BE1">
      <w:pPr>
        <w:autoSpaceDE w:val="0"/>
        <w:spacing w:after="0" w:line="240" w:lineRule="auto"/>
        <w:jc w:val="both"/>
        <w:rPr>
          <w:rFonts w:ascii="Open Sans" w:hAnsi="Open Sans" w:cs="Open Sans"/>
          <w:b/>
          <w:bCs/>
          <w:iCs/>
          <w:sz w:val="18"/>
          <w:szCs w:val="18"/>
        </w:rPr>
      </w:pPr>
    </w:p>
    <w:p w14:paraId="22A787C2" w14:textId="77777777" w:rsidR="00BA688C" w:rsidRPr="00A14500" w:rsidRDefault="00BA688C" w:rsidP="00BA688C">
      <w:pPr>
        <w:autoSpaceDE w:val="0"/>
        <w:autoSpaceDN w:val="0"/>
        <w:adjustRightInd w:val="0"/>
        <w:spacing w:after="0" w:line="240" w:lineRule="auto"/>
        <w:ind w:left="34"/>
        <w:rPr>
          <w:rFonts w:ascii="Open Sans" w:hAnsi="Open Sans" w:cs="Open Sans"/>
          <w:bCs/>
          <w:sz w:val="18"/>
          <w:szCs w:val="18"/>
        </w:rPr>
      </w:pPr>
      <w:proofErr w:type="spellStart"/>
      <w:r w:rsidRPr="00A14500">
        <w:rPr>
          <w:rFonts w:ascii="Open Sans" w:hAnsi="Open Sans" w:cs="Open Sans"/>
          <w:sz w:val="18"/>
          <w:szCs w:val="18"/>
        </w:rPr>
        <w:t>Kct</w:t>
      </w:r>
      <w:proofErr w:type="spellEnd"/>
      <w:r w:rsidRPr="00A14500">
        <w:rPr>
          <w:rFonts w:ascii="Open Sans" w:hAnsi="Open Sans" w:cs="Open Sans"/>
          <w:sz w:val="18"/>
          <w:szCs w:val="18"/>
        </w:rPr>
        <w:t xml:space="preserve"> - Cena za </w:t>
      </w:r>
      <w:r w:rsidRPr="00A14500">
        <w:rPr>
          <w:rFonts w:ascii="Open Sans" w:hAnsi="Open Sans" w:cs="Open Sans"/>
          <w:bCs/>
          <w:sz w:val="18"/>
          <w:szCs w:val="18"/>
        </w:rPr>
        <w:t xml:space="preserve">odbiór i zagospodarowanie odpadów </w:t>
      </w:r>
      <w:r w:rsidRPr="00A14500">
        <w:rPr>
          <w:rFonts w:ascii="Open Sans" w:hAnsi="Open Sans" w:cs="Open Sans"/>
          <w:sz w:val="18"/>
          <w:szCs w:val="18"/>
        </w:rPr>
        <w:t xml:space="preserve">- </w:t>
      </w:r>
      <w:r w:rsidRPr="00A14500">
        <w:rPr>
          <w:rFonts w:ascii="Open Sans" w:hAnsi="Open Sans" w:cs="Open Sans"/>
          <w:b/>
          <w:sz w:val="18"/>
          <w:szCs w:val="18"/>
        </w:rPr>
        <w:t>60 pkt</w:t>
      </w:r>
    </w:p>
    <w:p w14:paraId="100FCF75" w14:textId="77777777" w:rsidR="00BA688C" w:rsidRPr="00A14500" w:rsidRDefault="00BA688C" w:rsidP="00BA688C">
      <w:pPr>
        <w:autoSpaceDE w:val="0"/>
        <w:autoSpaceDN w:val="0"/>
        <w:adjustRightInd w:val="0"/>
        <w:spacing w:after="0" w:line="240" w:lineRule="auto"/>
        <w:ind w:left="34"/>
        <w:jc w:val="both"/>
        <w:rPr>
          <w:rFonts w:ascii="Open Sans" w:hAnsi="Open Sans" w:cs="Open Sans"/>
          <w:sz w:val="18"/>
          <w:szCs w:val="18"/>
        </w:rPr>
      </w:pPr>
    </w:p>
    <w:p w14:paraId="499674E6" w14:textId="77777777" w:rsidR="00BA688C" w:rsidRPr="00A14500" w:rsidRDefault="00BA688C" w:rsidP="00BA688C">
      <w:pPr>
        <w:autoSpaceDE w:val="0"/>
        <w:autoSpaceDN w:val="0"/>
        <w:adjustRightInd w:val="0"/>
        <w:spacing w:after="0" w:line="240" w:lineRule="auto"/>
        <w:ind w:left="34"/>
        <w:jc w:val="both"/>
        <w:rPr>
          <w:rFonts w:ascii="Open Sans" w:hAnsi="Open Sans" w:cs="Open Sans"/>
          <w:b/>
          <w:sz w:val="18"/>
          <w:szCs w:val="18"/>
        </w:rPr>
      </w:pPr>
      <w:proofErr w:type="spellStart"/>
      <w:r w:rsidRPr="00A14500">
        <w:rPr>
          <w:rFonts w:ascii="Open Sans" w:hAnsi="Open Sans" w:cs="Open Sans"/>
          <w:sz w:val="18"/>
          <w:szCs w:val="18"/>
        </w:rPr>
        <w:t>Kt</w:t>
      </w:r>
      <w:proofErr w:type="spellEnd"/>
      <w:r w:rsidRPr="00A14500">
        <w:rPr>
          <w:rFonts w:ascii="Open Sans" w:hAnsi="Open Sans" w:cs="Open Sans"/>
          <w:sz w:val="18"/>
          <w:szCs w:val="18"/>
        </w:rPr>
        <w:t xml:space="preserve"> - Termin płatności faktury - </w:t>
      </w:r>
      <w:r w:rsidRPr="00A14500">
        <w:rPr>
          <w:rFonts w:ascii="Open Sans" w:hAnsi="Open Sans" w:cs="Open Sans"/>
          <w:b/>
          <w:bCs/>
          <w:sz w:val="18"/>
          <w:szCs w:val="18"/>
        </w:rPr>
        <w:t>20</w:t>
      </w:r>
      <w:r w:rsidRPr="00A14500">
        <w:rPr>
          <w:rFonts w:ascii="Open Sans" w:hAnsi="Open Sans" w:cs="Open Sans"/>
          <w:b/>
          <w:sz w:val="18"/>
          <w:szCs w:val="18"/>
        </w:rPr>
        <w:t>pkt</w:t>
      </w:r>
    </w:p>
    <w:p w14:paraId="2C0F7AA4" w14:textId="77777777" w:rsidR="00BA688C" w:rsidRPr="00A14500" w:rsidRDefault="00BA688C" w:rsidP="00BA688C">
      <w:pPr>
        <w:autoSpaceDE w:val="0"/>
        <w:autoSpaceDN w:val="0"/>
        <w:adjustRightInd w:val="0"/>
        <w:spacing w:after="0" w:line="240" w:lineRule="auto"/>
        <w:ind w:left="34"/>
        <w:jc w:val="both"/>
        <w:rPr>
          <w:rFonts w:ascii="Open Sans" w:hAnsi="Open Sans" w:cs="Open Sans"/>
          <w:sz w:val="18"/>
          <w:szCs w:val="18"/>
        </w:rPr>
      </w:pPr>
    </w:p>
    <w:tbl>
      <w:tblPr>
        <w:tblStyle w:val="Tabela-Siatka"/>
        <w:tblW w:w="0" w:type="auto"/>
        <w:tblInd w:w="426" w:type="dxa"/>
        <w:tblLook w:val="04A0" w:firstRow="1" w:lastRow="0" w:firstColumn="1" w:lastColumn="0" w:noHBand="0" w:noVBand="1"/>
      </w:tblPr>
      <w:tblGrid>
        <w:gridCol w:w="4450"/>
        <w:gridCol w:w="3969"/>
      </w:tblGrid>
      <w:tr w:rsidR="00A14500" w:rsidRPr="00A14500" w14:paraId="2B4E5CC5" w14:textId="77777777" w:rsidTr="00A14500">
        <w:trPr>
          <w:trHeight w:val="466"/>
        </w:trPr>
        <w:tc>
          <w:tcPr>
            <w:tcW w:w="4450" w:type="dxa"/>
            <w:tcBorders>
              <w:top w:val="single" w:sz="4" w:space="0" w:color="auto"/>
              <w:left w:val="single" w:sz="4" w:space="0" w:color="auto"/>
              <w:bottom w:val="single" w:sz="4" w:space="0" w:color="auto"/>
              <w:right w:val="single" w:sz="4" w:space="0" w:color="auto"/>
            </w:tcBorders>
            <w:vAlign w:val="center"/>
            <w:hideMark/>
          </w:tcPr>
          <w:p w14:paraId="68E0AC4F" w14:textId="77777777" w:rsidR="00A14500" w:rsidRPr="00A14500" w:rsidRDefault="00A14500" w:rsidP="00CF58D0">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21 dni od wpływu faktury</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E3F3E86" w14:textId="77777777" w:rsidR="00A14500" w:rsidRPr="00A14500" w:rsidRDefault="00A14500" w:rsidP="00CF58D0">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0 pkt</w:t>
            </w:r>
          </w:p>
        </w:tc>
      </w:tr>
      <w:tr w:rsidR="00A14500" w:rsidRPr="00A14500" w14:paraId="29DD19EC" w14:textId="77777777" w:rsidTr="00A14500">
        <w:trPr>
          <w:trHeight w:val="402"/>
        </w:trPr>
        <w:tc>
          <w:tcPr>
            <w:tcW w:w="4450" w:type="dxa"/>
            <w:tcBorders>
              <w:top w:val="single" w:sz="4" w:space="0" w:color="auto"/>
              <w:left w:val="single" w:sz="4" w:space="0" w:color="auto"/>
              <w:bottom w:val="single" w:sz="4" w:space="0" w:color="auto"/>
              <w:right w:val="single" w:sz="4" w:space="0" w:color="auto"/>
            </w:tcBorders>
            <w:vAlign w:val="center"/>
            <w:hideMark/>
          </w:tcPr>
          <w:p w14:paraId="7849ACFB" w14:textId="77777777" w:rsidR="00A14500" w:rsidRPr="00A14500" w:rsidRDefault="00A14500" w:rsidP="00CF58D0">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22 – 25 dni od wpływu faktury</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D7E1AF6" w14:textId="77777777" w:rsidR="00A14500" w:rsidRPr="00A14500" w:rsidRDefault="00A14500" w:rsidP="00CF58D0">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10 pkt</w:t>
            </w:r>
          </w:p>
        </w:tc>
      </w:tr>
      <w:tr w:rsidR="00A14500" w:rsidRPr="00A14500" w14:paraId="418F8845" w14:textId="77777777" w:rsidTr="00A14500">
        <w:trPr>
          <w:trHeight w:val="422"/>
        </w:trPr>
        <w:tc>
          <w:tcPr>
            <w:tcW w:w="4450" w:type="dxa"/>
            <w:tcBorders>
              <w:top w:val="single" w:sz="4" w:space="0" w:color="auto"/>
              <w:left w:val="single" w:sz="4" w:space="0" w:color="auto"/>
              <w:bottom w:val="single" w:sz="4" w:space="0" w:color="auto"/>
              <w:right w:val="single" w:sz="4" w:space="0" w:color="auto"/>
            </w:tcBorders>
            <w:vAlign w:val="center"/>
            <w:hideMark/>
          </w:tcPr>
          <w:p w14:paraId="2238424F" w14:textId="77777777" w:rsidR="00A14500" w:rsidRPr="00A14500" w:rsidRDefault="00A14500" w:rsidP="00CF58D0">
            <w:pPr>
              <w:spacing w:line="300" w:lineRule="atLeast"/>
              <w:ind w:right="-108"/>
              <w:jc w:val="center"/>
              <w:rPr>
                <w:rFonts w:ascii="Open Sans" w:hAnsi="Open Sans" w:cs="Open Sans"/>
                <w:snapToGrid w:val="0"/>
                <w:sz w:val="18"/>
                <w:szCs w:val="18"/>
              </w:rPr>
            </w:pPr>
            <w:r w:rsidRPr="00A14500">
              <w:rPr>
                <w:rFonts w:ascii="Open Sans" w:hAnsi="Open Sans" w:cs="Open Sans"/>
                <w:snapToGrid w:val="0"/>
                <w:sz w:val="18"/>
                <w:szCs w:val="18"/>
              </w:rPr>
              <w:t>Termin płatności 26 – 30 dni od wpływu faktury</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354A6CA" w14:textId="77777777" w:rsidR="00A14500" w:rsidRPr="00A14500" w:rsidRDefault="00A14500" w:rsidP="00CF58D0">
            <w:pPr>
              <w:spacing w:line="300" w:lineRule="atLeast"/>
              <w:ind w:right="-108"/>
              <w:jc w:val="center"/>
              <w:rPr>
                <w:rFonts w:ascii="Open Sans" w:hAnsi="Open Sans" w:cs="Open Sans"/>
                <w:b/>
                <w:snapToGrid w:val="0"/>
                <w:sz w:val="18"/>
                <w:szCs w:val="18"/>
              </w:rPr>
            </w:pPr>
            <w:r w:rsidRPr="00A14500">
              <w:rPr>
                <w:rFonts w:ascii="Open Sans" w:hAnsi="Open Sans" w:cs="Open Sans"/>
                <w:b/>
                <w:snapToGrid w:val="0"/>
                <w:sz w:val="18"/>
                <w:szCs w:val="18"/>
              </w:rPr>
              <w:t>20 pkt</w:t>
            </w:r>
          </w:p>
        </w:tc>
      </w:tr>
    </w:tbl>
    <w:p w14:paraId="3A6BA6B1" w14:textId="77777777" w:rsidR="00A14500" w:rsidRPr="00A14500" w:rsidRDefault="00A14500" w:rsidP="00BA688C">
      <w:pPr>
        <w:autoSpaceDE w:val="0"/>
        <w:autoSpaceDN w:val="0"/>
        <w:adjustRightInd w:val="0"/>
        <w:spacing w:after="0" w:line="240" w:lineRule="auto"/>
        <w:ind w:left="34"/>
        <w:jc w:val="both"/>
        <w:rPr>
          <w:rFonts w:ascii="Open Sans" w:hAnsi="Open Sans" w:cs="Open Sans"/>
          <w:sz w:val="18"/>
          <w:szCs w:val="18"/>
        </w:rPr>
      </w:pPr>
    </w:p>
    <w:p w14:paraId="4EE6B628" w14:textId="77777777" w:rsidR="00BA688C" w:rsidRPr="00A14500" w:rsidRDefault="00BA688C" w:rsidP="00BA688C">
      <w:pPr>
        <w:autoSpaceDE w:val="0"/>
        <w:autoSpaceDN w:val="0"/>
        <w:adjustRightInd w:val="0"/>
        <w:spacing w:after="0" w:line="240" w:lineRule="auto"/>
        <w:ind w:left="34"/>
        <w:jc w:val="both"/>
        <w:rPr>
          <w:rFonts w:ascii="Open Sans" w:hAnsi="Open Sans" w:cs="Open Sans"/>
          <w:b/>
          <w:sz w:val="18"/>
          <w:szCs w:val="18"/>
        </w:rPr>
      </w:pPr>
      <w:proofErr w:type="spellStart"/>
      <w:r w:rsidRPr="00A14500">
        <w:rPr>
          <w:rFonts w:ascii="Open Sans" w:hAnsi="Open Sans" w:cs="Open Sans"/>
          <w:sz w:val="18"/>
          <w:szCs w:val="18"/>
        </w:rPr>
        <w:t>Kcr</w:t>
      </w:r>
      <w:proofErr w:type="spellEnd"/>
      <w:r w:rsidRPr="00A14500">
        <w:rPr>
          <w:rFonts w:ascii="Open Sans" w:hAnsi="Open Sans" w:cs="Open Sans"/>
          <w:sz w:val="18"/>
          <w:szCs w:val="18"/>
        </w:rPr>
        <w:t xml:space="preserve"> – czas uwzględnienia reklamacji - </w:t>
      </w:r>
      <w:r w:rsidRPr="00A14500">
        <w:rPr>
          <w:rFonts w:ascii="Open Sans" w:hAnsi="Open Sans" w:cs="Open Sans"/>
          <w:b/>
          <w:sz w:val="18"/>
          <w:szCs w:val="18"/>
        </w:rPr>
        <w:t>20 pkt</w:t>
      </w:r>
    </w:p>
    <w:p w14:paraId="03E6FEEB" w14:textId="77777777" w:rsidR="00C55BE1" w:rsidRDefault="00C55BE1" w:rsidP="00BA688C">
      <w:pPr>
        <w:autoSpaceDE w:val="0"/>
        <w:autoSpaceDN w:val="0"/>
        <w:adjustRightInd w:val="0"/>
        <w:spacing w:after="0" w:line="240" w:lineRule="auto"/>
        <w:ind w:left="34"/>
        <w:jc w:val="both"/>
        <w:rPr>
          <w:rFonts w:ascii="Open Sans" w:hAnsi="Open Sans" w:cs="Open Sans"/>
          <w:sz w:val="18"/>
          <w:szCs w:val="18"/>
        </w:rPr>
      </w:pPr>
    </w:p>
    <w:tbl>
      <w:tblPr>
        <w:tblStyle w:val="Tabela-Siatka"/>
        <w:tblW w:w="0" w:type="auto"/>
        <w:tblInd w:w="426" w:type="dxa"/>
        <w:tblLook w:val="04A0" w:firstRow="1" w:lastRow="0" w:firstColumn="1" w:lastColumn="0" w:noHBand="0" w:noVBand="1"/>
      </w:tblPr>
      <w:tblGrid>
        <w:gridCol w:w="4450"/>
        <w:gridCol w:w="3969"/>
      </w:tblGrid>
      <w:tr w:rsidR="00F82101" w:rsidRPr="00A14500" w14:paraId="63E4D462" w14:textId="77777777" w:rsidTr="00F82101">
        <w:trPr>
          <w:trHeight w:val="466"/>
        </w:trPr>
        <w:tc>
          <w:tcPr>
            <w:tcW w:w="4450" w:type="dxa"/>
            <w:tcBorders>
              <w:top w:val="single" w:sz="4" w:space="0" w:color="auto"/>
              <w:left w:val="single" w:sz="4" w:space="0" w:color="auto"/>
              <w:bottom w:val="single" w:sz="4" w:space="0" w:color="auto"/>
              <w:right w:val="single" w:sz="4" w:space="0" w:color="auto"/>
            </w:tcBorders>
            <w:vAlign w:val="center"/>
          </w:tcPr>
          <w:p w14:paraId="069828D2" w14:textId="6806BF25" w:rsidR="00F82101" w:rsidRPr="00A14500" w:rsidRDefault="00F82101" w:rsidP="0055041E">
            <w:pPr>
              <w:spacing w:line="300" w:lineRule="atLeast"/>
              <w:ind w:right="-108"/>
              <w:jc w:val="center"/>
              <w:rPr>
                <w:rFonts w:ascii="Open Sans" w:hAnsi="Open Sans" w:cs="Open Sans"/>
                <w:snapToGrid w:val="0"/>
                <w:sz w:val="18"/>
                <w:szCs w:val="18"/>
              </w:rPr>
            </w:pPr>
            <w:r w:rsidRPr="00A14500">
              <w:rPr>
                <w:rFonts w:ascii="Open Sans" w:hAnsi="Open Sans" w:cs="Open Sans"/>
                <w:sz w:val="18"/>
                <w:szCs w:val="18"/>
              </w:rPr>
              <w:t>1-2 dni roboczych</w:t>
            </w:r>
          </w:p>
        </w:tc>
        <w:tc>
          <w:tcPr>
            <w:tcW w:w="3969" w:type="dxa"/>
            <w:tcBorders>
              <w:top w:val="single" w:sz="4" w:space="0" w:color="auto"/>
              <w:left w:val="single" w:sz="4" w:space="0" w:color="auto"/>
              <w:bottom w:val="single" w:sz="4" w:space="0" w:color="auto"/>
              <w:right w:val="single" w:sz="4" w:space="0" w:color="auto"/>
            </w:tcBorders>
            <w:vAlign w:val="center"/>
          </w:tcPr>
          <w:p w14:paraId="1662B5CA" w14:textId="6515A2D1" w:rsidR="00F82101" w:rsidRPr="00F82101" w:rsidRDefault="00F82101" w:rsidP="0055041E">
            <w:pPr>
              <w:spacing w:line="300" w:lineRule="atLeast"/>
              <w:ind w:right="-108"/>
              <w:jc w:val="center"/>
              <w:rPr>
                <w:rFonts w:ascii="Open Sans" w:hAnsi="Open Sans" w:cs="Open Sans"/>
                <w:b/>
                <w:bCs/>
                <w:snapToGrid w:val="0"/>
                <w:sz w:val="18"/>
                <w:szCs w:val="18"/>
              </w:rPr>
            </w:pPr>
            <w:r w:rsidRPr="00F82101">
              <w:rPr>
                <w:rFonts w:ascii="Open Sans" w:hAnsi="Open Sans" w:cs="Open Sans"/>
                <w:b/>
                <w:bCs/>
                <w:sz w:val="18"/>
                <w:szCs w:val="18"/>
              </w:rPr>
              <w:t>20 pkt</w:t>
            </w:r>
          </w:p>
        </w:tc>
      </w:tr>
      <w:tr w:rsidR="00F82101" w:rsidRPr="00A14500" w14:paraId="0AB3A4AE" w14:textId="77777777" w:rsidTr="00F82101">
        <w:trPr>
          <w:trHeight w:val="402"/>
        </w:trPr>
        <w:tc>
          <w:tcPr>
            <w:tcW w:w="4450" w:type="dxa"/>
            <w:tcBorders>
              <w:top w:val="single" w:sz="4" w:space="0" w:color="auto"/>
              <w:left w:val="single" w:sz="4" w:space="0" w:color="auto"/>
              <w:bottom w:val="single" w:sz="4" w:space="0" w:color="auto"/>
              <w:right w:val="single" w:sz="4" w:space="0" w:color="auto"/>
            </w:tcBorders>
            <w:vAlign w:val="center"/>
          </w:tcPr>
          <w:p w14:paraId="5CB490D0" w14:textId="4957DCB5" w:rsidR="00F82101" w:rsidRPr="00A14500" w:rsidRDefault="00F82101" w:rsidP="0055041E">
            <w:pPr>
              <w:spacing w:line="300" w:lineRule="atLeast"/>
              <w:ind w:right="-108"/>
              <w:jc w:val="center"/>
              <w:rPr>
                <w:rFonts w:ascii="Open Sans" w:hAnsi="Open Sans" w:cs="Open Sans"/>
                <w:snapToGrid w:val="0"/>
                <w:sz w:val="18"/>
                <w:szCs w:val="18"/>
              </w:rPr>
            </w:pPr>
            <w:r w:rsidRPr="00A14500">
              <w:rPr>
                <w:rFonts w:ascii="Open Sans" w:hAnsi="Open Sans" w:cs="Open Sans"/>
                <w:bCs/>
                <w:sz w:val="18"/>
                <w:szCs w:val="18"/>
              </w:rPr>
              <w:t xml:space="preserve">3-4 dni </w:t>
            </w:r>
            <w:r w:rsidRPr="00A14500">
              <w:rPr>
                <w:rFonts w:ascii="Open Sans" w:hAnsi="Open Sans" w:cs="Open Sans"/>
                <w:sz w:val="18"/>
                <w:szCs w:val="18"/>
              </w:rPr>
              <w:t>robocze</w:t>
            </w:r>
          </w:p>
        </w:tc>
        <w:tc>
          <w:tcPr>
            <w:tcW w:w="3969" w:type="dxa"/>
            <w:tcBorders>
              <w:top w:val="single" w:sz="4" w:space="0" w:color="auto"/>
              <w:left w:val="single" w:sz="4" w:space="0" w:color="auto"/>
              <w:bottom w:val="single" w:sz="4" w:space="0" w:color="auto"/>
              <w:right w:val="single" w:sz="4" w:space="0" w:color="auto"/>
            </w:tcBorders>
            <w:vAlign w:val="center"/>
          </w:tcPr>
          <w:p w14:paraId="162453E8" w14:textId="5BD0A3F1" w:rsidR="00F82101" w:rsidRPr="00F82101" w:rsidRDefault="00F82101" w:rsidP="0055041E">
            <w:pPr>
              <w:spacing w:line="300" w:lineRule="atLeast"/>
              <w:ind w:right="-108"/>
              <w:jc w:val="center"/>
              <w:rPr>
                <w:rFonts w:ascii="Open Sans" w:hAnsi="Open Sans" w:cs="Open Sans"/>
                <w:b/>
                <w:bCs/>
                <w:snapToGrid w:val="0"/>
                <w:sz w:val="18"/>
                <w:szCs w:val="18"/>
              </w:rPr>
            </w:pPr>
            <w:r w:rsidRPr="00F82101">
              <w:rPr>
                <w:rFonts w:ascii="Open Sans" w:hAnsi="Open Sans" w:cs="Open Sans"/>
                <w:b/>
                <w:bCs/>
                <w:sz w:val="18"/>
                <w:szCs w:val="18"/>
              </w:rPr>
              <w:t>10 pkt</w:t>
            </w:r>
          </w:p>
        </w:tc>
      </w:tr>
      <w:tr w:rsidR="00F82101" w:rsidRPr="00A14500" w14:paraId="5629A568" w14:textId="77777777" w:rsidTr="00F82101">
        <w:trPr>
          <w:trHeight w:val="422"/>
        </w:trPr>
        <w:tc>
          <w:tcPr>
            <w:tcW w:w="4450" w:type="dxa"/>
            <w:tcBorders>
              <w:top w:val="single" w:sz="4" w:space="0" w:color="auto"/>
              <w:left w:val="single" w:sz="4" w:space="0" w:color="auto"/>
              <w:bottom w:val="single" w:sz="4" w:space="0" w:color="auto"/>
              <w:right w:val="single" w:sz="4" w:space="0" w:color="auto"/>
            </w:tcBorders>
            <w:vAlign w:val="center"/>
          </w:tcPr>
          <w:p w14:paraId="28C15FEF" w14:textId="5B13AA18" w:rsidR="00F82101" w:rsidRPr="00A14500" w:rsidRDefault="00F82101" w:rsidP="0055041E">
            <w:pPr>
              <w:spacing w:line="300" w:lineRule="atLeast"/>
              <w:ind w:right="-108"/>
              <w:jc w:val="center"/>
              <w:rPr>
                <w:rFonts w:ascii="Open Sans" w:hAnsi="Open Sans" w:cs="Open Sans"/>
                <w:snapToGrid w:val="0"/>
                <w:sz w:val="18"/>
                <w:szCs w:val="18"/>
              </w:rPr>
            </w:pPr>
            <w:r w:rsidRPr="00A14500">
              <w:rPr>
                <w:rFonts w:ascii="Open Sans" w:hAnsi="Open Sans" w:cs="Open Sans"/>
                <w:bCs/>
                <w:sz w:val="18"/>
                <w:szCs w:val="18"/>
              </w:rPr>
              <w:t>5 i &gt;</w:t>
            </w:r>
            <w:r w:rsidRPr="00A14500">
              <w:rPr>
                <w:rFonts w:ascii="Open Sans" w:hAnsi="Open Sans" w:cs="Open Sans"/>
                <w:sz w:val="18"/>
                <w:szCs w:val="18"/>
              </w:rPr>
              <w:t xml:space="preserve"> dni roboczych</w:t>
            </w:r>
          </w:p>
        </w:tc>
        <w:tc>
          <w:tcPr>
            <w:tcW w:w="3969" w:type="dxa"/>
            <w:tcBorders>
              <w:top w:val="single" w:sz="4" w:space="0" w:color="auto"/>
              <w:left w:val="single" w:sz="4" w:space="0" w:color="auto"/>
              <w:bottom w:val="single" w:sz="4" w:space="0" w:color="auto"/>
              <w:right w:val="single" w:sz="4" w:space="0" w:color="auto"/>
            </w:tcBorders>
            <w:vAlign w:val="center"/>
          </w:tcPr>
          <w:p w14:paraId="1D8A1A8F" w14:textId="714A7E5A" w:rsidR="00F82101" w:rsidRPr="00F82101" w:rsidRDefault="00F82101" w:rsidP="0055041E">
            <w:pPr>
              <w:spacing w:line="300" w:lineRule="atLeast"/>
              <w:ind w:right="-108"/>
              <w:jc w:val="center"/>
              <w:rPr>
                <w:rFonts w:ascii="Open Sans" w:hAnsi="Open Sans" w:cs="Open Sans"/>
                <w:b/>
                <w:bCs/>
                <w:snapToGrid w:val="0"/>
                <w:sz w:val="18"/>
                <w:szCs w:val="18"/>
              </w:rPr>
            </w:pPr>
            <w:r w:rsidRPr="00F82101">
              <w:rPr>
                <w:rFonts w:ascii="Open Sans" w:hAnsi="Open Sans" w:cs="Open Sans"/>
                <w:b/>
                <w:bCs/>
                <w:sz w:val="18"/>
                <w:szCs w:val="18"/>
              </w:rPr>
              <w:t>0 pkt</w:t>
            </w:r>
          </w:p>
        </w:tc>
      </w:tr>
    </w:tbl>
    <w:p w14:paraId="55826637" w14:textId="77777777" w:rsidR="00F82101" w:rsidRDefault="00F82101" w:rsidP="00BA688C">
      <w:pPr>
        <w:autoSpaceDE w:val="0"/>
        <w:autoSpaceDN w:val="0"/>
        <w:adjustRightInd w:val="0"/>
        <w:spacing w:after="0" w:line="240" w:lineRule="auto"/>
        <w:ind w:left="34"/>
        <w:jc w:val="both"/>
        <w:rPr>
          <w:rFonts w:ascii="Open Sans" w:hAnsi="Open Sans" w:cs="Open Sans"/>
          <w:sz w:val="18"/>
          <w:szCs w:val="18"/>
        </w:rPr>
      </w:pPr>
    </w:p>
    <w:p w14:paraId="14039353" w14:textId="77777777" w:rsidR="00BA688C" w:rsidRPr="00A14500" w:rsidRDefault="00BA688C" w:rsidP="00BA688C">
      <w:pPr>
        <w:autoSpaceDE w:val="0"/>
        <w:spacing w:line="240" w:lineRule="auto"/>
        <w:jc w:val="both"/>
        <w:rPr>
          <w:rFonts w:ascii="Open Sans" w:hAnsi="Open Sans" w:cs="Open Sans"/>
          <w:sz w:val="18"/>
          <w:szCs w:val="18"/>
        </w:rPr>
      </w:pPr>
    </w:p>
    <w:p w14:paraId="68379A49" w14:textId="77777777" w:rsidR="00BA688C" w:rsidRPr="00A14500" w:rsidRDefault="00BA688C" w:rsidP="00BA688C">
      <w:pPr>
        <w:autoSpaceDE w:val="0"/>
        <w:spacing w:line="240" w:lineRule="auto"/>
        <w:jc w:val="both"/>
        <w:rPr>
          <w:rFonts w:ascii="Open Sans" w:hAnsi="Open Sans" w:cs="Open Sans"/>
          <w:sz w:val="18"/>
          <w:szCs w:val="18"/>
        </w:rPr>
      </w:pPr>
      <w:r w:rsidRPr="00A14500">
        <w:rPr>
          <w:rFonts w:ascii="Open Sans" w:hAnsi="Open Sans" w:cs="Open Sans"/>
          <w:sz w:val="18"/>
          <w:szCs w:val="18"/>
        </w:rPr>
        <w:t>Wykonawca będzie rozliczał się miesięcznie z Zamawiającym w zakresie zapłaty za poszczególne usługi, która będzie sumą iloczynów:</w:t>
      </w:r>
    </w:p>
    <w:p w14:paraId="3826D922" w14:textId="77777777" w:rsidR="00BA688C" w:rsidRPr="00A14500" w:rsidRDefault="00BA688C" w:rsidP="00BA688C">
      <w:pPr>
        <w:pStyle w:val="Akapitzlist"/>
        <w:numPr>
          <w:ilvl w:val="0"/>
          <w:numId w:val="10"/>
        </w:numPr>
        <w:spacing w:line="240" w:lineRule="auto"/>
        <w:rPr>
          <w:rFonts w:ascii="Open Sans" w:hAnsi="Open Sans" w:cs="Open Sans"/>
          <w:sz w:val="18"/>
          <w:szCs w:val="18"/>
        </w:rPr>
      </w:pPr>
      <w:r w:rsidRPr="00A14500">
        <w:rPr>
          <w:rFonts w:ascii="Open Sans" w:hAnsi="Open Sans" w:cs="Open Sans"/>
          <w:sz w:val="18"/>
          <w:szCs w:val="18"/>
        </w:rPr>
        <w:t>część I - masy odebranych odpadów i ceny za odbiór i zagospodarowanie</w:t>
      </w:r>
    </w:p>
    <w:p w14:paraId="4564B56F" w14:textId="77777777" w:rsidR="00BA688C" w:rsidRPr="00A14500" w:rsidRDefault="00BA688C" w:rsidP="00BA688C">
      <w:pPr>
        <w:pStyle w:val="Akapitzlist"/>
        <w:numPr>
          <w:ilvl w:val="0"/>
          <w:numId w:val="10"/>
        </w:numPr>
        <w:spacing w:line="240" w:lineRule="auto"/>
        <w:rPr>
          <w:rFonts w:ascii="Open Sans" w:hAnsi="Open Sans" w:cs="Open Sans"/>
          <w:sz w:val="18"/>
          <w:szCs w:val="18"/>
        </w:rPr>
      </w:pPr>
      <w:r w:rsidRPr="00A14500">
        <w:rPr>
          <w:rFonts w:ascii="Open Sans" w:hAnsi="Open Sans" w:cs="Open Sans"/>
          <w:sz w:val="18"/>
          <w:szCs w:val="18"/>
        </w:rPr>
        <w:t>część II - ilości odebranych pojemników i worków oraz jednostkowej ceny za ich odbiór i zagospodarowanie</w:t>
      </w:r>
    </w:p>
    <w:p w14:paraId="4391331F" w14:textId="77777777" w:rsidR="00BA688C" w:rsidRPr="00A14500" w:rsidRDefault="00BA688C" w:rsidP="00BA688C">
      <w:pPr>
        <w:pStyle w:val="Akapitzlist"/>
        <w:numPr>
          <w:ilvl w:val="0"/>
          <w:numId w:val="10"/>
        </w:numPr>
        <w:spacing w:line="240" w:lineRule="auto"/>
        <w:rPr>
          <w:rFonts w:ascii="Open Sans" w:hAnsi="Open Sans" w:cs="Open Sans"/>
          <w:b/>
          <w:bCs/>
          <w:iCs/>
          <w:sz w:val="18"/>
          <w:szCs w:val="18"/>
        </w:rPr>
      </w:pPr>
      <w:r w:rsidRPr="00A14500">
        <w:rPr>
          <w:rFonts w:ascii="Open Sans" w:hAnsi="Open Sans" w:cs="Open Sans"/>
          <w:sz w:val="18"/>
          <w:szCs w:val="18"/>
        </w:rPr>
        <w:t>część III - ilości odebranych pojemników i worków oraz jednostkowej ceny za ich odbiór i zagospodarowanie oraz usług dodatkowych.</w:t>
      </w:r>
    </w:p>
    <w:p w14:paraId="34631743" w14:textId="77777777" w:rsidR="00BA688C" w:rsidRPr="00A14500" w:rsidRDefault="00BA688C" w:rsidP="00BA688C">
      <w:pPr>
        <w:spacing w:line="240" w:lineRule="auto"/>
        <w:rPr>
          <w:rFonts w:ascii="Open Sans" w:hAnsi="Open Sans" w:cs="Open Sans"/>
          <w:b/>
          <w:bCs/>
          <w:iCs/>
          <w:sz w:val="18"/>
          <w:szCs w:val="18"/>
        </w:rPr>
      </w:pPr>
    </w:p>
    <w:p w14:paraId="58802780" w14:textId="77777777" w:rsidR="004663A1" w:rsidRPr="00A14500" w:rsidRDefault="004663A1" w:rsidP="005C4388">
      <w:pPr>
        <w:shd w:val="clear" w:color="auto" w:fill="FFFFFF"/>
        <w:ind w:right="91"/>
        <w:jc w:val="center"/>
        <w:rPr>
          <w:rFonts w:ascii="Open Sans" w:hAnsi="Open Sans" w:cs="Open Sans"/>
          <w:spacing w:val="-5"/>
          <w:sz w:val="18"/>
          <w:szCs w:val="18"/>
        </w:rPr>
      </w:pPr>
    </w:p>
    <w:p w14:paraId="47784240" w14:textId="77777777" w:rsidR="004663A1" w:rsidRPr="00A14500" w:rsidRDefault="004663A1" w:rsidP="005C4388">
      <w:pPr>
        <w:shd w:val="clear" w:color="auto" w:fill="FFFFFF"/>
        <w:ind w:right="91"/>
        <w:jc w:val="center"/>
        <w:rPr>
          <w:rFonts w:ascii="Open Sans" w:hAnsi="Open Sans" w:cs="Open Sans"/>
          <w:spacing w:val="-5"/>
          <w:sz w:val="18"/>
          <w:szCs w:val="18"/>
        </w:rPr>
      </w:pPr>
    </w:p>
    <w:p w14:paraId="6B92688A" w14:textId="77777777" w:rsidR="004663A1" w:rsidRPr="00A14500" w:rsidRDefault="004663A1" w:rsidP="005C4388">
      <w:pPr>
        <w:shd w:val="clear" w:color="auto" w:fill="FFFFFF"/>
        <w:ind w:right="91"/>
        <w:jc w:val="center"/>
        <w:rPr>
          <w:rFonts w:ascii="Open Sans" w:hAnsi="Open Sans" w:cs="Open Sans"/>
          <w:spacing w:val="-5"/>
          <w:sz w:val="18"/>
          <w:szCs w:val="18"/>
        </w:rPr>
      </w:pPr>
    </w:p>
    <w:p w14:paraId="6AC1676C" w14:textId="77777777" w:rsidR="004663A1" w:rsidRPr="00A14500" w:rsidRDefault="004663A1" w:rsidP="005C4388">
      <w:pPr>
        <w:shd w:val="clear" w:color="auto" w:fill="FFFFFF"/>
        <w:ind w:right="91"/>
        <w:jc w:val="center"/>
        <w:rPr>
          <w:rFonts w:ascii="Open Sans" w:hAnsi="Open Sans" w:cs="Open Sans"/>
          <w:spacing w:val="-5"/>
          <w:sz w:val="18"/>
          <w:szCs w:val="18"/>
        </w:rPr>
      </w:pPr>
    </w:p>
    <w:p w14:paraId="18A98CA7" w14:textId="77777777" w:rsidR="004663A1" w:rsidRPr="00A14500" w:rsidRDefault="004663A1" w:rsidP="005C4388">
      <w:pPr>
        <w:shd w:val="clear" w:color="auto" w:fill="FFFFFF"/>
        <w:ind w:right="91"/>
        <w:jc w:val="center"/>
        <w:rPr>
          <w:rFonts w:ascii="Open Sans" w:hAnsi="Open Sans" w:cs="Open Sans"/>
          <w:spacing w:val="-5"/>
          <w:sz w:val="18"/>
          <w:szCs w:val="18"/>
        </w:rPr>
      </w:pPr>
    </w:p>
    <w:p w14:paraId="3B85A428" w14:textId="77777777" w:rsidR="008F4937" w:rsidRPr="00A14500" w:rsidRDefault="008F4937">
      <w:pPr>
        <w:rPr>
          <w:rFonts w:ascii="Open Sans" w:hAnsi="Open Sans" w:cs="Open Sans"/>
          <w:spacing w:val="-5"/>
          <w:sz w:val="18"/>
          <w:szCs w:val="18"/>
        </w:rPr>
      </w:pPr>
      <w:r w:rsidRPr="00A14500">
        <w:rPr>
          <w:rFonts w:ascii="Open Sans" w:hAnsi="Open Sans" w:cs="Open Sans"/>
          <w:spacing w:val="-5"/>
          <w:sz w:val="18"/>
          <w:szCs w:val="18"/>
        </w:rPr>
        <w:br w:type="page"/>
      </w:r>
    </w:p>
    <w:p w14:paraId="10F762EF" w14:textId="77777777" w:rsidR="005C4388" w:rsidRPr="00A14500" w:rsidRDefault="005C4388" w:rsidP="005C4388">
      <w:pPr>
        <w:shd w:val="clear" w:color="auto" w:fill="FFFFFF"/>
        <w:ind w:right="91"/>
        <w:jc w:val="center"/>
        <w:rPr>
          <w:rFonts w:ascii="Open Sans" w:hAnsi="Open Sans" w:cs="Open Sans"/>
          <w:spacing w:val="-5"/>
          <w:sz w:val="18"/>
          <w:szCs w:val="18"/>
        </w:rPr>
      </w:pPr>
      <w:r w:rsidRPr="00A14500">
        <w:rPr>
          <w:rFonts w:ascii="Open Sans" w:hAnsi="Open Sans" w:cs="Open Sans"/>
          <w:spacing w:val="-5"/>
          <w:sz w:val="18"/>
          <w:szCs w:val="18"/>
        </w:rPr>
        <w:lastRenderedPageBreak/>
        <w:t xml:space="preserve">Wzór </w:t>
      </w:r>
      <w:r w:rsidRPr="00A14500">
        <w:rPr>
          <w:rFonts w:ascii="Open Sans" w:hAnsi="Open Sans" w:cs="Open Sans"/>
          <w:spacing w:val="-5"/>
          <w:sz w:val="18"/>
          <w:szCs w:val="18"/>
        </w:rPr>
        <w:tab/>
      </w:r>
      <w:r w:rsidRPr="00A14500">
        <w:rPr>
          <w:rFonts w:ascii="Open Sans" w:hAnsi="Open Sans" w:cs="Open Sans"/>
          <w:spacing w:val="-5"/>
          <w:sz w:val="18"/>
          <w:szCs w:val="18"/>
        </w:rPr>
        <w:tab/>
      </w:r>
      <w:r w:rsidRPr="00A14500">
        <w:rPr>
          <w:rFonts w:ascii="Open Sans" w:hAnsi="Open Sans" w:cs="Open Sans"/>
          <w:spacing w:val="-5"/>
          <w:sz w:val="18"/>
          <w:szCs w:val="18"/>
        </w:rPr>
        <w:tab/>
      </w:r>
      <w:r w:rsidRPr="00A14500">
        <w:rPr>
          <w:rFonts w:ascii="Open Sans" w:hAnsi="Open Sans" w:cs="Open Sans"/>
          <w:spacing w:val="-5"/>
          <w:sz w:val="18"/>
          <w:szCs w:val="18"/>
        </w:rPr>
        <w:tab/>
      </w:r>
      <w:r w:rsidRPr="00A14500">
        <w:rPr>
          <w:rFonts w:ascii="Open Sans" w:hAnsi="Open Sans" w:cs="Open Sans"/>
          <w:spacing w:val="-5"/>
          <w:sz w:val="18"/>
          <w:szCs w:val="18"/>
        </w:rPr>
        <w:tab/>
      </w:r>
      <w:r w:rsidRPr="00A14500">
        <w:rPr>
          <w:rFonts w:ascii="Open Sans" w:hAnsi="Open Sans" w:cs="Open Sans"/>
          <w:spacing w:val="-5"/>
          <w:sz w:val="18"/>
          <w:szCs w:val="18"/>
        </w:rPr>
        <w:tab/>
      </w:r>
      <w:r w:rsidRPr="00A14500">
        <w:rPr>
          <w:rFonts w:ascii="Open Sans" w:hAnsi="Open Sans" w:cs="Open Sans"/>
          <w:spacing w:val="-5"/>
          <w:sz w:val="18"/>
          <w:szCs w:val="18"/>
        </w:rPr>
        <w:tab/>
      </w:r>
      <w:r w:rsidRPr="00A14500">
        <w:rPr>
          <w:rFonts w:ascii="Open Sans" w:hAnsi="Open Sans" w:cs="Open Sans"/>
          <w:spacing w:val="-5"/>
          <w:sz w:val="18"/>
          <w:szCs w:val="18"/>
        </w:rPr>
        <w:tab/>
      </w:r>
      <w:r w:rsidRPr="00A14500">
        <w:rPr>
          <w:rFonts w:ascii="Open Sans" w:hAnsi="Open Sans" w:cs="Open Sans"/>
          <w:spacing w:val="-5"/>
          <w:sz w:val="18"/>
          <w:szCs w:val="18"/>
        </w:rPr>
        <w:tab/>
        <w:t xml:space="preserve">Załącznik nr </w:t>
      </w:r>
      <w:r w:rsidRPr="00A14500">
        <w:rPr>
          <w:rFonts w:ascii="Open Sans" w:hAnsi="Open Sans" w:cs="Open Sans"/>
          <w:spacing w:val="-5"/>
          <w:sz w:val="18"/>
          <w:szCs w:val="18"/>
          <w:highlight w:val="yellow"/>
        </w:rPr>
        <w:t>X</w:t>
      </w:r>
      <w:r w:rsidRPr="00A14500">
        <w:rPr>
          <w:rFonts w:ascii="Open Sans" w:hAnsi="Open Sans" w:cs="Open Sans"/>
          <w:spacing w:val="-5"/>
          <w:sz w:val="18"/>
          <w:szCs w:val="18"/>
        </w:rPr>
        <w:t xml:space="preserve"> do umowy</w:t>
      </w:r>
    </w:p>
    <w:p w14:paraId="7D9B1A7A" w14:textId="77777777" w:rsidR="005C4388" w:rsidRPr="00A14500" w:rsidRDefault="005C4388" w:rsidP="005C4388">
      <w:pPr>
        <w:shd w:val="clear" w:color="auto" w:fill="FFFFFF"/>
        <w:ind w:right="91"/>
        <w:jc w:val="right"/>
        <w:rPr>
          <w:rFonts w:ascii="Open Sans" w:hAnsi="Open Sans" w:cs="Open Sans"/>
          <w:spacing w:val="-5"/>
          <w:sz w:val="18"/>
          <w:szCs w:val="18"/>
        </w:rPr>
      </w:pPr>
      <w:r w:rsidRPr="00A14500">
        <w:rPr>
          <w:rFonts w:ascii="Open Sans" w:hAnsi="Open Sans" w:cs="Open Sans"/>
          <w:spacing w:val="-5"/>
          <w:sz w:val="18"/>
          <w:szCs w:val="18"/>
        </w:rPr>
        <w:t>nr</w:t>
      </w:r>
      <w:proofErr w:type="gramStart"/>
      <w:r w:rsidRPr="00A14500">
        <w:rPr>
          <w:rFonts w:ascii="Open Sans" w:hAnsi="Open Sans" w:cs="Open Sans"/>
          <w:spacing w:val="-5"/>
          <w:sz w:val="18"/>
          <w:szCs w:val="18"/>
        </w:rPr>
        <w:t xml:space="preserve"> ….…....</w:t>
      </w:r>
      <w:proofErr w:type="gramEnd"/>
      <w:r w:rsidRPr="00A14500">
        <w:rPr>
          <w:rFonts w:ascii="Open Sans" w:hAnsi="Open Sans" w:cs="Open Sans"/>
          <w:spacing w:val="-5"/>
          <w:sz w:val="18"/>
          <w:szCs w:val="18"/>
        </w:rPr>
        <w:t>.202</w:t>
      </w:r>
      <w:r w:rsidR="008F4937" w:rsidRPr="00A14500">
        <w:rPr>
          <w:rFonts w:ascii="Open Sans" w:hAnsi="Open Sans" w:cs="Open Sans"/>
          <w:spacing w:val="-5"/>
          <w:sz w:val="18"/>
          <w:szCs w:val="18"/>
        </w:rPr>
        <w:t>3</w:t>
      </w:r>
      <w:r w:rsidRPr="00A14500">
        <w:rPr>
          <w:rFonts w:ascii="Open Sans" w:hAnsi="Open Sans" w:cs="Open Sans"/>
          <w:spacing w:val="-5"/>
          <w:sz w:val="18"/>
          <w:szCs w:val="18"/>
        </w:rPr>
        <w:t xml:space="preserve"> z dnia ......202</w:t>
      </w:r>
      <w:r w:rsidR="008F4937" w:rsidRPr="00A14500">
        <w:rPr>
          <w:rFonts w:ascii="Open Sans" w:hAnsi="Open Sans" w:cs="Open Sans"/>
          <w:spacing w:val="-5"/>
          <w:sz w:val="18"/>
          <w:szCs w:val="18"/>
        </w:rPr>
        <w:t>3</w:t>
      </w:r>
      <w:r w:rsidRPr="00A14500">
        <w:rPr>
          <w:rFonts w:ascii="Open Sans" w:hAnsi="Open Sans" w:cs="Open Sans"/>
          <w:spacing w:val="-5"/>
          <w:sz w:val="18"/>
          <w:szCs w:val="18"/>
        </w:rPr>
        <w:t xml:space="preserve"> r.</w:t>
      </w:r>
    </w:p>
    <w:p w14:paraId="4253A83E" w14:textId="77777777" w:rsidR="005C4388" w:rsidRPr="00A14500" w:rsidRDefault="005C4388" w:rsidP="005C4388">
      <w:pPr>
        <w:shd w:val="clear" w:color="auto" w:fill="FFFFFF"/>
        <w:spacing w:before="264"/>
        <w:jc w:val="right"/>
        <w:rPr>
          <w:rFonts w:ascii="Open Sans" w:hAnsi="Open Sans" w:cs="Open Sans"/>
          <w:sz w:val="18"/>
          <w:szCs w:val="18"/>
        </w:rPr>
      </w:pPr>
      <w:r w:rsidRPr="00A14500">
        <w:rPr>
          <w:rFonts w:ascii="Open Sans" w:hAnsi="Open Sans" w:cs="Open Sans"/>
          <w:b/>
          <w:bCs/>
          <w:spacing w:val="-4"/>
          <w:sz w:val="18"/>
          <w:szCs w:val="18"/>
        </w:rPr>
        <w:t>………………</w:t>
      </w:r>
      <w:proofErr w:type="gramStart"/>
      <w:r w:rsidRPr="00A14500">
        <w:rPr>
          <w:rFonts w:ascii="Open Sans" w:hAnsi="Open Sans" w:cs="Open Sans"/>
          <w:b/>
          <w:bCs/>
          <w:spacing w:val="-4"/>
          <w:sz w:val="18"/>
          <w:szCs w:val="18"/>
        </w:rPr>
        <w:t>…….</w:t>
      </w:r>
      <w:proofErr w:type="gramEnd"/>
      <w:r w:rsidRPr="00A14500">
        <w:rPr>
          <w:rFonts w:ascii="Open Sans" w:hAnsi="Open Sans" w:cs="Open Sans"/>
          <w:b/>
          <w:bCs/>
          <w:spacing w:val="-4"/>
          <w:sz w:val="18"/>
          <w:szCs w:val="18"/>
        </w:rPr>
        <w:t>., dnia …………………….</w:t>
      </w:r>
    </w:p>
    <w:p w14:paraId="1E6A17FC" w14:textId="77777777" w:rsidR="005C4388" w:rsidRPr="00A14500" w:rsidRDefault="005C4388" w:rsidP="005C4388">
      <w:pPr>
        <w:shd w:val="clear" w:color="auto" w:fill="FFFFFF"/>
        <w:spacing w:before="523"/>
        <w:ind w:right="91"/>
        <w:jc w:val="center"/>
        <w:rPr>
          <w:rFonts w:ascii="Open Sans" w:hAnsi="Open Sans" w:cs="Open Sans"/>
          <w:spacing w:val="-4"/>
          <w:sz w:val="18"/>
          <w:szCs w:val="18"/>
          <w:u w:val="single"/>
        </w:rPr>
      </w:pPr>
      <w:bookmarkStart w:id="4" w:name="_Hlk64619575"/>
      <w:r w:rsidRPr="00A14500">
        <w:rPr>
          <w:rFonts w:ascii="Open Sans" w:hAnsi="Open Sans" w:cs="Open Sans"/>
          <w:spacing w:val="-4"/>
          <w:sz w:val="18"/>
          <w:szCs w:val="18"/>
          <w:u w:val="single"/>
        </w:rPr>
        <w:t>PROTOKÓŁ WYKONANIA</w:t>
      </w:r>
      <w:r w:rsidR="00B26284" w:rsidRPr="00A14500">
        <w:rPr>
          <w:rFonts w:ascii="Open Sans" w:hAnsi="Open Sans" w:cs="Open Sans"/>
          <w:spacing w:val="-4"/>
          <w:sz w:val="18"/>
          <w:szCs w:val="18"/>
          <w:u w:val="single"/>
        </w:rPr>
        <w:tab/>
      </w:r>
      <w:r w:rsidRPr="00A14500">
        <w:rPr>
          <w:rFonts w:ascii="Open Sans" w:hAnsi="Open Sans" w:cs="Open Sans"/>
          <w:spacing w:val="-4"/>
          <w:sz w:val="18"/>
          <w:szCs w:val="18"/>
          <w:u w:val="single"/>
        </w:rPr>
        <w:t xml:space="preserve"> USŁUG</w:t>
      </w:r>
    </w:p>
    <w:bookmarkEnd w:id="4"/>
    <w:p w14:paraId="6726E0A2" w14:textId="77777777" w:rsidR="005C4388" w:rsidRPr="00A14500" w:rsidRDefault="005C4388" w:rsidP="005C4388">
      <w:pPr>
        <w:shd w:val="clear" w:color="auto" w:fill="FFFFFF"/>
        <w:ind w:left="6"/>
        <w:jc w:val="center"/>
        <w:rPr>
          <w:rFonts w:ascii="Open Sans" w:hAnsi="Open Sans" w:cs="Open Sans"/>
          <w:b/>
          <w:bCs/>
          <w:spacing w:val="-4"/>
          <w:sz w:val="18"/>
          <w:szCs w:val="18"/>
        </w:rPr>
      </w:pPr>
      <w:r w:rsidRPr="00A14500">
        <w:rPr>
          <w:rFonts w:ascii="Open Sans" w:hAnsi="Open Sans" w:cs="Open Sans"/>
          <w:b/>
          <w:bCs/>
          <w:spacing w:val="-1"/>
          <w:sz w:val="18"/>
          <w:szCs w:val="18"/>
        </w:rPr>
        <w:t>z dnia………………………………</w:t>
      </w:r>
      <w:proofErr w:type="gramStart"/>
      <w:r w:rsidRPr="00A14500">
        <w:rPr>
          <w:rFonts w:ascii="Open Sans" w:hAnsi="Open Sans" w:cs="Open Sans"/>
          <w:b/>
          <w:bCs/>
          <w:spacing w:val="-1"/>
          <w:sz w:val="18"/>
          <w:szCs w:val="18"/>
        </w:rPr>
        <w:t>…….</w:t>
      </w:r>
      <w:proofErr w:type="gramEnd"/>
      <w:r w:rsidRPr="00A14500">
        <w:rPr>
          <w:rFonts w:ascii="Open Sans" w:hAnsi="Open Sans" w:cs="Open Sans"/>
          <w:b/>
          <w:bCs/>
          <w:spacing w:val="-1"/>
          <w:sz w:val="18"/>
          <w:szCs w:val="18"/>
        </w:rPr>
        <w:t xml:space="preserve">. sporządzony zgodnie z § </w:t>
      </w:r>
      <w:r w:rsidR="001E67A4" w:rsidRPr="00A14500">
        <w:rPr>
          <w:rFonts w:ascii="Open Sans" w:hAnsi="Open Sans" w:cs="Open Sans"/>
          <w:b/>
          <w:bCs/>
          <w:spacing w:val="-1"/>
          <w:sz w:val="18"/>
          <w:szCs w:val="18"/>
          <w:highlight w:val="yellow"/>
        </w:rPr>
        <w:t>XXXX</w:t>
      </w:r>
      <w:r w:rsidRPr="00A14500">
        <w:rPr>
          <w:rFonts w:ascii="Open Sans" w:hAnsi="Open Sans" w:cs="Open Sans"/>
          <w:b/>
          <w:bCs/>
          <w:spacing w:val="-1"/>
          <w:sz w:val="18"/>
          <w:szCs w:val="18"/>
        </w:rPr>
        <w:t xml:space="preserve"> umowy </w:t>
      </w:r>
      <w:r w:rsidRPr="00A14500">
        <w:rPr>
          <w:rFonts w:ascii="Open Sans" w:hAnsi="Open Sans" w:cs="Open Sans"/>
          <w:b/>
          <w:bCs/>
          <w:sz w:val="18"/>
          <w:szCs w:val="18"/>
        </w:rPr>
        <w:t>Nr …............202</w:t>
      </w:r>
      <w:r w:rsidR="008F4937" w:rsidRPr="00A14500">
        <w:rPr>
          <w:rFonts w:ascii="Open Sans" w:hAnsi="Open Sans" w:cs="Open Sans"/>
          <w:b/>
          <w:bCs/>
          <w:sz w:val="18"/>
          <w:szCs w:val="18"/>
        </w:rPr>
        <w:t>3</w:t>
      </w:r>
      <w:r w:rsidRPr="00A14500">
        <w:rPr>
          <w:rFonts w:ascii="Open Sans" w:hAnsi="Open Sans" w:cs="Open Sans"/>
          <w:b/>
          <w:bCs/>
          <w:sz w:val="18"/>
          <w:szCs w:val="18"/>
        </w:rPr>
        <w:t xml:space="preserve"> z dnia …………………. </w:t>
      </w:r>
      <w:r w:rsidRPr="00A14500">
        <w:rPr>
          <w:rFonts w:ascii="Open Sans" w:hAnsi="Open Sans" w:cs="Open Sans"/>
          <w:b/>
          <w:bCs/>
          <w:spacing w:val="-2"/>
          <w:sz w:val="18"/>
          <w:szCs w:val="18"/>
        </w:rPr>
        <w:t xml:space="preserve">z wykonania usługi odbioru odpadów komunalnych od właścicieli nieruchomości </w:t>
      </w:r>
      <w:r w:rsidRPr="00A14500">
        <w:rPr>
          <w:rFonts w:ascii="Open Sans" w:hAnsi="Open Sans" w:cs="Open Sans"/>
          <w:b/>
          <w:bCs/>
          <w:spacing w:val="-4"/>
          <w:sz w:val="18"/>
          <w:szCs w:val="18"/>
        </w:rPr>
        <w:t>w Gminie Inowrocław za okres………………………………………………</w:t>
      </w:r>
    </w:p>
    <w:p w14:paraId="598488A2" w14:textId="77777777" w:rsidR="005C4388" w:rsidRPr="00A14500" w:rsidRDefault="005C4388" w:rsidP="005C4388">
      <w:pPr>
        <w:shd w:val="clear" w:color="auto" w:fill="FFFFFF"/>
        <w:ind w:left="6"/>
        <w:jc w:val="center"/>
        <w:rPr>
          <w:rFonts w:ascii="Open Sans" w:hAnsi="Open Sans" w:cs="Open Sans"/>
          <w:sz w:val="18"/>
          <w:szCs w:val="18"/>
        </w:rPr>
      </w:pPr>
    </w:p>
    <w:p w14:paraId="4C7A8A43" w14:textId="77777777" w:rsidR="005C4388" w:rsidRPr="00A14500" w:rsidRDefault="005C4388" w:rsidP="005C4388">
      <w:pPr>
        <w:numPr>
          <w:ilvl w:val="0"/>
          <w:numId w:val="9"/>
        </w:numPr>
        <w:shd w:val="clear" w:color="auto" w:fill="FFFFFF"/>
        <w:spacing w:after="0" w:line="403" w:lineRule="exact"/>
        <w:ind w:left="284" w:hanging="284"/>
        <w:rPr>
          <w:rFonts w:ascii="Open Sans" w:hAnsi="Open Sans" w:cs="Open Sans"/>
          <w:b/>
          <w:bCs/>
          <w:spacing w:val="-3"/>
          <w:sz w:val="18"/>
          <w:szCs w:val="18"/>
        </w:rPr>
      </w:pPr>
      <w:r w:rsidRPr="00A14500">
        <w:rPr>
          <w:rFonts w:ascii="Open Sans" w:hAnsi="Open Sans" w:cs="Open Sans"/>
          <w:b/>
          <w:bCs/>
          <w:spacing w:val="-3"/>
          <w:sz w:val="18"/>
          <w:szCs w:val="18"/>
        </w:rPr>
        <w:t>Informacje o ilości i sposobie zagospodarowania poszczególnych rodzajów zebranych odpadów komunalnych:</w:t>
      </w:r>
    </w:p>
    <w:p w14:paraId="14171D43" w14:textId="77777777" w:rsidR="005C4388" w:rsidRPr="00A14500" w:rsidRDefault="005C4388" w:rsidP="005C4388">
      <w:pPr>
        <w:shd w:val="clear" w:color="auto" w:fill="FFFFFF"/>
        <w:spacing w:line="403" w:lineRule="exact"/>
        <w:rPr>
          <w:rFonts w:ascii="Open Sans" w:hAnsi="Open Sans" w:cs="Open Sans"/>
          <w:b/>
          <w:bCs/>
          <w:spacing w:val="-3"/>
          <w:sz w:val="18"/>
          <w:szCs w:val="18"/>
        </w:rPr>
      </w:pPr>
      <w:r w:rsidRPr="00A14500">
        <w:rPr>
          <w:rFonts w:ascii="Open Sans" w:hAnsi="Open Sans" w:cs="Open Sans"/>
          <w:b/>
          <w:bCs/>
          <w:spacing w:val="-3"/>
          <w:sz w:val="18"/>
          <w:szCs w:val="18"/>
        </w:rPr>
        <w:t>…………………………………………………………………………………………………………………….………………………………………</w:t>
      </w:r>
    </w:p>
    <w:p w14:paraId="55CA3C8D" w14:textId="77777777" w:rsidR="005C4388" w:rsidRPr="00A14500" w:rsidRDefault="005C4388" w:rsidP="00C55BE1">
      <w:pPr>
        <w:shd w:val="clear" w:color="auto" w:fill="FFFFFF"/>
        <w:spacing w:line="403" w:lineRule="exact"/>
        <w:ind w:left="284" w:hanging="284"/>
        <w:rPr>
          <w:rFonts w:ascii="Open Sans" w:hAnsi="Open Sans" w:cs="Open Sans"/>
          <w:b/>
          <w:bCs/>
          <w:spacing w:val="-3"/>
          <w:sz w:val="18"/>
          <w:szCs w:val="18"/>
        </w:rPr>
      </w:pPr>
      <w:r w:rsidRPr="00A14500">
        <w:rPr>
          <w:rFonts w:ascii="Open Sans" w:hAnsi="Open Sans" w:cs="Open Sans"/>
          <w:b/>
          <w:bCs/>
          <w:spacing w:val="-3"/>
          <w:sz w:val="18"/>
          <w:szCs w:val="18"/>
        </w:rPr>
        <w:t xml:space="preserve">2. </w:t>
      </w:r>
      <w:r w:rsidR="00C55BE1">
        <w:rPr>
          <w:rFonts w:ascii="Open Sans" w:hAnsi="Open Sans" w:cs="Open Sans"/>
          <w:b/>
          <w:bCs/>
          <w:spacing w:val="-3"/>
          <w:sz w:val="18"/>
          <w:szCs w:val="18"/>
        </w:rPr>
        <w:tab/>
      </w:r>
      <w:r w:rsidRPr="00A14500">
        <w:rPr>
          <w:rFonts w:ascii="Open Sans" w:hAnsi="Open Sans" w:cs="Open Sans"/>
          <w:b/>
          <w:bCs/>
          <w:spacing w:val="-3"/>
          <w:sz w:val="18"/>
          <w:szCs w:val="18"/>
        </w:rPr>
        <w:t>Zwięzły opis zakresu wykonanych usług (wypełnia Wykonawca):</w:t>
      </w:r>
    </w:p>
    <w:p w14:paraId="4A81C351" w14:textId="77777777" w:rsidR="005C4388" w:rsidRPr="00A14500" w:rsidRDefault="005C4388" w:rsidP="005C4388">
      <w:pPr>
        <w:shd w:val="clear" w:color="auto" w:fill="FFFFFF"/>
        <w:spacing w:line="403" w:lineRule="exact"/>
        <w:ind w:left="5"/>
        <w:rPr>
          <w:rFonts w:ascii="Open Sans" w:hAnsi="Open Sans" w:cs="Open Sans"/>
          <w:b/>
          <w:bCs/>
          <w:sz w:val="18"/>
          <w:szCs w:val="18"/>
        </w:rPr>
      </w:pPr>
      <w:r w:rsidRPr="00A14500">
        <w:rPr>
          <w:rFonts w:ascii="Open Sans" w:hAnsi="Open Sans" w:cs="Open Sans"/>
          <w:b/>
          <w:bCs/>
          <w:sz w:val="18"/>
          <w:szCs w:val="18"/>
        </w:rPr>
        <w:t>…………………………………………………………………………………………………………………….……………………………………</w:t>
      </w:r>
    </w:p>
    <w:p w14:paraId="6F2EC8F3" w14:textId="77777777" w:rsidR="005C4388" w:rsidRPr="00A14500" w:rsidRDefault="005C4388" w:rsidP="00C55BE1">
      <w:pPr>
        <w:shd w:val="clear" w:color="auto" w:fill="FFFFFF"/>
        <w:spacing w:line="403" w:lineRule="exact"/>
        <w:ind w:left="284" w:hanging="284"/>
        <w:rPr>
          <w:rFonts w:ascii="Open Sans" w:hAnsi="Open Sans" w:cs="Open Sans"/>
          <w:sz w:val="18"/>
          <w:szCs w:val="18"/>
        </w:rPr>
      </w:pPr>
      <w:r w:rsidRPr="00A14500">
        <w:rPr>
          <w:rFonts w:ascii="Open Sans" w:hAnsi="Open Sans" w:cs="Open Sans"/>
          <w:b/>
          <w:bCs/>
          <w:spacing w:val="-3"/>
          <w:sz w:val="18"/>
          <w:szCs w:val="18"/>
        </w:rPr>
        <w:t xml:space="preserve">3. </w:t>
      </w:r>
      <w:r w:rsidR="00C55BE1">
        <w:rPr>
          <w:rFonts w:ascii="Open Sans" w:hAnsi="Open Sans" w:cs="Open Sans"/>
          <w:b/>
          <w:bCs/>
          <w:spacing w:val="-3"/>
          <w:sz w:val="18"/>
          <w:szCs w:val="18"/>
        </w:rPr>
        <w:tab/>
      </w:r>
      <w:r w:rsidRPr="00A14500">
        <w:rPr>
          <w:rFonts w:ascii="Open Sans" w:hAnsi="Open Sans" w:cs="Open Sans"/>
          <w:b/>
          <w:bCs/>
          <w:spacing w:val="-3"/>
          <w:sz w:val="18"/>
          <w:szCs w:val="18"/>
        </w:rPr>
        <w:t>Uwagi do wykonanych usług, napotkane problemy i podjęte środki zaradcze (ze strony Wykonawcy):</w:t>
      </w:r>
    </w:p>
    <w:p w14:paraId="70DFF9E7" w14:textId="77777777" w:rsidR="005C4388" w:rsidRPr="00A14500" w:rsidRDefault="005C4388" w:rsidP="005C4388">
      <w:pPr>
        <w:shd w:val="clear" w:color="auto" w:fill="FFFFFF"/>
        <w:spacing w:line="403" w:lineRule="exact"/>
        <w:ind w:left="5"/>
        <w:rPr>
          <w:rFonts w:ascii="Open Sans" w:hAnsi="Open Sans" w:cs="Open Sans"/>
          <w:b/>
          <w:bCs/>
          <w:sz w:val="18"/>
          <w:szCs w:val="18"/>
        </w:rPr>
      </w:pPr>
      <w:r w:rsidRPr="00A14500">
        <w:rPr>
          <w:rFonts w:ascii="Open Sans" w:hAnsi="Open Sans" w:cs="Open Sans"/>
          <w:b/>
          <w:bCs/>
          <w:sz w:val="18"/>
          <w:szCs w:val="18"/>
        </w:rPr>
        <w:t>…………………………………………………………………………………………………………………………….……………………………</w:t>
      </w:r>
    </w:p>
    <w:p w14:paraId="5B82F4D9" w14:textId="77777777" w:rsidR="005C4388" w:rsidRPr="00A14500" w:rsidRDefault="005C4388" w:rsidP="005C4388">
      <w:pPr>
        <w:shd w:val="clear" w:color="auto" w:fill="FFFFFF"/>
        <w:spacing w:line="403" w:lineRule="exact"/>
        <w:ind w:left="5"/>
        <w:rPr>
          <w:rFonts w:ascii="Open Sans" w:hAnsi="Open Sans" w:cs="Open Sans"/>
          <w:b/>
          <w:bCs/>
          <w:sz w:val="18"/>
          <w:szCs w:val="18"/>
        </w:rPr>
      </w:pPr>
    </w:p>
    <w:p w14:paraId="49F81241" w14:textId="77777777" w:rsidR="005C4388" w:rsidRPr="00A14500" w:rsidRDefault="005C4388" w:rsidP="005C4388">
      <w:pPr>
        <w:shd w:val="clear" w:color="auto" w:fill="FFFFFF"/>
        <w:spacing w:line="403" w:lineRule="exact"/>
        <w:ind w:left="5"/>
        <w:rPr>
          <w:rFonts w:ascii="Open Sans" w:hAnsi="Open Sans" w:cs="Open Sans"/>
          <w:b/>
          <w:bCs/>
          <w:sz w:val="18"/>
          <w:szCs w:val="18"/>
        </w:rPr>
      </w:pPr>
      <w:r w:rsidRPr="00A14500">
        <w:rPr>
          <w:rFonts w:ascii="Open Sans" w:hAnsi="Open Sans" w:cs="Open Sans"/>
          <w:b/>
          <w:bCs/>
          <w:sz w:val="18"/>
          <w:szCs w:val="18"/>
        </w:rPr>
        <w:t>Załączniki:</w:t>
      </w:r>
    </w:p>
    <w:p w14:paraId="4CE13742" w14:textId="77777777" w:rsidR="00CE2648" w:rsidRPr="00A14500" w:rsidRDefault="005C4388" w:rsidP="005C4388">
      <w:pPr>
        <w:numPr>
          <w:ilvl w:val="0"/>
          <w:numId w:val="8"/>
        </w:numPr>
        <w:shd w:val="clear" w:color="auto" w:fill="FFFFFF"/>
        <w:spacing w:after="0" w:line="403" w:lineRule="exact"/>
        <w:rPr>
          <w:rFonts w:ascii="Open Sans" w:hAnsi="Open Sans" w:cs="Open Sans"/>
          <w:b/>
          <w:bCs/>
          <w:sz w:val="18"/>
          <w:szCs w:val="18"/>
        </w:rPr>
      </w:pPr>
      <w:r w:rsidRPr="00A14500">
        <w:rPr>
          <w:rFonts w:ascii="Open Sans" w:hAnsi="Open Sans" w:cs="Open Sans"/>
          <w:sz w:val="18"/>
          <w:szCs w:val="18"/>
        </w:rPr>
        <w:t xml:space="preserve">raporty potwierdzające ilości </w:t>
      </w:r>
      <w:r w:rsidR="00CE2648" w:rsidRPr="00A14500">
        <w:rPr>
          <w:rFonts w:ascii="Open Sans" w:hAnsi="Open Sans" w:cs="Open Sans"/>
          <w:sz w:val="18"/>
          <w:szCs w:val="18"/>
        </w:rPr>
        <w:t xml:space="preserve">odebranych </w:t>
      </w:r>
      <w:r w:rsidRPr="00A14500">
        <w:rPr>
          <w:rFonts w:ascii="Open Sans" w:hAnsi="Open Sans" w:cs="Open Sans"/>
          <w:sz w:val="18"/>
          <w:szCs w:val="18"/>
        </w:rPr>
        <w:t>odpadów</w:t>
      </w:r>
    </w:p>
    <w:p w14:paraId="7711AB2D" w14:textId="77777777" w:rsidR="005C4388" w:rsidRPr="00A14500" w:rsidRDefault="00CE2648" w:rsidP="005C4388">
      <w:pPr>
        <w:numPr>
          <w:ilvl w:val="0"/>
          <w:numId w:val="8"/>
        </w:numPr>
        <w:shd w:val="clear" w:color="auto" w:fill="FFFFFF"/>
        <w:spacing w:after="0" w:line="403" w:lineRule="exact"/>
        <w:rPr>
          <w:rFonts w:ascii="Open Sans" w:hAnsi="Open Sans" w:cs="Open Sans"/>
          <w:b/>
          <w:bCs/>
          <w:sz w:val="18"/>
          <w:szCs w:val="18"/>
        </w:rPr>
      </w:pPr>
      <w:r w:rsidRPr="00A14500">
        <w:rPr>
          <w:rFonts w:ascii="Open Sans" w:hAnsi="Open Sans" w:cs="Open Sans"/>
          <w:sz w:val="18"/>
          <w:szCs w:val="18"/>
        </w:rPr>
        <w:t>informacja o sposobie zagospodarowania odpadów.</w:t>
      </w:r>
    </w:p>
    <w:p w14:paraId="7BE0D322" w14:textId="77777777" w:rsidR="005C4388" w:rsidRPr="00A14500" w:rsidRDefault="005C4388" w:rsidP="005C4388">
      <w:pPr>
        <w:shd w:val="clear" w:color="auto" w:fill="FFFFFF"/>
        <w:tabs>
          <w:tab w:val="left" w:pos="5515"/>
        </w:tabs>
        <w:spacing w:before="504" w:line="264" w:lineRule="exact"/>
        <w:ind w:left="4962"/>
        <w:rPr>
          <w:rFonts w:ascii="Open Sans" w:hAnsi="Open Sans" w:cs="Open Sans"/>
          <w:sz w:val="18"/>
          <w:szCs w:val="18"/>
        </w:rPr>
      </w:pPr>
      <w:bookmarkStart w:id="5" w:name="_Hlk130904863"/>
      <w:r w:rsidRPr="00A14500">
        <w:rPr>
          <w:rFonts w:ascii="Open Sans" w:hAnsi="Open Sans" w:cs="Open Sans"/>
          <w:b/>
          <w:bCs/>
          <w:sz w:val="18"/>
          <w:szCs w:val="18"/>
        </w:rPr>
        <w:tab/>
      </w:r>
      <w:r w:rsidRPr="00A14500">
        <w:rPr>
          <w:rFonts w:ascii="Open Sans" w:hAnsi="Open Sans" w:cs="Open Sans"/>
          <w:b/>
          <w:bCs/>
          <w:sz w:val="18"/>
          <w:szCs w:val="18"/>
        </w:rPr>
        <w:tab/>
        <w:t xml:space="preserve">    …………………………………..</w:t>
      </w:r>
    </w:p>
    <w:p w14:paraId="7B10ADDE" w14:textId="77777777" w:rsidR="005C4388" w:rsidRPr="00A14500" w:rsidRDefault="005C4388" w:rsidP="005C4388">
      <w:pPr>
        <w:shd w:val="clear" w:color="auto" w:fill="FFFFFF"/>
        <w:tabs>
          <w:tab w:val="left" w:pos="6187"/>
        </w:tabs>
        <w:spacing w:line="264" w:lineRule="exact"/>
        <w:ind w:left="4962"/>
        <w:rPr>
          <w:rFonts w:ascii="Open Sans" w:hAnsi="Open Sans" w:cs="Open Sans"/>
          <w:i/>
          <w:iCs/>
          <w:spacing w:val="-4"/>
          <w:sz w:val="18"/>
          <w:szCs w:val="18"/>
        </w:rPr>
      </w:pPr>
      <w:r w:rsidRPr="00A14500">
        <w:rPr>
          <w:rFonts w:ascii="Open Sans" w:hAnsi="Open Sans" w:cs="Open Sans"/>
          <w:i/>
          <w:iCs/>
          <w:spacing w:val="-3"/>
          <w:sz w:val="18"/>
          <w:szCs w:val="18"/>
        </w:rPr>
        <w:t xml:space="preserve">Podpis </w:t>
      </w:r>
      <w:r w:rsidRPr="00A14500">
        <w:rPr>
          <w:rFonts w:ascii="Open Sans" w:hAnsi="Open Sans" w:cs="Open Sans"/>
          <w:i/>
          <w:iCs/>
          <w:spacing w:val="-4"/>
          <w:sz w:val="18"/>
          <w:szCs w:val="18"/>
        </w:rPr>
        <w:t>Wykonawcy</w:t>
      </w:r>
    </w:p>
    <w:bookmarkEnd w:id="5"/>
    <w:p w14:paraId="49EB1ADA" w14:textId="77777777" w:rsidR="005C4388" w:rsidRPr="00A14500" w:rsidRDefault="005C4388" w:rsidP="005C4388">
      <w:pPr>
        <w:shd w:val="clear" w:color="auto" w:fill="FFFFFF"/>
        <w:tabs>
          <w:tab w:val="left" w:pos="6187"/>
        </w:tabs>
        <w:spacing w:line="264" w:lineRule="exact"/>
        <w:ind w:left="4962"/>
        <w:rPr>
          <w:rFonts w:ascii="Open Sans" w:hAnsi="Open Sans" w:cs="Open Sans"/>
          <w:spacing w:val="-4"/>
          <w:sz w:val="18"/>
          <w:szCs w:val="18"/>
        </w:rPr>
      </w:pPr>
    </w:p>
    <w:p w14:paraId="5B720B1D" w14:textId="77777777" w:rsidR="005C4388" w:rsidRPr="00A14500" w:rsidRDefault="005C4388" w:rsidP="00C55BE1">
      <w:pPr>
        <w:shd w:val="clear" w:color="auto" w:fill="FFFFFF"/>
        <w:spacing w:line="403" w:lineRule="exact"/>
        <w:ind w:left="284" w:hanging="279"/>
        <w:rPr>
          <w:rFonts w:ascii="Open Sans" w:hAnsi="Open Sans" w:cs="Open Sans"/>
          <w:sz w:val="18"/>
          <w:szCs w:val="18"/>
        </w:rPr>
      </w:pPr>
      <w:r w:rsidRPr="00A14500">
        <w:rPr>
          <w:rFonts w:ascii="Open Sans" w:hAnsi="Open Sans" w:cs="Open Sans"/>
          <w:b/>
          <w:bCs/>
          <w:spacing w:val="-3"/>
          <w:sz w:val="18"/>
          <w:szCs w:val="18"/>
        </w:rPr>
        <w:t xml:space="preserve">4. </w:t>
      </w:r>
      <w:r w:rsidR="00C55BE1">
        <w:rPr>
          <w:rFonts w:ascii="Open Sans" w:hAnsi="Open Sans" w:cs="Open Sans"/>
          <w:b/>
          <w:bCs/>
          <w:spacing w:val="-3"/>
          <w:sz w:val="18"/>
          <w:szCs w:val="18"/>
        </w:rPr>
        <w:tab/>
      </w:r>
      <w:r w:rsidRPr="00A14500">
        <w:rPr>
          <w:rFonts w:ascii="Open Sans" w:hAnsi="Open Sans" w:cs="Open Sans"/>
          <w:b/>
          <w:bCs/>
          <w:spacing w:val="-3"/>
          <w:sz w:val="18"/>
          <w:szCs w:val="18"/>
        </w:rPr>
        <w:t>Uwagi do wykonanych usług (ze strony Zamawiającego):</w:t>
      </w:r>
    </w:p>
    <w:p w14:paraId="41214348" w14:textId="77777777" w:rsidR="005C4388" w:rsidRPr="00A14500" w:rsidRDefault="005C4388" w:rsidP="005C4388">
      <w:pPr>
        <w:shd w:val="clear" w:color="auto" w:fill="FFFFFF"/>
        <w:spacing w:line="403" w:lineRule="exact"/>
        <w:ind w:left="5"/>
        <w:rPr>
          <w:rFonts w:ascii="Open Sans" w:hAnsi="Open Sans" w:cs="Open Sans"/>
          <w:sz w:val="18"/>
          <w:szCs w:val="18"/>
        </w:rPr>
      </w:pPr>
      <w:r w:rsidRPr="00A14500">
        <w:rPr>
          <w:rFonts w:ascii="Open Sans" w:hAnsi="Open Sans" w:cs="Open Sans"/>
          <w:b/>
          <w:bCs/>
          <w:sz w:val="18"/>
          <w:szCs w:val="18"/>
        </w:rPr>
        <w:t>…………………………………………………………………………………………………………………………………………………………</w:t>
      </w:r>
    </w:p>
    <w:p w14:paraId="341F02A4" w14:textId="77777777" w:rsidR="005C4388" w:rsidRPr="00A14500" w:rsidRDefault="005C4388" w:rsidP="005C4388">
      <w:pPr>
        <w:shd w:val="clear" w:color="auto" w:fill="FFFFFF"/>
        <w:spacing w:line="403" w:lineRule="exact"/>
        <w:ind w:left="5"/>
        <w:rPr>
          <w:rFonts w:ascii="Open Sans" w:hAnsi="Open Sans" w:cs="Open Sans"/>
          <w:b/>
          <w:bCs/>
          <w:sz w:val="18"/>
          <w:szCs w:val="18"/>
        </w:rPr>
      </w:pPr>
      <w:r w:rsidRPr="00A14500">
        <w:rPr>
          <w:rFonts w:ascii="Open Sans" w:hAnsi="Open Sans" w:cs="Open Sans"/>
          <w:b/>
          <w:bCs/>
          <w:sz w:val="18"/>
          <w:szCs w:val="18"/>
        </w:rPr>
        <w:tab/>
      </w:r>
      <w:r w:rsidRPr="00A14500">
        <w:rPr>
          <w:rFonts w:ascii="Open Sans" w:hAnsi="Open Sans" w:cs="Open Sans"/>
          <w:b/>
          <w:bCs/>
          <w:sz w:val="18"/>
          <w:szCs w:val="18"/>
        </w:rPr>
        <w:tab/>
      </w:r>
      <w:r w:rsidRPr="00A14500">
        <w:rPr>
          <w:rFonts w:ascii="Open Sans" w:hAnsi="Open Sans" w:cs="Open Sans"/>
          <w:b/>
          <w:bCs/>
          <w:sz w:val="18"/>
          <w:szCs w:val="18"/>
        </w:rPr>
        <w:tab/>
      </w:r>
      <w:r w:rsidRPr="00A14500">
        <w:rPr>
          <w:rFonts w:ascii="Open Sans" w:hAnsi="Open Sans" w:cs="Open Sans"/>
          <w:b/>
          <w:bCs/>
          <w:sz w:val="18"/>
          <w:szCs w:val="18"/>
        </w:rPr>
        <w:tab/>
      </w:r>
    </w:p>
    <w:p w14:paraId="24B50D1F" w14:textId="77777777" w:rsidR="00C55BE1" w:rsidRPr="00A14500" w:rsidRDefault="00C55BE1" w:rsidP="00C55BE1">
      <w:pPr>
        <w:shd w:val="clear" w:color="auto" w:fill="FFFFFF"/>
        <w:tabs>
          <w:tab w:val="left" w:pos="5515"/>
        </w:tabs>
        <w:spacing w:before="504" w:line="264" w:lineRule="exact"/>
        <w:ind w:left="4962"/>
        <w:rPr>
          <w:rFonts w:ascii="Open Sans" w:hAnsi="Open Sans" w:cs="Open Sans"/>
          <w:sz w:val="18"/>
          <w:szCs w:val="18"/>
        </w:rPr>
      </w:pPr>
      <w:r w:rsidRPr="00A14500">
        <w:rPr>
          <w:rFonts w:ascii="Open Sans" w:hAnsi="Open Sans" w:cs="Open Sans"/>
          <w:b/>
          <w:bCs/>
          <w:sz w:val="18"/>
          <w:szCs w:val="18"/>
        </w:rPr>
        <w:tab/>
      </w:r>
      <w:r w:rsidRPr="00A14500">
        <w:rPr>
          <w:rFonts w:ascii="Open Sans" w:hAnsi="Open Sans" w:cs="Open Sans"/>
          <w:b/>
          <w:bCs/>
          <w:sz w:val="18"/>
          <w:szCs w:val="18"/>
        </w:rPr>
        <w:tab/>
        <w:t xml:space="preserve">    …………………………………..</w:t>
      </w:r>
    </w:p>
    <w:p w14:paraId="50C512F0" w14:textId="77777777" w:rsidR="00C55BE1" w:rsidRPr="00A14500" w:rsidRDefault="00C55BE1" w:rsidP="00C55BE1">
      <w:pPr>
        <w:shd w:val="clear" w:color="auto" w:fill="FFFFFF"/>
        <w:tabs>
          <w:tab w:val="left" w:pos="6187"/>
        </w:tabs>
        <w:spacing w:line="264" w:lineRule="exact"/>
        <w:ind w:left="4962"/>
        <w:rPr>
          <w:rFonts w:ascii="Open Sans" w:hAnsi="Open Sans" w:cs="Open Sans"/>
          <w:i/>
          <w:iCs/>
          <w:spacing w:val="-4"/>
          <w:sz w:val="18"/>
          <w:szCs w:val="18"/>
        </w:rPr>
      </w:pPr>
      <w:r w:rsidRPr="00A14500">
        <w:rPr>
          <w:rFonts w:ascii="Open Sans" w:hAnsi="Open Sans" w:cs="Open Sans"/>
          <w:i/>
          <w:iCs/>
          <w:spacing w:val="-3"/>
          <w:sz w:val="18"/>
          <w:szCs w:val="18"/>
        </w:rPr>
        <w:t xml:space="preserve">Podpis </w:t>
      </w:r>
      <w:r w:rsidRPr="00A14500">
        <w:rPr>
          <w:rFonts w:ascii="Open Sans" w:hAnsi="Open Sans" w:cs="Open Sans"/>
          <w:i/>
          <w:iCs/>
          <w:spacing w:val="-4"/>
          <w:sz w:val="18"/>
          <w:szCs w:val="18"/>
        </w:rPr>
        <w:t>Wykonawcy</w:t>
      </w:r>
    </w:p>
    <w:sectPr w:rsidR="00C55BE1" w:rsidRPr="00A14500" w:rsidSect="006861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FCD87" w14:textId="77777777" w:rsidR="004031B8" w:rsidRDefault="004031B8" w:rsidP="00DD0A07">
      <w:pPr>
        <w:spacing w:after="0" w:line="240" w:lineRule="auto"/>
      </w:pPr>
      <w:r>
        <w:separator/>
      </w:r>
    </w:p>
  </w:endnote>
  <w:endnote w:type="continuationSeparator" w:id="0">
    <w:p w14:paraId="507546FA" w14:textId="77777777" w:rsidR="004031B8" w:rsidRDefault="004031B8" w:rsidP="00DD0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C4EC2" w14:textId="77777777" w:rsidR="004031B8" w:rsidRDefault="004031B8" w:rsidP="00DD0A07">
      <w:pPr>
        <w:spacing w:after="0" w:line="240" w:lineRule="auto"/>
      </w:pPr>
      <w:r>
        <w:separator/>
      </w:r>
    </w:p>
  </w:footnote>
  <w:footnote w:type="continuationSeparator" w:id="0">
    <w:p w14:paraId="6F916D6E" w14:textId="77777777" w:rsidR="004031B8" w:rsidRDefault="004031B8" w:rsidP="00DD0A07">
      <w:pPr>
        <w:spacing w:after="0" w:line="240" w:lineRule="auto"/>
      </w:pPr>
      <w:r>
        <w:continuationSeparator/>
      </w:r>
    </w:p>
  </w:footnote>
  <w:footnote w:id="1">
    <w:p w14:paraId="5FD920DE" w14:textId="77777777" w:rsidR="00CF58D0" w:rsidRDefault="00CF58D0" w:rsidP="00BA688C">
      <w:pPr>
        <w:pStyle w:val="Tekstprzypisudolnego"/>
      </w:pPr>
      <w:r>
        <w:rPr>
          <w:rStyle w:val="Odwoanieprzypisudolnego"/>
        </w:rPr>
        <w:footnoteRef/>
      </w:r>
      <w:r>
        <w:t xml:space="preserve"> Nieodebrany lub uszkodzony pojemnik</w:t>
      </w:r>
    </w:p>
  </w:footnote>
  <w:footnote w:id="2">
    <w:p w14:paraId="27CEC469" w14:textId="77777777" w:rsidR="00CF58D0" w:rsidRDefault="00CF58D0" w:rsidP="00BA688C">
      <w:pPr>
        <w:pStyle w:val="Tekstprzypisudolnego"/>
      </w:pPr>
      <w:r>
        <w:rPr>
          <w:rStyle w:val="Odwoanieprzypisudolnego"/>
        </w:rPr>
        <w:footnoteRef/>
      </w:r>
      <w:r>
        <w:t xml:space="preserve"> Nieodebrany lub uszkodzony pojemnik, podstawienie lub zmiana dzierżawionego pojemnika.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3702A95A"/>
    <w:lvl w:ilvl="0">
      <w:start w:val="1"/>
      <w:numFmt w:val="decimal"/>
      <w:pStyle w:val="Listanumerowana3"/>
      <w:lvlText w:val="%1."/>
      <w:lvlJc w:val="left"/>
      <w:pPr>
        <w:tabs>
          <w:tab w:val="num" w:pos="926"/>
        </w:tabs>
        <w:ind w:left="926" w:hanging="360"/>
      </w:pPr>
    </w:lvl>
  </w:abstractNum>
  <w:abstractNum w:abstractNumId="1" w15:restartNumberingAfterBreak="0">
    <w:nsid w:val="023A2181"/>
    <w:multiLevelType w:val="hybridMultilevel"/>
    <w:tmpl w:val="110C7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1A08AF"/>
    <w:multiLevelType w:val="hybridMultilevel"/>
    <w:tmpl w:val="AD9CE22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71CCA"/>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0E310D"/>
    <w:multiLevelType w:val="hybridMultilevel"/>
    <w:tmpl w:val="57408AB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3569F5"/>
    <w:multiLevelType w:val="hybridMultilevel"/>
    <w:tmpl w:val="2494A4E0"/>
    <w:lvl w:ilvl="0" w:tplc="A2AE7D9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1C853B9"/>
    <w:multiLevelType w:val="hybridMultilevel"/>
    <w:tmpl w:val="65FE1A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E7668"/>
    <w:multiLevelType w:val="hybridMultilevel"/>
    <w:tmpl w:val="5B42750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7E70F8"/>
    <w:multiLevelType w:val="hybridMultilevel"/>
    <w:tmpl w:val="005C0E70"/>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9" w15:restartNumberingAfterBreak="0">
    <w:nsid w:val="14A83704"/>
    <w:multiLevelType w:val="hybridMultilevel"/>
    <w:tmpl w:val="6B06360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 w15:restartNumberingAfterBreak="0">
    <w:nsid w:val="15297725"/>
    <w:multiLevelType w:val="hybridMultilevel"/>
    <w:tmpl w:val="FE443334"/>
    <w:lvl w:ilvl="0" w:tplc="D1A405FA">
      <w:start w:val="1"/>
      <w:numFmt w:val="bullet"/>
      <w:lvlText w:val=""/>
      <w:lvlJc w:val="left"/>
      <w:pPr>
        <w:ind w:left="763" w:hanging="360"/>
      </w:pPr>
      <w:rPr>
        <w:rFonts w:ascii="Symbol" w:hAnsi="Symbol" w:hint="default"/>
        <w:sz w:val="18"/>
        <w:szCs w:val="18"/>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11" w15:restartNumberingAfterBreak="0">
    <w:nsid w:val="19D833DF"/>
    <w:multiLevelType w:val="hybridMultilevel"/>
    <w:tmpl w:val="F820ABAA"/>
    <w:lvl w:ilvl="0" w:tplc="04150001">
      <w:start w:val="1"/>
      <w:numFmt w:val="bullet"/>
      <w:lvlText w:val=""/>
      <w:lvlJc w:val="left"/>
      <w:pPr>
        <w:tabs>
          <w:tab w:val="num" w:pos="480"/>
        </w:tabs>
        <w:ind w:left="480"/>
      </w:pPr>
      <w:rPr>
        <w:rFonts w:ascii="Symbol" w:hAnsi="Symbol" w:hint="default"/>
      </w:rPr>
    </w:lvl>
    <w:lvl w:ilvl="1" w:tplc="83EC5378">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1DCC5C83"/>
    <w:multiLevelType w:val="hybridMultilevel"/>
    <w:tmpl w:val="5030D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1B1D8B"/>
    <w:multiLevelType w:val="hybridMultilevel"/>
    <w:tmpl w:val="289C72B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9329F4"/>
    <w:multiLevelType w:val="hybridMultilevel"/>
    <w:tmpl w:val="FF4A79A8"/>
    <w:lvl w:ilvl="0" w:tplc="061A6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555B8C"/>
    <w:multiLevelType w:val="hybridMultilevel"/>
    <w:tmpl w:val="AD9CE22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C32920"/>
    <w:multiLevelType w:val="hybridMultilevel"/>
    <w:tmpl w:val="C696F22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6CC75AD"/>
    <w:multiLevelType w:val="hybridMultilevel"/>
    <w:tmpl w:val="5030D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E02888"/>
    <w:multiLevelType w:val="hybridMultilevel"/>
    <w:tmpl w:val="E9E0D48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B2742D"/>
    <w:multiLevelType w:val="hybridMultilevel"/>
    <w:tmpl w:val="44F60930"/>
    <w:lvl w:ilvl="0" w:tplc="0298DD00">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0" w15:restartNumberingAfterBreak="0">
    <w:nsid w:val="3E6E5058"/>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DB6243"/>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FD6C8B"/>
    <w:multiLevelType w:val="hybridMultilevel"/>
    <w:tmpl w:val="8D56A14C"/>
    <w:lvl w:ilvl="0" w:tplc="0415000F">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3" w15:restartNumberingAfterBreak="0">
    <w:nsid w:val="592656C6"/>
    <w:multiLevelType w:val="hybridMultilevel"/>
    <w:tmpl w:val="4874D7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140D32"/>
    <w:multiLevelType w:val="hybridMultilevel"/>
    <w:tmpl w:val="CADAC5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A972BD8"/>
    <w:multiLevelType w:val="hybridMultilevel"/>
    <w:tmpl w:val="8AA68AC6"/>
    <w:lvl w:ilvl="0" w:tplc="4EAEBD3A">
      <w:start w:val="1"/>
      <w:numFmt w:val="decimal"/>
      <w:lvlText w:val="%1."/>
      <w:lvlJc w:val="left"/>
      <w:pPr>
        <w:tabs>
          <w:tab w:val="num" w:pos="365"/>
        </w:tabs>
        <w:ind w:left="365" w:hanging="360"/>
      </w:pPr>
      <w:rPr>
        <w:rFonts w:cs="Times New Roman"/>
        <w:b w:val="0"/>
        <w:bCs w:val="0"/>
      </w:rPr>
    </w:lvl>
    <w:lvl w:ilvl="1" w:tplc="04150019">
      <w:start w:val="1"/>
      <w:numFmt w:val="lowerLetter"/>
      <w:lvlText w:val="%2."/>
      <w:lvlJc w:val="left"/>
      <w:pPr>
        <w:tabs>
          <w:tab w:val="num" w:pos="1085"/>
        </w:tabs>
        <w:ind w:left="1085" w:hanging="360"/>
      </w:pPr>
      <w:rPr>
        <w:rFonts w:cs="Times New Roman"/>
      </w:rPr>
    </w:lvl>
    <w:lvl w:ilvl="2" w:tplc="0415001B">
      <w:start w:val="1"/>
      <w:numFmt w:val="lowerRoman"/>
      <w:lvlText w:val="%3."/>
      <w:lvlJc w:val="right"/>
      <w:pPr>
        <w:tabs>
          <w:tab w:val="num" w:pos="1805"/>
        </w:tabs>
        <w:ind w:left="1805" w:hanging="180"/>
      </w:pPr>
      <w:rPr>
        <w:rFonts w:cs="Times New Roman"/>
      </w:rPr>
    </w:lvl>
    <w:lvl w:ilvl="3" w:tplc="0415000F">
      <w:start w:val="1"/>
      <w:numFmt w:val="decimal"/>
      <w:lvlText w:val="%4."/>
      <w:lvlJc w:val="left"/>
      <w:pPr>
        <w:tabs>
          <w:tab w:val="num" w:pos="2525"/>
        </w:tabs>
        <w:ind w:left="2525" w:hanging="360"/>
      </w:pPr>
      <w:rPr>
        <w:rFonts w:cs="Times New Roman"/>
      </w:rPr>
    </w:lvl>
    <w:lvl w:ilvl="4" w:tplc="04150019">
      <w:start w:val="1"/>
      <w:numFmt w:val="lowerLetter"/>
      <w:lvlText w:val="%5."/>
      <w:lvlJc w:val="left"/>
      <w:pPr>
        <w:tabs>
          <w:tab w:val="num" w:pos="3245"/>
        </w:tabs>
        <w:ind w:left="3245" w:hanging="360"/>
      </w:pPr>
      <w:rPr>
        <w:rFonts w:cs="Times New Roman"/>
      </w:rPr>
    </w:lvl>
    <w:lvl w:ilvl="5" w:tplc="0415001B">
      <w:start w:val="1"/>
      <w:numFmt w:val="lowerRoman"/>
      <w:lvlText w:val="%6."/>
      <w:lvlJc w:val="right"/>
      <w:pPr>
        <w:tabs>
          <w:tab w:val="num" w:pos="3965"/>
        </w:tabs>
        <w:ind w:left="3965" w:hanging="180"/>
      </w:pPr>
      <w:rPr>
        <w:rFonts w:cs="Times New Roman"/>
      </w:rPr>
    </w:lvl>
    <w:lvl w:ilvl="6" w:tplc="0415000F">
      <w:start w:val="1"/>
      <w:numFmt w:val="decimal"/>
      <w:lvlText w:val="%7."/>
      <w:lvlJc w:val="left"/>
      <w:pPr>
        <w:tabs>
          <w:tab w:val="num" w:pos="4685"/>
        </w:tabs>
        <w:ind w:left="4685" w:hanging="360"/>
      </w:pPr>
      <w:rPr>
        <w:rFonts w:cs="Times New Roman"/>
      </w:rPr>
    </w:lvl>
    <w:lvl w:ilvl="7" w:tplc="04150019">
      <w:start w:val="1"/>
      <w:numFmt w:val="lowerLetter"/>
      <w:lvlText w:val="%8."/>
      <w:lvlJc w:val="left"/>
      <w:pPr>
        <w:tabs>
          <w:tab w:val="num" w:pos="5405"/>
        </w:tabs>
        <w:ind w:left="5405" w:hanging="360"/>
      </w:pPr>
      <w:rPr>
        <w:rFonts w:cs="Times New Roman"/>
      </w:rPr>
    </w:lvl>
    <w:lvl w:ilvl="8" w:tplc="0415001B">
      <w:start w:val="1"/>
      <w:numFmt w:val="lowerRoman"/>
      <w:lvlText w:val="%9."/>
      <w:lvlJc w:val="right"/>
      <w:pPr>
        <w:tabs>
          <w:tab w:val="num" w:pos="6125"/>
        </w:tabs>
        <w:ind w:left="6125" w:hanging="180"/>
      </w:pPr>
      <w:rPr>
        <w:rFonts w:cs="Times New Roman"/>
      </w:rPr>
    </w:lvl>
  </w:abstractNum>
  <w:abstractNum w:abstractNumId="26" w15:restartNumberingAfterBreak="0">
    <w:nsid w:val="5AC6248B"/>
    <w:multiLevelType w:val="hybridMultilevel"/>
    <w:tmpl w:val="454E47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5E286DFD"/>
    <w:multiLevelType w:val="hybridMultilevel"/>
    <w:tmpl w:val="FA5E85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10F5027"/>
    <w:multiLevelType w:val="hybridMultilevel"/>
    <w:tmpl w:val="4C22322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62273CC9"/>
    <w:multiLevelType w:val="hybridMultilevel"/>
    <w:tmpl w:val="5D7E44DC"/>
    <w:lvl w:ilvl="0" w:tplc="DB085306">
      <w:start w:val="7"/>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4991D6B"/>
    <w:multiLevelType w:val="hybridMultilevel"/>
    <w:tmpl w:val="B142ACEA"/>
    <w:lvl w:ilvl="0" w:tplc="188E7A3C">
      <w:start w:val="1"/>
      <w:numFmt w:val="decimal"/>
      <w:lvlText w:val="%1."/>
      <w:lvlJc w:val="left"/>
      <w:pPr>
        <w:ind w:left="720" w:hanging="360"/>
      </w:pPr>
      <w:rPr>
        <w:rFonts w:cs="Times New Roman"/>
        <w:b w:val="0"/>
        <w:bCs w:val="0"/>
      </w:rPr>
    </w:lvl>
    <w:lvl w:ilvl="1" w:tplc="8104EDD0">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67E74652"/>
    <w:multiLevelType w:val="hybridMultilevel"/>
    <w:tmpl w:val="D88C0320"/>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DD1739"/>
    <w:multiLevelType w:val="hybridMultilevel"/>
    <w:tmpl w:val="2A7E7846"/>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3" w15:restartNumberingAfterBreak="0">
    <w:nsid w:val="6AF03457"/>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25F79AA"/>
    <w:multiLevelType w:val="hybridMultilevel"/>
    <w:tmpl w:val="9CFE456E"/>
    <w:lvl w:ilvl="0" w:tplc="04150001">
      <w:start w:val="1"/>
      <w:numFmt w:val="bullet"/>
      <w:lvlText w:val=""/>
      <w:lvlJc w:val="left"/>
      <w:pPr>
        <w:tabs>
          <w:tab w:val="num" w:pos="720"/>
        </w:tabs>
        <w:ind w:left="720" w:hanging="360"/>
      </w:pPr>
      <w:rPr>
        <w:rFonts w:ascii="Symbol" w:hAnsi="Symbol" w:hint="default"/>
      </w:rPr>
    </w:lvl>
    <w:lvl w:ilvl="1" w:tplc="04150017">
      <w:start w:val="1"/>
      <w:numFmt w:val="lowerLetter"/>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3B429F"/>
    <w:multiLevelType w:val="hybridMultilevel"/>
    <w:tmpl w:val="35B8373C"/>
    <w:lvl w:ilvl="0" w:tplc="0415000F">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36" w15:restartNumberingAfterBreak="0">
    <w:nsid w:val="7EF83C84"/>
    <w:multiLevelType w:val="hybridMultilevel"/>
    <w:tmpl w:val="6380C0E4"/>
    <w:lvl w:ilvl="0" w:tplc="69206012">
      <w:start w:val="1"/>
      <w:numFmt w:val="decimal"/>
      <w:lvlText w:val="%1."/>
      <w:lvlJc w:val="left"/>
      <w:pPr>
        <w:tabs>
          <w:tab w:val="num" w:pos="360"/>
        </w:tabs>
        <w:ind w:left="360" w:hanging="360"/>
      </w:pPr>
      <w:rPr>
        <w:rFonts w:cs="Times New Roman" w:hint="default"/>
        <w:sz w:val="20"/>
        <w:szCs w:val="20"/>
      </w:rPr>
    </w:lvl>
    <w:lvl w:ilvl="1" w:tplc="0415000F">
      <w:start w:val="1"/>
      <w:numFmt w:val="decimal"/>
      <w:lvlText w:val="%2."/>
      <w:lvlJc w:val="left"/>
      <w:pPr>
        <w:tabs>
          <w:tab w:val="num" w:pos="644"/>
        </w:tabs>
        <w:ind w:left="644"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7FD262B7"/>
    <w:multiLevelType w:val="hybridMultilevel"/>
    <w:tmpl w:val="219A6558"/>
    <w:lvl w:ilvl="0" w:tplc="4A727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9541513">
    <w:abstractNumId w:val="36"/>
  </w:num>
  <w:num w:numId="2" w16cid:durableId="1676764967">
    <w:abstractNumId w:val="3"/>
  </w:num>
  <w:num w:numId="3" w16cid:durableId="1380739278">
    <w:abstractNumId w:val="0"/>
  </w:num>
  <w:num w:numId="4" w16cid:durableId="40371615">
    <w:abstractNumId w:val="33"/>
  </w:num>
  <w:num w:numId="5" w16cid:durableId="1472864583">
    <w:abstractNumId w:val="13"/>
  </w:num>
  <w:num w:numId="6" w16cid:durableId="707530575">
    <w:abstractNumId w:val="19"/>
  </w:num>
  <w:num w:numId="7" w16cid:durableId="9988848">
    <w:abstractNumId w:val="4"/>
  </w:num>
  <w:num w:numId="8" w16cid:durableId="1054894690">
    <w:abstractNumId w:val="25"/>
  </w:num>
  <w:num w:numId="9" w16cid:durableId="1484394547">
    <w:abstractNumId w:val="5"/>
  </w:num>
  <w:num w:numId="10" w16cid:durableId="416632923">
    <w:abstractNumId w:val="1"/>
  </w:num>
  <w:num w:numId="11" w16cid:durableId="1702895072">
    <w:abstractNumId w:val="11"/>
  </w:num>
  <w:num w:numId="12" w16cid:durableId="795100765">
    <w:abstractNumId w:val="18"/>
  </w:num>
  <w:num w:numId="13" w16cid:durableId="236869534">
    <w:abstractNumId w:val="9"/>
  </w:num>
  <w:num w:numId="14" w16cid:durableId="432895786">
    <w:abstractNumId w:val="8"/>
  </w:num>
  <w:num w:numId="15" w16cid:durableId="556748289">
    <w:abstractNumId w:val="6"/>
  </w:num>
  <w:num w:numId="16" w16cid:durableId="7722850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2112815">
    <w:abstractNumId w:val="31"/>
  </w:num>
  <w:num w:numId="18" w16cid:durableId="12837324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4833531">
    <w:abstractNumId w:val="34"/>
    <w:lvlOverride w:ilvl="0"/>
    <w:lvlOverride w:ilvl="1">
      <w:startOverride w:val="1"/>
    </w:lvlOverride>
    <w:lvlOverride w:ilvl="2"/>
    <w:lvlOverride w:ilvl="3"/>
    <w:lvlOverride w:ilvl="4"/>
    <w:lvlOverride w:ilvl="5"/>
    <w:lvlOverride w:ilvl="6"/>
    <w:lvlOverride w:ilvl="7"/>
    <w:lvlOverride w:ilvl="8"/>
  </w:num>
  <w:num w:numId="20" w16cid:durableId="18968747">
    <w:abstractNumId w:val="4"/>
    <w:lvlOverride w:ilvl="0"/>
    <w:lvlOverride w:ilvl="1">
      <w:startOverride w:val="1"/>
    </w:lvlOverride>
    <w:lvlOverride w:ilvl="2"/>
    <w:lvlOverride w:ilvl="3"/>
    <w:lvlOverride w:ilvl="4"/>
    <w:lvlOverride w:ilvl="5"/>
    <w:lvlOverride w:ilvl="6"/>
    <w:lvlOverride w:ilvl="7"/>
    <w:lvlOverride w:ilvl="8"/>
  </w:num>
  <w:num w:numId="21" w16cid:durableId="1358197454">
    <w:abstractNumId w:val="7"/>
    <w:lvlOverride w:ilvl="0"/>
    <w:lvlOverride w:ilvl="1">
      <w:startOverride w:val="1"/>
    </w:lvlOverride>
    <w:lvlOverride w:ilvl="2"/>
    <w:lvlOverride w:ilvl="3"/>
    <w:lvlOverride w:ilvl="4"/>
    <w:lvlOverride w:ilvl="5"/>
    <w:lvlOverride w:ilvl="6"/>
    <w:lvlOverride w:ilvl="7"/>
    <w:lvlOverride w:ilvl="8"/>
  </w:num>
  <w:num w:numId="22" w16cid:durableId="20857158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8986572">
    <w:abstractNumId w:val="34"/>
  </w:num>
  <w:num w:numId="24" w16cid:durableId="1315139984">
    <w:abstractNumId w:val="2"/>
  </w:num>
  <w:num w:numId="25" w16cid:durableId="1033268399">
    <w:abstractNumId w:val="29"/>
  </w:num>
  <w:num w:numId="26" w16cid:durableId="1923441944">
    <w:abstractNumId w:val="21"/>
  </w:num>
  <w:num w:numId="27" w16cid:durableId="703141151">
    <w:abstractNumId w:val="20"/>
  </w:num>
  <w:num w:numId="28" w16cid:durableId="567306698">
    <w:abstractNumId w:val="27"/>
  </w:num>
  <w:num w:numId="29" w16cid:durableId="2108958182">
    <w:abstractNumId w:val="23"/>
  </w:num>
  <w:num w:numId="30" w16cid:durableId="2076464950">
    <w:abstractNumId w:val="35"/>
  </w:num>
  <w:num w:numId="31" w16cid:durableId="1108236055">
    <w:abstractNumId w:val="15"/>
  </w:num>
  <w:num w:numId="32" w16cid:durableId="4869867">
    <w:abstractNumId w:val="10"/>
  </w:num>
  <w:num w:numId="33" w16cid:durableId="1357077263">
    <w:abstractNumId w:val="17"/>
  </w:num>
  <w:num w:numId="34" w16cid:durableId="1802649218">
    <w:abstractNumId w:val="12"/>
  </w:num>
  <w:num w:numId="35" w16cid:durableId="1022821010">
    <w:abstractNumId w:val="22"/>
  </w:num>
  <w:num w:numId="36" w16cid:durableId="163513475">
    <w:abstractNumId w:val="32"/>
  </w:num>
  <w:num w:numId="37" w16cid:durableId="1338194010">
    <w:abstractNumId w:val="0"/>
  </w:num>
  <w:num w:numId="38" w16cid:durableId="1617104891">
    <w:abstractNumId w:val="0"/>
  </w:num>
  <w:num w:numId="39" w16cid:durableId="290408864">
    <w:abstractNumId w:val="0"/>
  </w:num>
  <w:num w:numId="40" w16cid:durableId="119806051">
    <w:abstractNumId w:val="28"/>
  </w:num>
  <w:num w:numId="41" w16cid:durableId="493574488">
    <w:abstractNumId w:val="24"/>
  </w:num>
  <w:num w:numId="42" w16cid:durableId="1535531668">
    <w:abstractNumId w:val="16"/>
  </w:num>
  <w:num w:numId="43" w16cid:durableId="604532252">
    <w:abstractNumId w:val="26"/>
  </w:num>
  <w:num w:numId="44" w16cid:durableId="281808260">
    <w:abstractNumId w:val="37"/>
  </w:num>
  <w:num w:numId="45" w16cid:durableId="18087416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4D9A"/>
    <w:rsid w:val="00014AB0"/>
    <w:rsid w:val="00033E41"/>
    <w:rsid w:val="0005367E"/>
    <w:rsid w:val="00075038"/>
    <w:rsid w:val="000A129B"/>
    <w:rsid w:val="000C3C8E"/>
    <w:rsid w:val="000D4553"/>
    <w:rsid w:val="000E0905"/>
    <w:rsid w:val="000F022C"/>
    <w:rsid w:val="000F290F"/>
    <w:rsid w:val="00113CBC"/>
    <w:rsid w:val="00133BD0"/>
    <w:rsid w:val="00143DFF"/>
    <w:rsid w:val="0018119F"/>
    <w:rsid w:val="00181E6A"/>
    <w:rsid w:val="0018458D"/>
    <w:rsid w:val="00195919"/>
    <w:rsid w:val="001B37DC"/>
    <w:rsid w:val="001C67C2"/>
    <w:rsid w:val="001E51F6"/>
    <w:rsid w:val="001E67A4"/>
    <w:rsid w:val="002049C2"/>
    <w:rsid w:val="00204EA2"/>
    <w:rsid w:val="00233D15"/>
    <w:rsid w:val="002615F2"/>
    <w:rsid w:val="002775D6"/>
    <w:rsid w:val="002975BC"/>
    <w:rsid w:val="002C1D31"/>
    <w:rsid w:val="002E0C50"/>
    <w:rsid w:val="002E266B"/>
    <w:rsid w:val="002E3C80"/>
    <w:rsid w:val="0032068C"/>
    <w:rsid w:val="00322F9C"/>
    <w:rsid w:val="00366D0C"/>
    <w:rsid w:val="00372F2F"/>
    <w:rsid w:val="0037429F"/>
    <w:rsid w:val="0038035F"/>
    <w:rsid w:val="00382D6F"/>
    <w:rsid w:val="003A429B"/>
    <w:rsid w:val="003A4968"/>
    <w:rsid w:val="003D44BE"/>
    <w:rsid w:val="003E56D2"/>
    <w:rsid w:val="003E6A56"/>
    <w:rsid w:val="004031B8"/>
    <w:rsid w:val="00444BB1"/>
    <w:rsid w:val="004663A1"/>
    <w:rsid w:val="00475AAD"/>
    <w:rsid w:val="004E1A6D"/>
    <w:rsid w:val="004E3ECF"/>
    <w:rsid w:val="00526A72"/>
    <w:rsid w:val="00530140"/>
    <w:rsid w:val="00547BF0"/>
    <w:rsid w:val="00565D77"/>
    <w:rsid w:val="00595C7D"/>
    <w:rsid w:val="005A46B3"/>
    <w:rsid w:val="005C4388"/>
    <w:rsid w:val="005E3ABF"/>
    <w:rsid w:val="00602184"/>
    <w:rsid w:val="006143E2"/>
    <w:rsid w:val="00615590"/>
    <w:rsid w:val="00652AAF"/>
    <w:rsid w:val="00686193"/>
    <w:rsid w:val="0068652A"/>
    <w:rsid w:val="006B6967"/>
    <w:rsid w:val="00700680"/>
    <w:rsid w:val="00705C73"/>
    <w:rsid w:val="007176B3"/>
    <w:rsid w:val="007B5699"/>
    <w:rsid w:val="007C6C42"/>
    <w:rsid w:val="007D29C2"/>
    <w:rsid w:val="00806973"/>
    <w:rsid w:val="00812A2A"/>
    <w:rsid w:val="008514C1"/>
    <w:rsid w:val="00871A48"/>
    <w:rsid w:val="008C7CAB"/>
    <w:rsid w:val="008F4937"/>
    <w:rsid w:val="00907C0B"/>
    <w:rsid w:val="009307CC"/>
    <w:rsid w:val="00985725"/>
    <w:rsid w:val="00A14500"/>
    <w:rsid w:val="00A3443A"/>
    <w:rsid w:val="00A76072"/>
    <w:rsid w:val="00A85390"/>
    <w:rsid w:val="00A962AF"/>
    <w:rsid w:val="00A96771"/>
    <w:rsid w:val="00AC3C1E"/>
    <w:rsid w:val="00AD1712"/>
    <w:rsid w:val="00B13DB4"/>
    <w:rsid w:val="00B26284"/>
    <w:rsid w:val="00B82FD0"/>
    <w:rsid w:val="00BA135E"/>
    <w:rsid w:val="00BA688C"/>
    <w:rsid w:val="00BD4DF4"/>
    <w:rsid w:val="00BE318C"/>
    <w:rsid w:val="00C157FD"/>
    <w:rsid w:val="00C454ED"/>
    <w:rsid w:val="00C55BE1"/>
    <w:rsid w:val="00C75744"/>
    <w:rsid w:val="00C84D9A"/>
    <w:rsid w:val="00C94466"/>
    <w:rsid w:val="00CA121A"/>
    <w:rsid w:val="00CB13C5"/>
    <w:rsid w:val="00CB1887"/>
    <w:rsid w:val="00CE2648"/>
    <w:rsid w:val="00CF58D0"/>
    <w:rsid w:val="00D17879"/>
    <w:rsid w:val="00D42D41"/>
    <w:rsid w:val="00DB06CB"/>
    <w:rsid w:val="00DD0A07"/>
    <w:rsid w:val="00E110BA"/>
    <w:rsid w:val="00E339AB"/>
    <w:rsid w:val="00E437ED"/>
    <w:rsid w:val="00E521D6"/>
    <w:rsid w:val="00E75206"/>
    <w:rsid w:val="00EC379F"/>
    <w:rsid w:val="00EC4498"/>
    <w:rsid w:val="00ED61F8"/>
    <w:rsid w:val="00EF1FFE"/>
    <w:rsid w:val="00EF4006"/>
    <w:rsid w:val="00EF525D"/>
    <w:rsid w:val="00F04D8C"/>
    <w:rsid w:val="00F269A1"/>
    <w:rsid w:val="00F41DC3"/>
    <w:rsid w:val="00F6582C"/>
    <w:rsid w:val="00F67AB2"/>
    <w:rsid w:val="00F816F9"/>
    <w:rsid w:val="00F82101"/>
    <w:rsid w:val="00F846F5"/>
    <w:rsid w:val="00F947C8"/>
    <w:rsid w:val="00FD522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C5C10"/>
  <w15:docId w15:val="{A3186CCF-3F05-4E97-9022-93BFEAFB0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2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C44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anumerowana3">
    <w:name w:val="List Number 3"/>
    <w:basedOn w:val="Normalny"/>
    <w:rsid w:val="00EC4498"/>
    <w:pPr>
      <w:numPr>
        <w:numId w:val="3"/>
      </w:numPr>
      <w:tabs>
        <w:tab w:val="clear" w:pos="926"/>
        <w:tab w:val="num" w:pos="1440"/>
      </w:tabs>
      <w:spacing w:after="0" w:line="288" w:lineRule="auto"/>
      <w:ind w:left="1701" w:hanging="709"/>
      <w:jc w:val="both"/>
    </w:pPr>
    <w:rPr>
      <w:rFonts w:ascii="Times" w:eastAsia="Times New Roman" w:hAnsi="Times" w:cs="Times New Roman"/>
      <w:lang w:eastAsia="pl-PL"/>
    </w:rPr>
  </w:style>
  <w:style w:type="paragraph" w:styleId="Akapitzlist">
    <w:name w:val="List Paragraph"/>
    <w:basedOn w:val="Normalny"/>
    <w:uiPriority w:val="34"/>
    <w:qFormat/>
    <w:rsid w:val="00EC4498"/>
    <w:pPr>
      <w:ind w:left="720"/>
      <w:contextualSpacing/>
    </w:pPr>
  </w:style>
  <w:style w:type="paragraph" w:styleId="Tekstpodstawowy">
    <w:name w:val="Body Text"/>
    <w:basedOn w:val="Normalny"/>
    <w:link w:val="TekstpodstawowyZnak"/>
    <w:semiHidden/>
    <w:rsid w:val="00F947C8"/>
    <w:pPr>
      <w:autoSpaceDE w:val="0"/>
      <w:autoSpaceDN w:val="0"/>
      <w:adjustRightInd w:val="0"/>
      <w:spacing w:after="0" w:line="240" w:lineRule="atLeast"/>
      <w:ind w:right="750"/>
      <w:jc w:val="both"/>
    </w:pPr>
    <w:rPr>
      <w:rFonts w:ascii="Arial" w:eastAsia="Calibri" w:hAnsi="Arial" w:cs="Arial"/>
      <w:color w:val="FF0000"/>
      <w:sz w:val="20"/>
      <w:szCs w:val="20"/>
      <w:lang w:eastAsia="pl-PL"/>
    </w:rPr>
  </w:style>
  <w:style w:type="character" w:customStyle="1" w:styleId="TekstpodstawowyZnak">
    <w:name w:val="Tekst podstawowy Znak"/>
    <w:basedOn w:val="Domylnaczcionkaakapitu"/>
    <w:link w:val="Tekstpodstawowy"/>
    <w:semiHidden/>
    <w:rsid w:val="00F947C8"/>
    <w:rPr>
      <w:rFonts w:ascii="Arial" w:eastAsia="Calibri" w:hAnsi="Arial" w:cs="Arial"/>
      <w:color w:val="FF0000"/>
      <w:sz w:val="20"/>
      <w:szCs w:val="20"/>
      <w:lang w:eastAsia="pl-PL"/>
    </w:rPr>
  </w:style>
  <w:style w:type="character" w:customStyle="1" w:styleId="alb">
    <w:name w:val="a_lb"/>
    <w:basedOn w:val="Domylnaczcionkaakapitu"/>
    <w:rsid w:val="00ED61F8"/>
  </w:style>
  <w:style w:type="paragraph" w:styleId="Tekstprzypisukocowego">
    <w:name w:val="endnote text"/>
    <w:basedOn w:val="Normalny"/>
    <w:link w:val="TekstprzypisukocowegoZnak"/>
    <w:uiPriority w:val="99"/>
    <w:semiHidden/>
    <w:unhideWhenUsed/>
    <w:rsid w:val="00DD0A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D0A07"/>
    <w:rPr>
      <w:sz w:val="20"/>
      <w:szCs w:val="20"/>
    </w:rPr>
  </w:style>
  <w:style w:type="character" w:styleId="Odwoanieprzypisukocowego">
    <w:name w:val="endnote reference"/>
    <w:basedOn w:val="Domylnaczcionkaakapitu"/>
    <w:uiPriority w:val="99"/>
    <w:semiHidden/>
    <w:unhideWhenUsed/>
    <w:rsid w:val="00DD0A07"/>
    <w:rPr>
      <w:vertAlign w:val="superscript"/>
    </w:rPr>
  </w:style>
  <w:style w:type="paragraph" w:customStyle="1" w:styleId="Akapitzlist1">
    <w:name w:val="Akapit z listą1"/>
    <w:basedOn w:val="Normalny"/>
    <w:rsid w:val="00382D6F"/>
    <w:pPr>
      <w:spacing w:after="0" w:line="240" w:lineRule="auto"/>
      <w:ind w:left="720"/>
    </w:pPr>
    <w:rPr>
      <w:rFonts w:ascii="Times New Roman" w:eastAsia="Calibri" w:hAnsi="Times New Roman" w:cs="Times New Roman"/>
      <w:sz w:val="24"/>
      <w:szCs w:val="24"/>
      <w:lang w:eastAsia="pl-PL"/>
    </w:rPr>
  </w:style>
  <w:style w:type="table" w:styleId="Tabela-Siatka">
    <w:name w:val="Table Grid"/>
    <w:basedOn w:val="Standardowy"/>
    <w:uiPriority w:val="99"/>
    <w:rsid w:val="00D42D41"/>
    <w:pPr>
      <w:suppressAutoHyphens/>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967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96771"/>
    <w:rPr>
      <w:rFonts w:ascii="Tahoma" w:hAnsi="Tahoma" w:cs="Tahoma"/>
      <w:sz w:val="16"/>
      <w:szCs w:val="16"/>
    </w:rPr>
  </w:style>
  <w:style w:type="character" w:customStyle="1" w:styleId="hgkelc">
    <w:name w:val="hgkelc"/>
    <w:basedOn w:val="Domylnaczcionkaakapitu"/>
    <w:rsid w:val="00BA688C"/>
  </w:style>
  <w:style w:type="paragraph" w:styleId="Tekstprzypisudolnego">
    <w:name w:val="footnote text"/>
    <w:basedOn w:val="Normalny"/>
    <w:link w:val="TekstprzypisudolnegoZnak"/>
    <w:uiPriority w:val="99"/>
    <w:semiHidden/>
    <w:unhideWhenUsed/>
    <w:rsid w:val="00BA688C"/>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semiHidden/>
    <w:rsid w:val="00BA688C"/>
    <w:rPr>
      <w:rFonts w:eastAsiaTheme="minorEastAsia"/>
      <w:sz w:val="20"/>
      <w:szCs w:val="20"/>
      <w:lang w:eastAsia="pl-PL"/>
    </w:rPr>
  </w:style>
  <w:style w:type="character" w:styleId="Odwoanieprzypisudolnego">
    <w:name w:val="footnote reference"/>
    <w:basedOn w:val="Domylnaczcionkaakapitu"/>
    <w:uiPriority w:val="99"/>
    <w:semiHidden/>
    <w:unhideWhenUsed/>
    <w:rsid w:val="00BA688C"/>
    <w:rPr>
      <w:vertAlign w:val="superscript"/>
    </w:rPr>
  </w:style>
  <w:style w:type="paragraph" w:styleId="Poprawka">
    <w:name w:val="Revision"/>
    <w:hidden/>
    <w:uiPriority w:val="99"/>
    <w:semiHidden/>
    <w:rsid w:val="00475A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32942">
      <w:bodyDiv w:val="1"/>
      <w:marLeft w:val="0"/>
      <w:marRight w:val="0"/>
      <w:marTop w:val="0"/>
      <w:marBottom w:val="0"/>
      <w:divBdr>
        <w:top w:val="none" w:sz="0" w:space="0" w:color="auto"/>
        <w:left w:val="none" w:sz="0" w:space="0" w:color="auto"/>
        <w:bottom w:val="none" w:sz="0" w:space="0" w:color="auto"/>
        <w:right w:val="none" w:sz="0" w:space="0" w:color="auto"/>
      </w:divBdr>
    </w:div>
    <w:div w:id="449671955">
      <w:bodyDiv w:val="1"/>
      <w:marLeft w:val="0"/>
      <w:marRight w:val="0"/>
      <w:marTop w:val="0"/>
      <w:marBottom w:val="0"/>
      <w:divBdr>
        <w:top w:val="none" w:sz="0" w:space="0" w:color="auto"/>
        <w:left w:val="none" w:sz="0" w:space="0" w:color="auto"/>
        <w:bottom w:val="none" w:sz="0" w:space="0" w:color="auto"/>
        <w:right w:val="none" w:sz="0" w:space="0" w:color="auto"/>
      </w:divBdr>
      <w:divsChild>
        <w:div w:id="961151438">
          <w:marLeft w:val="0"/>
          <w:marRight w:val="0"/>
          <w:marTop w:val="0"/>
          <w:marBottom w:val="0"/>
          <w:divBdr>
            <w:top w:val="none" w:sz="0" w:space="0" w:color="auto"/>
            <w:left w:val="none" w:sz="0" w:space="0" w:color="auto"/>
            <w:bottom w:val="none" w:sz="0" w:space="0" w:color="auto"/>
            <w:right w:val="none" w:sz="0" w:space="0" w:color="auto"/>
          </w:divBdr>
        </w:div>
        <w:div w:id="1089350416">
          <w:marLeft w:val="0"/>
          <w:marRight w:val="0"/>
          <w:marTop w:val="0"/>
          <w:marBottom w:val="0"/>
          <w:divBdr>
            <w:top w:val="none" w:sz="0" w:space="0" w:color="auto"/>
            <w:left w:val="none" w:sz="0" w:space="0" w:color="auto"/>
            <w:bottom w:val="none" w:sz="0" w:space="0" w:color="auto"/>
            <w:right w:val="none" w:sz="0" w:space="0" w:color="auto"/>
          </w:divBdr>
        </w:div>
      </w:divsChild>
    </w:div>
    <w:div w:id="609550951">
      <w:bodyDiv w:val="1"/>
      <w:marLeft w:val="0"/>
      <w:marRight w:val="0"/>
      <w:marTop w:val="0"/>
      <w:marBottom w:val="0"/>
      <w:divBdr>
        <w:top w:val="none" w:sz="0" w:space="0" w:color="auto"/>
        <w:left w:val="none" w:sz="0" w:space="0" w:color="auto"/>
        <w:bottom w:val="none" w:sz="0" w:space="0" w:color="auto"/>
        <w:right w:val="none" w:sz="0" w:space="0" w:color="auto"/>
      </w:divBdr>
    </w:div>
    <w:div w:id="906384482">
      <w:bodyDiv w:val="1"/>
      <w:marLeft w:val="0"/>
      <w:marRight w:val="0"/>
      <w:marTop w:val="0"/>
      <w:marBottom w:val="0"/>
      <w:divBdr>
        <w:top w:val="none" w:sz="0" w:space="0" w:color="auto"/>
        <w:left w:val="none" w:sz="0" w:space="0" w:color="auto"/>
        <w:bottom w:val="none" w:sz="0" w:space="0" w:color="auto"/>
        <w:right w:val="none" w:sz="0" w:space="0" w:color="auto"/>
      </w:divBdr>
    </w:div>
    <w:div w:id="1069689168">
      <w:bodyDiv w:val="1"/>
      <w:marLeft w:val="0"/>
      <w:marRight w:val="0"/>
      <w:marTop w:val="0"/>
      <w:marBottom w:val="0"/>
      <w:divBdr>
        <w:top w:val="none" w:sz="0" w:space="0" w:color="auto"/>
        <w:left w:val="none" w:sz="0" w:space="0" w:color="auto"/>
        <w:bottom w:val="none" w:sz="0" w:space="0" w:color="auto"/>
        <w:right w:val="none" w:sz="0" w:space="0" w:color="auto"/>
      </w:divBdr>
    </w:div>
    <w:div w:id="1720209101">
      <w:bodyDiv w:val="1"/>
      <w:marLeft w:val="0"/>
      <w:marRight w:val="0"/>
      <w:marTop w:val="0"/>
      <w:marBottom w:val="0"/>
      <w:divBdr>
        <w:top w:val="none" w:sz="0" w:space="0" w:color="auto"/>
        <w:left w:val="none" w:sz="0" w:space="0" w:color="auto"/>
        <w:bottom w:val="none" w:sz="0" w:space="0" w:color="auto"/>
        <w:right w:val="none" w:sz="0" w:space="0" w:color="auto"/>
      </w:divBdr>
    </w:div>
    <w:div w:id="203318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36E80-DC4F-4841-A66F-AB6AAE1E2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21</Pages>
  <Words>6439</Words>
  <Characters>38635</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dc:creator>
  <cp:lastModifiedBy>Dominika Białek</cp:lastModifiedBy>
  <cp:revision>11</cp:revision>
  <cp:lastPrinted>2025-04-10T07:03:00Z</cp:lastPrinted>
  <dcterms:created xsi:type="dcterms:W3CDTF">2023-04-03T07:58:00Z</dcterms:created>
  <dcterms:modified xsi:type="dcterms:W3CDTF">2025-04-17T10:38:00Z</dcterms:modified>
</cp:coreProperties>
</file>